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png" ContentType="image/png"/>
  <Default Extension="rels" ContentType="application/vnd.openxmlformats-package.relationships+xml"/>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comments.xml" ContentType="application/vnd.openxmlformats-officedocument.wordprocessingml.comments+xml"/>
  <Override PartName="/word/commentsExtended.xml" ContentType="application/vnd.openxmlformats-officedocument.wordprocessingml.commentsExtended+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people.xml" ContentType="application/vnd.openxmlformats-officedocument.wordprocessingml.peop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0"/>
        <w:tblW w:w="5979" w:type="pct"/>
        <w:tblInd w:w="-8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186"/>
      </w:tblGrid>
      <w:tr w14:paraId="6C3A9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48" w:hRule="exact"/>
        </w:trPr>
        <w:tc>
          <w:tcPr>
            <w:tcW w:w="11185" w:type="dxa"/>
            <w:vAlign w:val="center"/>
          </w:tcPr>
          <w:p w14:paraId="429C8DC5">
            <w:pPr>
              <w:pStyle w:val="53"/>
              <w:suppressAutoHyphens/>
            </w:pPr>
            <w:r>
              <w:t>IALA Guideline</w:t>
            </w:r>
          </w:p>
        </w:tc>
      </w:tr>
    </w:tbl>
    <w:p w14:paraId="79477CFD">
      <w:pPr>
        <w:suppressAutoHyphens/>
      </w:pPr>
    </w:p>
    <w:p w14:paraId="412FB30D">
      <w:pPr>
        <w:suppressAutoHyphens/>
      </w:pPr>
    </w:p>
    <w:p w14:paraId="4E0348B7">
      <w:pPr>
        <w:pStyle w:val="116"/>
        <w:suppressAutoHyphens/>
      </w:pPr>
      <w:r>
        <w:t xml:space="preserve">Gnnnn </w:t>
      </w:r>
    </w:p>
    <w:p w14:paraId="6B2A9C85">
      <w:pPr>
        <w:pStyle w:val="119"/>
      </w:pPr>
      <w:r>
        <w:rPr>
          <w:rFonts w:hint="eastAsia" w:ascii="Calibri" w:hAnsi="Calibri" w:eastAsia="宋体"/>
          <w:color w:val="0070C0"/>
          <w:highlight w:val="none"/>
          <w:lang w:val="en-US" w:eastAsia="zh-CN"/>
        </w:rPr>
        <w:t>The Measurement of Marine Lights Performance</w:t>
      </w:r>
    </w:p>
    <w:p w14:paraId="1812F5EF">
      <w:pPr>
        <w:pStyle w:val="4"/>
      </w:pPr>
    </w:p>
    <w:p w14:paraId="6AA082E5">
      <w:pPr>
        <w:suppressAutoHyphens/>
      </w:pPr>
    </w:p>
    <w:p w14:paraId="24398834">
      <w:pPr>
        <w:suppressAutoHyphens/>
      </w:pPr>
    </w:p>
    <w:p w14:paraId="529B165A">
      <w:pPr>
        <w:suppressAutoHyphens/>
      </w:pPr>
    </w:p>
    <w:p w14:paraId="4300E4F6">
      <w:pPr>
        <w:suppressAutoHyphens/>
      </w:pPr>
    </w:p>
    <w:p w14:paraId="582069CC">
      <w:pPr>
        <w:pStyle w:val="4"/>
      </w:pPr>
    </w:p>
    <w:p w14:paraId="60111BF9">
      <w:pPr>
        <w:suppressAutoHyphens/>
      </w:pPr>
    </w:p>
    <w:p w14:paraId="4AFB9B45">
      <w:pPr>
        <w:suppressAutoHyphens/>
      </w:pPr>
    </w:p>
    <w:p w14:paraId="2265D38C">
      <w:pPr>
        <w:suppressAutoHyphens/>
      </w:pPr>
    </w:p>
    <w:p w14:paraId="17AFB6A0">
      <w:pPr>
        <w:tabs>
          <w:tab w:val="left" w:pos="6240"/>
        </w:tabs>
        <w:suppressAutoHyphens/>
      </w:pPr>
      <w:r>
        <w:tab/>
      </w:r>
    </w:p>
    <w:p w14:paraId="26D315D5">
      <w:pPr>
        <w:suppressAutoHyphens/>
      </w:pPr>
    </w:p>
    <w:p w14:paraId="521584B5">
      <w:pPr>
        <w:suppressAutoHyphens/>
      </w:pPr>
    </w:p>
    <w:p w14:paraId="6DC73EE0">
      <w:pPr>
        <w:suppressAutoHyphens/>
      </w:pPr>
    </w:p>
    <w:p w14:paraId="384F378A">
      <w:pPr>
        <w:suppressAutoHyphens/>
      </w:pPr>
    </w:p>
    <w:p w14:paraId="75604C0C">
      <w:pPr>
        <w:suppressAutoHyphens/>
      </w:pPr>
    </w:p>
    <w:p w14:paraId="26F36BDB">
      <w:pPr>
        <w:suppressAutoHyphens/>
      </w:pPr>
    </w:p>
    <w:p w14:paraId="72B48E72">
      <w:pPr>
        <w:suppressAutoHyphens/>
      </w:pPr>
    </w:p>
    <w:p w14:paraId="6B6375BE">
      <w:pPr>
        <w:suppressAutoHyphens/>
      </w:pPr>
    </w:p>
    <w:p w14:paraId="6626FB6F">
      <w:pPr>
        <w:suppressAutoHyphens/>
      </w:pPr>
    </w:p>
    <w:p w14:paraId="1A759185">
      <w:pPr>
        <w:suppressAutoHyphens/>
      </w:pPr>
    </w:p>
    <w:p w14:paraId="7B1746C7">
      <w:pPr>
        <w:suppressAutoHyphens/>
      </w:pPr>
    </w:p>
    <w:p w14:paraId="14CB66B6">
      <w:pPr>
        <w:suppressAutoHyphens/>
      </w:pPr>
    </w:p>
    <w:p w14:paraId="68624B34">
      <w:pPr>
        <w:pStyle w:val="66"/>
        <w:suppressAutoHyphens/>
      </w:pPr>
      <w:r>
        <w:t>Edition x.x</w:t>
      </w:r>
    </w:p>
    <w:p w14:paraId="25FE2E9E">
      <w:pPr>
        <w:pStyle w:val="117"/>
        <w:suppressAutoHyphens/>
      </w:pPr>
      <w:r>
        <w:t>Date (of approval by Council)</w:t>
      </w:r>
    </w:p>
    <w:p w14:paraId="1BFD7EB6">
      <w:pPr>
        <w:suppressAutoHyphens/>
      </w:pPr>
    </w:p>
    <w:p w14:paraId="281D9C96">
      <w:pPr>
        <w:pStyle w:val="128"/>
        <w:suppressAutoHyphens/>
        <w:rPr>
          <w:lang w:val="sv-SE"/>
        </w:rPr>
        <w:sectPr>
          <w:headerReference r:id="rId9" w:type="first"/>
          <w:footerReference r:id="rId12" w:type="first"/>
          <w:headerReference r:id="rId7" w:type="default"/>
          <w:footerReference r:id="rId10" w:type="default"/>
          <w:headerReference r:id="rId8" w:type="even"/>
          <w:footerReference r:id="rId11" w:type="even"/>
          <w:type w:val="continuous"/>
          <w:pgSz w:w="11906" w:h="16838"/>
          <w:pgMar w:top="567" w:right="1276" w:bottom="2494" w:left="1276" w:header="567" w:footer="760" w:gutter="0"/>
          <w:cols w:space="708" w:num="1"/>
          <w:docGrid w:linePitch="360" w:charSpace="0"/>
        </w:sectPr>
      </w:pPr>
      <w:r>
        <w:rPr>
          <w:lang w:val="sv-SE"/>
        </w:rPr>
        <w:t>urn:mrn:iala:pub:gnnnn</w:t>
      </w:r>
    </w:p>
    <w:p w14:paraId="58363203">
      <w:pPr>
        <w:pStyle w:val="4"/>
        <w:suppressAutoHyphens/>
      </w:pPr>
      <w:r>
        <w:t>Revisions to this document are to be noted in the table prior to the issue of a revised document.</w:t>
      </w:r>
    </w:p>
    <w:tbl>
      <w:tblPr>
        <w:tblStyle w:val="39"/>
        <w:tblW w:w="104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8"/>
        <w:gridCol w:w="6025"/>
        <w:gridCol w:w="2552"/>
      </w:tblGrid>
      <w:tr w14:paraId="28870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08" w:type="dxa"/>
          </w:tcPr>
          <w:p w14:paraId="7E42143F">
            <w:pPr>
              <w:pStyle w:val="137"/>
              <w:suppressAutoHyphens/>
            </w:pPr>
            <w:r>
              <w:t>Date</w:t>
            </w:r>
          </w:p>
        </w:tc>
        <w:tc>
          <w:tcPr>
            <w:tcW w:w="6025" w:type="dxa"/>
          </w:tcPr>
          <w:p w14:paraId="4FE75ADD">
            <w:pPr>
              <w:pStyle w:val="137"/>
              <w:suppressAutoHyphens/>
            </w:pPr>
            <w:r>
              <w:t>Details</w:t>
            </w:r>
          </w:p>
        </w:tc>
        <w:tc>
          <w:tcPr>
            <w:tcW w:w="2552" w:type="dxa"/>
          </w:tcPr>
          <w:p w14:paraId="66FF35CA">
            <w:pPr>
              <w:pStyle w:val="137"/>
              <w:suppressAutoHyphens/>
            </w:pPr>
            <w:r>
              <w:t>Approval</w:t>
            </w:r>
          </w:p>
        </w:tc>
      </w:tr>
      <w:tr w14:paraId="38700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648FC2B2">
            <w:pPr>
              <w:pStyle w:val="70"/>
              <w:suppressAutoHyphens/>
            </w:pPr>
          </w:p>
        </w:tc>
        <w:tc>
          <w:tcPr>
            <w:tcW w:w="6025" w:type="dxa"/>
            <w:vAlign w:val="center"/>
          </w:tcPr>
          <w:p w14:paraId="27D8F905">
            <w:pPr>
              <w:pStyle w:val="70"/>
              <w:suppressAutoHyphens/>
            </w:pPr>
          </w:p>
        </w:tc>
        <w:tc>
          <w:tcPr>
            <w:tcW w:w="2552" w:type="dxa"/>
            <w:vAlign w:val="center"/>
          </w:tcPr>
          <w:p w14:paraId="1658D5DA">
            <w:pPr>
              <w:pStyle w:val="70"/>
              <w:suppressAutoHyphens/>
            </w:pPr>
          </w:p>
        </w:tc>
      </w:tr>
      <w:tr w14:paraId="51A86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0A09A5EA">
            <w:pPr>
              <w:pStyle w:val="70"/>
              <w:suppressAutoHyphens/>
            </w:pPr>
          </w:p>
        </w:tc>
        <w:tc>
          <w:tcPr>
            <w:tcW w:w="6025" w:type="dxa"/>
            <w:vAlign w:val="center"/>
          </w:tcPr>
          <w:p w14:paraId="02ECC777">
            <w:pPr>
              <w:pStyle w:val="70"/>
              <w:suppressAutoHyphens/>
            </w:pPr>
          </w:p>
        </w:tc>
        <w:tc>
          <w:tcPr>
            <w:tcW w:w="2552" w:type="dxa"/>
            <w:vAlign w:val="center"/>
          </w:tcPr>
          <w:p w14:paraId="3F3472BE">
            <w:pPr>
              <w:pStyle w:val="70"/>
              <w:suppressAutoHyphens/>
            </w:pPr>
          </w:p>
        </w:tc>
      </w:tr>
      <w:tr w14:paraId="4EC66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33236624">
            <w:pPr>
              <w:pStyle w:val="70"/>
              <w:suppressAutoHyphens/>
            </w:pPr>
          </w:p>
        </w:tc>
        <w:tc>
          <w:tcPr>
            <w:tcW w:w="6025" w:type="dxa"/>
            <w:vAlign w:val="center"/>
          </w:tcPr>
          <w:p w14:paraId="73926276">
            <w:pPr>
              <w:pStyle w:val="70"/>
              <w:suppressAutoHyphens/>
            </w:pPr>
          </w:p>
        </w:tc>
        <w:tc>
          <w:tcPr>
            <w:tcW w:w="2552" w:type="dxa"/>
            <w:vAlign w:val="center"/>
          </w:tcPr>
          <w:p w14:paraId="0DCEECE5">
            <w:pPr>
              <w:pStyle w:val="70"/>
              <w:suppressAutoHyphens/>
            </w:pPr>
          </w:p>
        </w:tc>
      </w:tr>
      <w:tr w14:paraId="322D9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1925AE62">
            <w:pPr>
              <w:pStyle w:val="70"/>
              <w:suppressAutoHyphens/>
            </w:pPr>
          </w:p>
        </w:tc>
        <w:tc>
          <w:tcPr>
            <w:tcW w:w="6025" w:type="dxa"/>
            <w:vAlign w:val="center"/>
          </w:tcPr>
          <w:p w14:paraId="02C63055">
            <w:pPr>
              <w:pStyle w:val="70"/>
              <w:suppressAutoHyphens/>
            </w:pPr>
          </w:p>
        </w:tc>
        <w:tc>
          <w:tcPr>
            <w:tcW w:w="2552" w:type="dxa"/>
            <w:vAlign w:val="center"/>
          </w:tcPr>
          <w:p w14:paraId="6BA267CD">
            <w:pPr>
              <w:pStyle w:val="70"/>
              <w:suppressAutoHyphens/>
            </w:pPr>
          </w:p>
        </w:tc>
      </w:tr>
      <w:tr w14:paraId="6FC38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2B2EE562">
            <w:pPr>
              <w:pStyle w:val="70"/>
              <w:suppressAutoHyphens/>
            </w:pPr>
          </w:p>
        </w:tc>
        <w:tc>
          <w:tcPr>
            <w:tcW w:w="6025" w:type="dxa"/>
            <w:vAlign w:val="center"/>
          </w:tcPr>
          <w:p w14:paraId="1E660EC3">
            <w:pPr>
              <w:pStyle w:val="70"/>
              <w:suppressAutoHyphens/>
            </w:pPr>
          </w:p>
        </w:tc>
        <w:tc>
          <w:tcPr>
            <w:tcW w:w="2552" w:type="dxa"/>
            <w:vAlign w:val="center"/>
          </w:tcPr>
          <w:p w14:paraId="5440BD7F">
            <w:pPr>
              <w:pStyle w:val="70"/>
              <w:suppressAutoHyphens/>
            </w:pPr>
          </w:p>
        </w:tc>
      </w:tr>
      <w:tr w14:paraId="04744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115B63A7">
            <w:pPr>
              <w:pStyle w:val="70"/>
              <w:suppressAutoHyphens/>
            </w:pPr>
          </w:p>
        </w:tc>
        <w:tc>
          <w:tcPr>
            <w:tcW w:w="6025" w:type="dxa"/>
            <w:vAlign w:val="center"/>
          </w:tcPr>
          <w:p w14:paraId="368E4CF4">
            <w:pPr>
              <w:pStyle w:val="70"/>
              <w:suppressAutoHyphens/>
            </w:pPr>
          </w:p>
        </w:tc>
        <w:tc>
          <w:tcPr>
            <w:tcW w:w="2552" w:type="dxa"/>
            <w:vAlign w:val="center"/>
          </w:tcPr>
          <w:p w14:paraId="307E42E6">
            <w:pPr>
              <w:pStyle w:val="70"/>
              <w:suppressAutoHyphens/>
            </w:pPr>
          </w:p>
        </w:tc>
      </w:tr>
      <w:tr w14:paraId="0085C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908" w:type="dxa"/>
            <w:vAlign w:val="center"/>
          </w:tcPr>
          <w:p w14:paraId="4833EBD6">
            <w:pPr>
              <w:pStyle w:val="70"/>
              <w:suppressAutoHyphens/>
            </w:pPr>
          </w:p>
        </w:tc>
        <w:tc>
          <w:tcPr>
            <w:tcW w:w="6025" w:type="dxa"/>
            <w:vAlign w:val="center"/>
          </w:tcPr>
          <w:p w14:paraId="67ED7656">
            <w:pPr>
              <w:pStyle w:val="70"/>
              <w:suppressAutoHyphens/>
            </w:pPr>
          </w:p>
        </w:tc>
        <w:tc>
          <w:tcPr>
            <w:tcW w:w="2552" w:type="dxa"/>
            <w:vAlign w:val="center"/>
          </w:tcPr>
          <w:p w14:paraId="50670DD8">
            <w:pPr>
              <w:pStyle w:val="70"/>
              <w:suppressAutoHyphens/>
            </w:pPr>
          </w:p>
        </w:tc>
      </w:tr>
    </w:tbl>
    <w:p w14:paraId="396B4093">
      <w:pPr>
        <w:suppressAutoHyphens/>
      </w:pPr>
    </w:p>
    <w:p w14:paraId="551CD577">
      <w:pPr>
        <w:pStyle w:val="4"/>
        <w:suppressAutoHyphens/>
        <w:sectPr>
          <w:headerReference r:id="rId15" w:type="first"/>
          <w:headerReference r:id="rId13" w:type="default"/>
          <w:footerReference r:id="rId16" w:type="default"/>
          <w:headerReference r:id="rId14" w:type="even"/>
          <w:pgSz w:w="11906" w:h="16838"/>
          <w:pgMar w:top="567" w:right="794" w:bottom="567" w:left="907" w:header="567" w:footer="850" w:gutter="0"/>
          <w:cols w:space="708" w:num="1"/>
          <w:docGrid w:linePitch="360" w:charSpace="0"/>
        </w:sectPr>
      </w:pPr>
    </w:p>
    <w:p w14:paraId="68D9EEC3">
      <w:pPr>
        <w:pStyle w:val="26"/>
        <w:tabs>
          <w:tab w:val="right" w:leader="dot" w:pos="10205"/>
          <w:tab w:val="clear" w:pos="9781"/>
        </w:tabs>
      </w:pPr>
      <w:r>
        <w:rPr>
          <w:rFonts w:eastAsia="Times New Roman" w:cs="Times New Roman"/>
          <w:caps w:val="0"/>
          <w:szCs w:val="20"/>
        </w:rPr>
        <w:fldChar w:fldCharType="begin"/>
      </w:r>
      <w:r>
        <w:rPr>
          <w:rFonts w:eastAsia="Times New Roman" w:cs="Times New Roman"/>
          <w:caps w:val="0"/>
          <w:szCs w:val="20"/>
        </w:rPr>
        <w:instrText xml:space="preserve"> TOC \o "1-3" \h \z \t "Appendix Head 2,3,Annex,1,Annex Head 2,2,Annex Head 3,3,Appendix,1,Appendix Head 1,2" </w:instrText>
      </w:r>
      <w:r>
        <w:rPr>
          <w:rFonts w:eastAsia="Times New Roman" w:cs="Times New Roman"/>
          <w:caps w:val="0"/>
          <w:szCs w:val="20"/>
        </w:rPr>
        <w:fldChar w:fldCharType="separate"/>
      </w:r>
      <w:r>
        <w:rPr>
          <w:rFonts w:eastAsia="Times New Roman" w:cs="Times New Roman"/>
          <w:caps w:val="0"/>
          <w:szCs w:val="20"/>
        </w:rPr>
        <w:fldChar w:fldCharType="begin"/>
      </w:r>
      <w:r>
        <w:rPr>
          <w:rFonts w:eastAsia="Times New Roman" w:cs="Times New Roman"/>
          <w:caps w:val="0"/>
          <w:szCs w:val="20"/>
        </w:rPr>
        <w:instrText xml:space="preserve"> HYPERLINK \l _Toc16818 </w:instrText>
      </w:r>
      <w:r>
        <w:rPr>
          <w:rFonts w:eastAsia="Times New Roman" w:cs="Times New Roman"/>
          <w:caps w:val="0"/>
          <w:szCs w:val="20"/>
        </w:rPr>
        <w:fldChar w:fldCharType="separate"/>
      </w:r>
      <w:r>
        <w:rPr>
          <w:rFonts w:hint="default"/>
        </w:rPr>
        <w:t xml:space="preserve">1. </w:t>
      </w:r>
      <w:r>
        <w:t>Introduction</w:t>
      </w:r>
      <w:r>
        <w:tab/>
      </w:r>
      <w:r>
        <w:fldChar w:fldCharType="begin"/>
      </w:r>
      <w:r>
        <w:instrText xml:space="preserve"> PAGEREF _Toc16818 \h </w:instrText>
      </w:r>
      <w:r>
        <w:fldChar w:fldCharType="separate"/>
      </w:r>
      <w:r>
        <w:t>5</w:t>
      </w:r>
      <w:r>
        <w:fldChar w:fldCharType="end"/>
      </w:r>
      <w:r>
        <w:rPr>
          <w:rFonts w:eastAsia="Times New Roman" w:cs="Times New Roman"/>
          <w:caps w:val="0"/>
          <w:szCs w:val="20"/>
        </w:rPr>
        <w:fldChar w:fldCharType="end"/>
      </w:r>
    </w:p>
    <w:p w14:paraId="3C7E39BE">
      <w:pPr>
        <w:pStyle w:val="26"/>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_Toc10048 </w:instrText>
      </w:r>
      <w:r>
        <w:rPr>
          <w:rFonts w:eastAsia="Times New Roman" w:cs="Times New Roman"/>
          <w:caps/>
          <w:szCs w:val="20"/>
        </w:rPr>
        <w:fldChar w:fldCharType="separate"/>
      </w:r>
      <w:r>
        <w:rPr>
          <w:rFonts w:hint="default"/>
        </w:rPr>
        <w:t xml:space="preserve">2. </w:t>
      </w:r>
      <w:r>
        <w:rPr>
          <w:rFonts w:hint="eastAsia"/>
          <w:lang w:val="en-US" w:eastAsia="zh-CN"/>
        </w:rPr>
        <w:t>Standard measurement conditions</w:t>
      </w:r>
      <w:r>
        <w:tab/>
      </w:r>
      <w:r>
        <w:fldChar w:fldCharType="begin"/>
      </w:r>
      <w:r>
        <w:instrText xml:space="preserve"> PAGEREF _Toc10048 \h </w:instrText>
      </w:r>
      <w:r>
        <w:fldChar w:fldCharType="separate"/>
      </w:r>
      <w:r>
        <w:t>5</w:t>
      </w:r>
      <w:r>
        <w:fldChar w:fldCharType="end"/>
      </w:r>
      <w:r>
        <w:rPr>
          <w:rFonts w:eastAsia="Times New Roman" w:cs="Times New Roman"/>
          <w:caps/>
          <w:color w:val="00558C" w:themeColor="accent1"/>
          <w:szCs w:val="20"/>
          <w14:textFill>
            <w14:solidFill>
              <w14:schemeClr w14:val="accent1"/>
            </w14:solidFill>
          </w14:textFill>
        </w:rPr>
        <w:fldChar w:fldCharType="end"/>
      </w:r>
    </w:p>
    <w:p w14:paraId="09B07A91">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_Toc18033 </w:instrText>
      </w:r>
      <w:r>
        <w:rPr>
          <w:rFonts w:eastAsia="Times New Roman" w:cs="Times New Roman"/>
          <w:caps/>
          <w:szCs w:val="20"/>
        </w:rPr>
        <w:fldChar w:fldCharType="separate"/>
      </w:r>
      <w:r>
        <w:rPr>
          <w:rFonts w:hint="default"/>
        </w:rPr>
        <w:t xml:space="preserve">2.1. </w:t>
      </w:r>
      <w:r>
        <w:rPr>
          <w:rFonts w:hint="eastAsia"/>
          <w:lang w:val="en-US" w:eastAsia="zh-CN"/>
        </w:rPr>
        <w:t>measurement geometry</w:t>
      </w:r>
      <w:r>
        <w:tab/>
      </w:r>
      <w:r>
        <w:fldChar w:fldCharType="begin"/>
      </w:r>
      <w:r>
        <w:instrText xml:space="preserve"> PAGEREF _Toc18033 \h </w:instrText>
      </w:r>
      <w:r>
        <w:fldChar w:fldCharType="separate"/>
      </w:r>
      <w:r>
        <w:t>5</w:t>
      </w:r>
      <w:r>
        <w:fldChar w:fldCharType="end"/>
      </w:r>
      <w:r>
        <w:rPr>
          <w:rFonts w:eastAsia="Times New Roman" w:cs="Times New Roman"/>
          <w:caps/>
          <w:color w:val="00558C" w:themeColor="accent1"/>
          <w:szCs w:val="20"/>
          <w14:textFill>
            <w14:solidFill>
              <w14:schemeClr w14:val="accent1"/>
            </w14:solidFill>
          </w14:textFill>
        </w:rPr>
        <w:fldChar w:fldCharType="end"/>
      </w:r>
    </w:p>
    <w:p w14:paraId="286B84D9">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_Toc6849 </w:instrText>
      </w:r>
      <w:r>
        <w:rPr>
          <w:rFonts w:eastAsia="Times New Roman" w:cs="Times New Roman"/>
          <w:caps/>
          <w:szCs w:val="20"/>
        </w:rPr>
        <w:fldChar w:fldCharType="separate"/>
      </w:r>
      <w:r>
        <w:rPr>
          <w:rFonts w:hint="default"/>
        </w:rPr>
        <w:t xml:space="preserve">2.2. </w:t>
      </w:r>
      <w:r>
        <w:rPr>
          <w:rFonts w:hint="eastAsia"/>
          <w:lang w:val="en-US" w:eastAsia="zh-CN"/>
        </w:rPr>
        <w:t>Ambient conditions</w:t>
      </w:r>
      <w:r>
        <w:tab/>
      </w:r>
      <w:r>
        <w:fldChar w:fldCharType="begin"/>
      </w:r>
      <w:r>
        <w:instrText xml:space="preserve"> PAGEREF _Toc6849 \h </w:instrText>
      </w:r>
      <w:r>
        <w:fldChar w:fldCharType="separate"/>
      </w:r>
      <w:r>
        <w:t>6</w:t>
      </w:r>
      <w:r>
        <w:fldChar w:fldCharType="end"/>
      </w:r>
      <w:r>
        <w:rPr>
          <w:rFonts w:eastAsia="Times New Roman" w:cs="Times New Roman"/>
          <w:caps/>
          <w:color w:val="00558C" w:themeColor="accent1"/>
          <w:szCs w:val="20"/>
          <w14:textFill>
            <w14:solidFill>
              <w14:schemeClr w14:val="accent1"/>
            </w14:solidFill>
          </w14:textFill>
        </w:rPr>
        <w:fldChar w:fldCharType="end"/>
      </w:r>
    </w:p>
    <w:p w14:paraId="62B27DE3">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_Toc25558 </w:instrText>
      </w:r>
      <w:r>
        <w:rPr>
          <w:rFonts w:eastAsia="Times New Roman" w:cs="Times New Roman"/>
          <w:caps/>
          <w:szCs w:val="20"/>
        </w:rPr>
        <w:fldChar w:fldCharType="separate"/>
      </w:r>
      <w:r>
        <w:rPr>
          <w:rFonts w:hint="default"/>
        </w:rPr>
        <w:t xml:space="preserve">2.3. </w:t>
      </w:r>
      <w:r>
        <w:rPr>
          <w:rFonts w:hint="eastAsia"/>
          <w:lang w:val="en-US" w:eastAsia="zh-CN"/>
        </w:rPr>
        <w:t>POWER SUPPLY CONDITIONS</w:t>
      </w:r>
      <w:r>
        <w:tab/>
      </w:r>
      <w:r>
        <w:fldChar w:fldCharType="begin"/>
      </w:r>
      <w:r>
        <w:instrText xml:space="preserve"> PAGEREF _Toc25558 \h </w:instrText>
      </w:r>
      <w:r>
        <w:fldChar w:fldCharType="separate"/>
      </w:r>
      <w:r>
        <w:t>6</w:t>
      </w:r>
      <w:r>
        <w:fldChar w:fldCharType="end"/>
      </w:r>
      <w:r>
        <w:rPr>
          <w:rFonts w:eastAsia="Times New Roman" w:cs="Times New Roman"/>
          <w:caps/>
          <w:color w:val="00558C" w:themeColor="accent1"/>
          <w:szCs w:val="20"/>
          <w14:textFill>
            <w14:solidFill>
              <w14:schemeClr w14:val="accent1"/>
            </w14:solidFill>
          </w14:textFill>
        </w:rPr>
        <w:fldChar w:fldCharType="end"/>
      </w:r>
    </w:p>
    <w:p w14:paraId="47D94401">
      <w:pPr>
        <w:pStyle w:val="26"/>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_Toc25460 </w:instrText>
      </w:r>
      <w:r>
        <w:rPr>
          <w:rFonts w:eastAsia="Times New Roman" w:cs="Times New Roman"/>
          <w:caps/>
          <w:szCs w:val="20"/>
        </w:rPr>
        <w:fldChar w:fldCharType="separate"/>
      </w:r>
      <w:r>
        <w:rPr>
          <w:rFonts w:hint="default"/>
        </w:rPr>
        <w:t xml:space="preserve">3. </w:t>
      </w:r>
      <w:r>
        <w:rPr>
          <w:rFonts w:hint="eastAsia"/>
          <w:lang w:val="en-US" w:eastAsia="zh-CN"/>
        </w:rPr>
        <w:t>Measurement preparation</w:t>
      </w:r>
      <w:r>
        <w:tab/>
      </w:r>
      <w:r>
        <w:fldChar w:fldCharType="begin"/>
      </w:r>
      <w:r>
        <w:instrText xml:space="preserve"> PAGEREF _Toc25460 \h </w:instrText>
      </w:r>
      <w:r>
        <w:fldChar w:fldCharType="separate"/>
      </w:r>
      <w:r>
        <w:t>6</w:t>
      </w:r>
      <w:r>
        <w:fldChar w:fldCharType="end"/>
      </w:r>
      <w:r>
        <w:rPr>
          <w:rFonts w:eastAsia="Times New Roman" w:cs="Times New Roman"/>
          <w:caps/>
          <w:color w:val="00558C" w:themeColor="accent1"/>
          <w:szCs w:val="20"/>
          <w14:textFill>
            <w14:solidFill>
              <w14:schemeClr w14:val="accent1"/>
            </w14:solidFill>
          </w14:textFill>
        </w:rPr>
        <w:fldChar w:fldCharType="end"/>
      </w:r>
    </w:p>
    <w:p w14:paraId="1A99AFE0">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_Toc3382 </w:instrText>
      </w:r>
      <w:r>
        <w:rPr>
          <w:rFonts w:eastAsia="Times New Roman" w:cs="Times New Roman"/>
          <w:caps/>
          <w:szCs w:val="20"/>
        </w:rPr>
        <w:fldChar w:fldCharType="separate"/>
      </w:r>
      <w:r>
        <w:rPr>
          <w:rFonts w:hint="default"/>
        </w:rPr>
        <w:t xml:space="preserve">3.1. </w:t>
      </w:r>
      <w:r>
        <w:rPr>
          <w:rFonts w:hint="eastAsia"/>
          <w:lang w:val="en-US" w:eastAsia="zh-CN"/>
        </w:rPr>
        <w:t>Mounting</w:t>
      </w:r>
      <w:r>
        <w:tab/>
      </w:r>
      <w:r>
        <w:fldChar w:fldCharType="begin"/>
      </w:r>
      <w:r>
        <w:instrText xml:space="preserve"> PAGEREF _Toc3382 \h </w:instrText>
      </w:r>
      <w:r>
        <w:fldChar w:fldCharType="separate"/>
      </w:r>
      <w:r>
        <w:t>6</w:t>
      </w:r>
      <w:r>
        <w:fldChar w:fldCharType="end"/>
      </w:r>
      <w:r>
        <w:rPr>
          <w:rFonts w:eastAsia="Times New Roman" w:cs="Times New Roman"/>
          <w:caps/>
          <w:color w:val="00558C" w:themeColor="accent1"/>
          <w:szCs w:val="20"/>
          <w14:textFill>
            <w14:solidFill>
              <w14:schemeClr w14:val="accent1"/>
            </w14:solidFill>
          </w14:textFill>
        </w:rPr>
        <w:fldChar w:fldCharType="end"/>
      </w:r>
    </w:p>
    <w:p w14:paraId="3C756F1C">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_Toc10896 </w:instrText>
      </w:r>
      <w:r>
        <w:rPr>
          <w:rFonts w:eastAsia="Times New Roman" w:cs="Times New Roman"/>
          <w:caps/>
          <w:szCs w:val="20"/>
        </w:rPr>
        <w:fldChar w:fldCharType="separate"/>
      </w:r>
      <w:r>
        <w:rPr>
          <w:rFonts w:hint="default"/>
        </w:rPr>
        <w:t xml:space="preserve">3.2. </w:t>
      </w:r>
      <w:r>
        <w:rPr>
          <w:rFonts w:hint="eastAsia"/>
          <w:lang w:val="en-US" w:eastAsia="zh-CN"/>
        </w:rPr>
        <w:t>Settings</w:t>
      </w:r>
      <w:r>
        <w:tab/>
      </w:r>
      <w:r>
        <w:fldChar w:fldCharType="begin"/>
      </w:r>
      <w:r>
        <w:instrText xml:space="preserve"> PAGEREF _Toc10896 \h </w:instrText>
      </w:r>
      <w:r>
        <w:fldChar w:fldCharType="separate"/>
      </w:r>
      <w:r>
        <w:t>6</w:t>
      </w:r>
      <w:r>
        <w:fldChar w:fldCharType="end"/>
      </w:r>
      <w:r>
        <w:rPr>
          <w:rFonts w:eastAsia="Times New Roman" w:cs="Times New Roman"/>
          <w:caps/>
          <w:color w:val="00558C" w:themeColor="accent1"/>
          <w:szCs w:val="20"/>
          <w14:textFill>
            <w14:solidFill>
              <w14:schemeClr w14:val="accent1"/>
            </w14:solidFill>
          </w14:textFill>
        </w:rPr>
        <w:fldChar w:fldCharType="end"/>
      </w:r>
    </w:p>
    <w:p w14:paraId="30C674E3">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_Toc1361 </w:instrText>
      </w:r>
      <w:r>
        <w:rPr>
          <w:rFonts w:eastAsia="Times New Roman" w:cs="Times New Roman"/>
          <w:caps/>
          <w:szCs w:val="20"/>
        </w:rPr>
        <w:fldChar w:fldCharType="separate"/>
      </w:r>
      <w:r>
        <w:rPr>
          <w:rFonts w:hint="default"/>
        </w:rPr>
        <w:t xml:space="preserve">3.3. </w:t>
      </w:r>
      <w:r>
        <w:rPr>
          <w:rFonts w:hint="eastAsia"/>
          <w:lang w:val="en-US" w:eastAsia="zh-CN"/>
        </w:rPr>
        <w:t>Warm-up</w:t>
      </w:r>
      <w:r>
        <w:tab/>
      </w:r>
      <w:r>
        <w:fldChar w:fldCharType="begin"/>
      </w:r>
      <w:r>
        <w:instrText xml:space="preserve"> PAGEREF _Toc1361 \h </w:instrText>
      </w:r>
      <w:r>
        <w:fldChar w:fldCharType="separate"/>
      </w:r>
      <w:r>
        <w:t>6</w:t>
      </w:r>
      <w:r>
        <w:fldChar w:fldCharType="end"/>
      </w:r>
      <w:r>
        <w:rPr>
          <w:rFonts w:eastAsia="Times New Roman" w:cs="Times New Roman"/>
          <w:caps/>
          <w:color w:val="00558C" w:themeColor="accent1"/>
          <w:szCs w:val="20"/>
          <w14:textFill>
            <w14:solidFill>
              <w14:schemeClr w14:val="accent1"/>
            </w14:solidFill>
          </w14:textFill>
        </w:rPr>
        <w:fldChar w:fldCharType="end"/>
      </w:r>
    </w:p>
    <w:p w14:paraId="108B3674">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_Toc5270 </w:instrText>
      </w:r>
      <w:r>
        <w:rPr>
          <w:rFonts w:eastAsia="Times New Roman" w:cs="Times New Roman"/>
          <w:caps/>
          <w:szCs w:val="20"/>
        </w:rPr>
        <w:fldChar w:fldCharType="separate"/>
      </w:r>
      <w:r>
        <w:rPr>
          <w:rFonts w:hint="default"/>
        </w:rPr>
        <w:t xml:space="preserve">3.4. </w:t>
      </w:r>
      <w:r>
        <w:rPr>
          <w:rFonts w:hint="eastAsia"/>
          <w:lang w:val="en-US" w:eastAsia="zh-CN"/>
        </w:rPr>
        <w:t>Measurement distance</w:t>
      </w:r>
      <w:r>
        <w:tab/>
      </w:r>
      <w:r>
        <w:fldChar w:fldCharType="begin"/>
      </w:r>
      <w:r>
        <w:instrText xml:space="preserve"> PAGEREF _Toc5270 \h </w:instrText>
      </w:r>
      <w:r>
        <w:fldChar w:fldCharType="separate"/>
      </w:r>
      <w:r>
        <w:t>6</w:t>
      </w:r>
      <w:r>
        <w:fldChar w:fldCharType="end"/>
      </w:r>
      <w:r>
        <w:rPr>
          <w:rFonts w:eastAsia="Times New Roman" w:cs="Times New Roman"/>
          <w:caps/>
          <w:color w:val="00558C" w:themeColor="accent1"/>
          <w:szCs w:val="20"/>
          <w14:textFill>
            <w14:solidFill>
              <w14:schemeClr w14:val="accent1"/>
            </w14:solidFill>
          </w14:textFill>
        </w:rPr>
        <w:fldChar w:fldCharType="end"/>
      </w:r>
    </w:p>
    <w:p w14:paraId="335422FB">
      <w:pPr>
        <w:pStyle w:val="26"/>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_Toc8284 </w:instrText>
      </w:r>
      <w:r>
        <w:rPr>
          <w:rFonts w:eastAsia="Times New Roman" w:cs="Times New Roman"/>
          <w:caps/>
          <w:szCs w:val="20"/>
        </w:rPr>
        <w:fldChar w:fldCharType="separate"/>
      </w:r>
      <w:r>
        <w:rPr>
          <w:rFonts w:hint="default"/>
        </w:rPr>
        <w:t xml:space="preserve">4. </w:t>
      </w:r>
      <w:r>
        <w:rPr>
          <w:rFonts w:hint="eastAsia"/>
          <w:lang w:val="en-US" w:eastAsia="zh-CN"/>
        </w:rPr>
        <w:t>Measurement of marine signal lights</w:t>
      </w:r>
      <w:r>
        <w:tab/>
      </w:r>
      <w:r>
        <w:fldChar w:fldCharType="begin"/>
      </w:r>
      <w:r>
        <w:instrText xml:space="preserve"> PAGEREF _Toc8284 \h </w:instrText>
      </w:r>
      <w:r>
        <w:fldChar w:fldCharType="separate"/>
      </w:r>
      <w:r>
        <w:t>6</w:t>
      </w:r>
      <w:r>
        <w:fldChar w:fldCharType="end"/>
      </w:r>
      <w:r>
        <w:rPr>
          <w:rFonts w:eastAsia="Times New Roman" w:cs="Times New Roman"/>
          <w:caps/>
          <w:color w:val="00558C" w:themeColor="accent1"/>
          <w:szCs w:val="20"/>
          <w14:textFill>
            <w14:solidFill>
              <w14:schemeClr w14:val="accent1"/>
            </w14:solidFill>
          </w14:textFill>
        </w:rPr>
        <w:fldChar w:fldCharType="end"/>
      </w:r>
    </w:p>
    <w:p w14:paraId="024A646D">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_Toc18358 </w:instrText>
      </w:r>
      <w:r>
        <w:rPr>
          <w:rFonts w:eastAsia="Times New Roman" w:cs="Times New Roman"/>
          <w:caps/>
          <w:szCs w:val="20"/>
        </w:rPr>
        <w:fldChar w:fldCharType="separate"/>
      </w:r>
      <w:r>
        <w:rPr>
          <w:rFonts w:hint="default"/>
        </w:rPr>
        <w:t xml:space="preserve">4.1. </w:t>
      </w:r>
      <w:r>
        <w:t>Luminous Intenisty versus angle</w:t>
      </w:r>
      <w:r>
        <w:tab/>
      </w:r>
      <w:r>
        <w:fldChar w:fldCharType="begin"/>
      </w:r>
      <w:r>
        <w:instrText xml:space="preserve"> PAGEREF _Toc18358 \h </w:instrText>
      </w:r>
      <w:r>
        <w:fldChar w:fldCharType="separate"/>
      </w:r>
      <w:r>
        <w:t>7</w:t>
      </w:r>
      <w:r>
        <w:fldChar w:fldCharType="end"/>
      </w:r>
      <w:r>
        <w:rPr>
          <w:rFonts w:eastAsia="Times New Roman" w:cs="Times New Roman"/>
          <w:caps/>
          <w:color w:val="00558C" w:themeColor="accent1"/>
          <w:szCs w:val="20"/>
          <w14:textFill>
            <w14:solidFill>
              <w14:schemeClr w14:val="accent1"/>
            </w14:solidFill>
          </w14:textFill>
        </w:rPr>
        <w:fldChar w:fldCharType="end"/>
      </w:r>
    </w:p>
    <w:p w14:paraId="6DE649B5">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_Toc19287 </w:instrText>
      </w:r>
      <w:r>
        <w:rPr>
          <w:rFonts w:eastAsia="Times New Roman" w:cs="Times New Roman"/>
          <w:caps/>
          <w:szCs w:val="20"/>
        </w:rPr>
        <w:fldChar w:fldCharType="separate"/>
      </w:r>
      <w:r>
        <w:rPr>
          <w:rFonts w:hint="default"/>
        </w:rPr>
        <w:t xml:space="preserve">4.1.1. </w:t>
      </w:r>
      <w:r>
        <w:rPr>
          <w:rFonts w:hint="eastAsia"/>
          <w:lang w:val="en-US" w:eastAsia="zh-CN"/>
        </w:rPr>
        <w:t>measurement method/procedure</w:t>
      </w:r>
      <w:r>
        <w:tab/>
      </w:r>
      <w:r>
        <w:fldChar w:fldCharType="begin"/>
      </w:r>
      <w:r>
        <w:instrText xml:space="preserve"> PAGEREF _Toc19287 \h </w:instrText>
      </w:r>
      <w:r>
        <w:fldChar w:fldCharType="separate"/>
      </w:r>
      <w:r>
        <w:t>7</w:t>
      </w:r>
      <w:r>
        <w:fldChar w:fldCharType="end"/>
      </w:r>
      <w:r>
        <w:rPr>
          <w:rFonts w:eastAsia="Times New Roman" w:cs="Times New Roman"/>
          <w:caps/>
          <w:color w:val="00558C" w:themeColor="accent1"/>
          <w:szCs w:val="20"/>
          <w14:textFill>
            <w14:solidFill>
              <w14:schemeClr w14:val="accent1"/>
            </w14:solidFill>
          </w14:textFill>
        </w:rPr>
        <w:fldChar w:fldCharType="end"/>
      </w:r>
    </w:p>
    <w:p w14:paraId="513275D3">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_Toc1620 </w:instrText>
      </w:r>
      <w:r>
        <w:rPr>
          <w:rFonts w:eastAsia="Times New Roman" w:cs="Times New Roman"/>
          <w:caps/>
          <w:szCs w:val="20"/>
        </w:rPr>
        <w:fldChar w:fldCharType="separate"/>
      </w:r>
      <w:r>
        <w:rPr>
          <w:rFonts w:hint="default"/>
        </w:rPr>
        <w:t xml:space="preserve">4.1.2. </w:t>
      </w:r>
      <w:r>
        <w:t>Vertical Divergence</w:t>
      </w:r>
      <w:r>
        <w:tab/>
      </w:r>
      <w:r>
        <w:fldChar w:fldCharType="begin"/>
      </w:r>
      <w:r>
        <w:instrText xml:space="preserve"> PAGEREF _Toc1620 \h </w:instrText>
      </w:r>
      <w:r>
        <w:fldChar w:fldCharType="separate"/>
      </w:r>
      <w:r>
        <w:t>7</w:t>
      </w:r>
      <w:r>
        <w:fldChar w:fldCharType="end"/>
      </w:r>
      <w:r>
        <w:rPr>
          <w:rFonts w:eastAsia="Times New Roman" w:cs="Times New Roman"/>
          <w:caps/>
          <w:color w:val="00558C" w:themeColor="accent1"/>
          <w:szCs w:val="20"/>
          <w14:textFill>
            <w14:solidFill>
              <w14:schemeClr w14:val="accent1"/>
            </w14:solidFill>
          </w14:textFill>
        </w:rPr>
        <w:fldChar w:fldCharType="end"/>
      </w:r>
    </w:p>
    <w:p w14:paraId="58531361">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_Toc10989 </w:instrText>
      </w:r>
      <w:r>
        <w:rPr>
          <w:rFonts w:eastAsia="Times New Roman" w:cs="Times New Roman"/>
          <w:caps/>
          <w:szCs w:val="20"/>
        </w:rPr>
        <w:fldChar w:fldCharType="separate"/>
      </w:r>
      <w:r>
        <w:rPr>
          <w:rFonts w:hint="default"/>
        </w:rPr>
        <w:t xml:space="preserve">4.1.3. </w:t>
      </w:r>
      <w:r>
        <w:t>Horizontal Divergence</w:t>
      </w:r>
      <w:r>
        <w:tab/>
      </w:r>
      <w:r>
        <w:fldChar w:fldCharType="begin"/>
      </w:r>
      <w:r>
        <w:instrText xml:space="preserve"> PAGEREF _Toc10989 \h </w:instrText>
      </w:r>
      <w:r>
        <w:fldChar w:fldCharType="separate"/>
      </w:r>
      <w:r>
        <w:t>8</w:t>
      </w:r>
      <w:r>
        <w:fldChar w:fldCharType="end"/>
      </w:r>
      <w:r>
        <w:rPr>
          <w:rFonts w:eastAsia="Times New Roman" w:cs="Times New Roman"/>
          <w:caps/>
          <w:color w:val="00558C" w:themeColor="accent1"/>
          <w:szCs w:val="20"/>
          <w14:textFill>
            <w14:solidFill>
              <w14:schemeClr w14:val="accent1"/>
            </w14:solidFill>
          </w14:textFill>
        </w:rPr>
        <w:fldChar w:fldCharType="end"/>
      </w:r>
    </w:p>
    <w:p w14:paraId="5CA09388">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_Toc1763 </w:instrText>
      </w:r>
      <w:r>
        <w:rPr>
          <w:rFonts w:eastAsia="Times New Roman" w:cs="Times New Roman"/>
          <w:caps/>
          <w:szCs w:val="20"/>
        </w:rPr>
        <w:fldChar w:fldCharType="separate"/>
      </w:r>
      <w:r>
        <w:rPr>
          <w:rFonts w:hint="default"/>
        </w:rPr>
        <w:t xml:space="preserve">4.1.4. </w:t>
      </w:r>
      <w:r>
        <w:t>Specification Peak Intensity</w:t>
      </w:r>
      <w:r>
        <w:tab/>
      </w:r>
      <w:r>
        <w:fldChar w:fldCharType="begin"/>
      </w:r>
      <w:r>
        <w:instrText xml:space="preserve"> PAGEREF _Toc1763 \h </w:instrText>
      </w:r>
      <w:r>
        <w:fldChar w:fldCharType="separate"/>
      </w:r>
      <w:r>
        <w:t>8</w:t>
      </w:r>
      <w:r>
        <w:fldChar w:fldCharType="end"/>
      </w:r>
      <w:r>
        <w:rPr>
          <w:rFonts w:eastAsia="Times New Roman" w:cs="Times New Roman"/>
          <w:caps/>
          <w:color w:val="00558C" w:themeColor="accent1"/>
          <w:szCs w:val="20"/>
          <w14:textFill>
            <w14:solidFill>
              <w14:schemeClr w14:val="accent1"/>
            </w14:solidFill>
          </w14:textFill>
        </w:rPr>
        <w:fldChar w:fldCharType="end"/>
      </w:r>
    </w:p>
    <w:p w14:paraId="66B4F93A">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_Toc30319 </w:instrText>
      </w:r>
      <w:r>
        <w:rPr>
          <w:rFonts w:eastAsia="Times New Roman" w:cs="Times New Roman"/>
          <w:caps/>
          <w:szCs w:val="20"/>
        </w:rPr>
        <w:fldChar w:fldCharType="separate"/>
      </w:r>
      <w:r>
        <w:rPr>
          <w:rFonts w:hint="default"/>
        </w:rPr>
        <w:t xml:space="preserve">4.2. </w:t>
      </w:r>
      <w:r>
        <w:t>Luminous intenisty versus time</w:t>
      </w:r>
      <w:r>
        <w:tab/>
      </w:r>
      <w:r>
        <w:fldChar w:fldCharType="begin"/>
      </w:r>
      <w:r>
        <w:instrText xml:space="preserve"> PAGEREF _Toc30319 \h </w:instrText>
      </w:r>
      <w:r>
        <w:fldChar w:fldCharType="separate"/>
      </w:r>
      <w:r>
        <w:t>8</w:t>
      </w:r>
      <w:r>
        <w:fldChar w:fldCharType="end"/>
      </w:r>
      <w:r>
        <w:rPr>
          <w:rFonts w:eastAsia="Times New Roman" w:cs="Times New Roman"/>
          <w:caps/>
          <w:color w:val="00558C" w:themeColor="accent1"/>
          <w:szCs w:val="20"/>
          <w14:textFill>
            <w14:solidFill>
              <w14:schemeClr w14:val="accent1"/>
            </w14:solidFill>
          </w14:textFill>
        </w:rPr>
        <w:fldChar w:fldCharType="end"/>
      </w:r>
    </w:p>
    <w:p w14:paraId="385AF559">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_Toc15215 </w:instrText>
      </w:r>
      <w:r>
        <w:rPr>
          <w:rFonts w:eastAsia="Times New Roman" w:cs="Times New Roman"/>
          <w:caps/>
          <w:szCs w:val="20"/>
        </w:rPr>
        <w:fldChar w:fldCharType="separate"/>
      </w:r>
      <w:r>
        <w:rPr>
          <w:rFonts w:hint="default"/>
        </w:rPr>
        <w:t xml:space="preserve">4.2.1. </w:t>
      </w:r>
      <w:r>
        <w:rPr>
          <w:rFonts w:hint="eastAsia"/>
          <w:lang w:val="en-US" w:eastAsia="zh-CN"/>
        </w:rPr>
        <w:t>mearement method/procedure</w:t>
      </w:r>
      <w:r>
        <w:tab/>
      </w:r>
      <w:r>
        <w:fldChar w:fldCharType="begin"/>
      </w:r>
      <w:r>
        <w:instrText xml:space="preserve"> PAGEREF _Toc15215 \h </w:instrText>
      </w:r>
      <w:r>
        <w:fldChar w:fldCharType="separate"/>
      </w:r>
      <w:r>
        <w:t>8</w:t>
      </w:r>
      <w:r>
        <w:fldChar w:fldCharType="end"/>
      </w:r>
      <w:r>
        <w:rPr>
          <w:rFonts w:eastAsia="Times New Roman" w:cs="Times New Roman"/>
          <w:caps/>
          <w:color w:val="00558C" w:themeColor="accent1"/>
          <w:szCs w:val="20"/>
          <w14:textFill>
            <w14:solidFill>
              <w14:schemeClr w14:val="accent1"/>
            </w14:solidFill>
          </w14:textFill>
        </w:rPr>
        <w:fldChar w:fldCharType="end"/>
      </w:r>
    </w:p>
    <w:p w14:paraId="2192DFF0">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_Toc6069 </w:instrText>
      </w:r>
      <w:r>
        <w:rPr>
          <w:rFonts w:eastAsia="Times New Roman" w:cs="Times New Roman"/>
          <w:caps/>
          <w:szCs w:val="20"/>
        </w:rPr>
        <w:fldChar w:fldCharType="separate"/>
      </w:r>
      <w:r>
        <w:rPr>
          <w:rFonts w:hint="default"/>
        </w:rPr>
        <w:t xml:space="preserve">4.2.2. </w:t>
      </w:r>
      <w:r>
        <w:t>Flash Duration</w:t>
      </w:r>
      <w:r>
        <w:tab/>
      </w:r>
      <w:r>
        <w:fldChar w:fldCharType="begin"/>
      </w:r>
      <w:r>
        <w:instrText xml:space="preserve"> PAGEREF _Toc6069 \h </w:instrText>
      </w:r>
      <w:r>
        <w:fldChar w:fldCharType="separate"/>
      </w:r>
      <w:r>
        <w:t>8</w:t>
      </w:r>
      <w:r>
        <w:fldChar w:fldCharType="end"/>
      </w:r>
      <w:r>
        <w:rPr>
          <w:rFonts w:eastAsia="Times New Roman" w:cs="Times New Roman"/>
          <w:caps/>
          <w:color w:val="00558C" w:themeColor="accent1"/>
          <w:szCs w:val="20"/>
          <w14:textFill>
            <w14:solidFill>
              <w14:schemeClr w14:val="accent1"/>
            </w14:solidFill>
          </w14:textFill>
        </w:rPr>
        <w:fldChar w:fldCharType="end"/>
      </w:r>
    </w:p>
    <w:p w14:paraId="227F19BF">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_Toc3716 </w:instrText>
      </w:r>
      <w:r>
        <w:rPr>
          <w:rFonts w:eastAsia="Times New Roman" w:cs="Times New Roman"/>
          <w:caps/>
          <w:szCs w:val="20"/>
        </w:rPr>
        <w:fldChar w:fldCharType="separate"/>
      </w:r>
      <w:r>
        <w:rPr>
          <w:rFonts w:hint="default"/>
        </w:rPr>
        <w:t xml:space="preserve">4.2.3. </w:t>
      </w:r>
      <w:r>
        <w:t>Effective Intensity</w:t>
      </w:r>
      <w:r>
        <w:tab/>
      </w:r>
      <w:r>
        <w:fldChar w:fldCharType="begin"/>
      </w:r>
      <w:r>
        <w:instrText xml:space="preserve"> PAGEREF _Toc3716 \h </w:instrText>
      </w:r>
      <w:r>
        <w:fldChar w:fldCharType="separate"/>
      </w:r>
      <w:r>
        <w:t>8</w:t>
      </w:r>
      <w:r>
        <w:fldChar w:fldCharType="end"/>
      </w:r>
      <w:r>
        <w:rPr>
          <w:rFonts w:eastAsia="Times New Roman" w:cs="Times New Roman"/>
          <w:caps/>
          <w:color w:val="00558C" w:themeColor="accent1"/>
          <w:szCs w:val="20"/>
          <w14:textFill>
            <w14:solidFill>
              <w14:schemeClr w14:val="accent1"/>
            </w14:solidFill>
          </w14:textFill>
        </w:rPr>
        <w:fldChar w:fldCharType="end"/>
      </w:r>
    </w:p>
    <w:p w14:paraId="6664C631">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_Toc7904 </w:instrText>
      </w:r>
      <w:r>
        <w:rPr>
          <w:rFonts w:eastAsia="Times New Roman" w:cs="Times New Roman"/>
          <w:caps/>
          <w:szCs w:val="20"/>
        </w:rPr>
        <w:fldChar w:fldCharType="separate"/>
      </w:r>
      <w:r>
        <w:rPr>
          <w:rFonts w:hint="default"/>
        </w:rPr>
        <w:t xml:space="preserve">4.2.4. </w:t>
      </w:r>
      <w:r>
        <w:t>Nominal Range</w:t>
      </w:r>
      <w:r>
        <w:tab/>
      </w:r>
      <w:r>
        <w:fldChar w:fldCharType="begin"/>
      </w:r>
      <w:r>
        <w:instrText xml:space="preserve"> PAGEREF _Toc7904 \h </w:instrText>
      </w:r>
      <w:r>
        <w:fldChar w:fldCharType="separate"/>
      </w:r>
      <w:r>
        <w:t>8</w:t>
      </w:r>
      <w:r>
        <w:fldChar w:fldCharType="end"/>
      </w:r>
      <w:r>
        <w:rPr>
          <w:rFonts w:eastAsia="Times New Roman" w:cs="Times New Roman"/>
          <w:caps/>
          <w:color w:val="00558C" w:themeColor="accent1"/>
          <w:szCs w:val="20"/>
          <w14:textFill>
            <w14:solidFill>
              <w14:schemeClr w14:val="accent1"/>
            </w14:solidFill>
          </w14:textFill>
        </w:rPr>
        <w:fldChar w:fldCharType="end"/>
      </w:r>
    </w:p>
    <w:p w14:paraId="5C4DAF7F">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_Toc2145 </w:instrText>
      </w:r>
      <w:r>
        <w:rPr>
          <w:rFonts w:eastAsia="Times New Roman" w:cs="Times New Roman"/>
          <w:caps/>
          <w:szCs w:val="20"/>
        </w:rPr>
        <w:fldChar w:fldCharType="separate"/>
      </w:r>
      <w:r>
        <w:rPr>
          <w:rFonts w:hint="default"/>
        </w:rPr>
        <w:t xml:space="preserve">4.3. </w:t>
      </w:r>
      <w:r>
        <w:t>Colour and Sectors</w:t>
      </w:r>
      <w:r>
        <w:tab/>
      </w:r>
      <w:r>
        <w:fldChar w:fldCharType="begin"/>
      </w:r>
      <w:r>
        <w:instrText xml:space="preserve"> PAGEREF _Toc2145 \h </w:instrText>
      </w:r>
      <w:r>
        <w:fldChar w:fldCharType="separate"/>
      </w:r>
      <w:r>
        <w:t>8</w:t>
      </w:r>
      <w:r>
        <w:fldChar w:fldCharType="end"/>
      </w:r>
      <w:r>
        <w:rPr>
          <w:rFonts w:eastAsia="Times New Roman" w:cs="Times New Roman"/>
          <w:caps/>
          <w:color w:val="00558C" w:themeColor="accent1"/>
          <w:szCs w:val="20"/>
          <w14:textFill>
            <w14:solidFill>
              <w14:schemeClr w14:val="accent1"/>
            </w14:solidFill>
          </w14:textFill>
        </w:rPr>
        <w:fldChar w:fldCharType="end"/>
      </w:r>
    </w:p>
    <w:p w14:paraId="4B71E443">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_Toc20820 </w:instrText>
      </w:r>
      <w:r>
        <w:rPr>
          <w:rFonts w:eastAsia="Times New Roman" w:cs="Times New Roman"/>
          <w:caps/>
          <w:szCs w:val="20"/>
        </w:rPr>
        <w:fldChar w:fldCharType="separate"/>
      </w:r>
      <w:r>
        <w:rPr>
          <w:rFonts w:hint="default"/>
        </w:rPr>
        <w:t xml:space="preserve">4.3.1. </w:t>
      </w:r>
      <w:r>
        <w:rPr>
          <w:rFonts w:hint="eastAsia"/>
          <w:lang w:val="en-US" w:eastAsia="zh-CN"/>
        </w:rPr>
        <w:t>measurement method/procedure</w:t>
      </w:r>
      <w:r>
        <w:tab/>
      </w:r>
      <w:r>
        <w:fldChar w:fldCharType="begin"/>
      </w:r>
      <w:r>
        <w:instrText xml:space="preserve"> PAGEREF _Toc20820 \h </w:instrText>
      </w:r>
      <w:r>
        <w:fldChar w:fldCharType="separate"/>
      </w:r>
      <w:r>
        <w:t>8</w:t>
      </w:r>
      <w:r>
        <w:fldChar w:fldCharType="end"/>
      </w:r>
      <w:r>
        <w:rPr>
          <w:rFonts w:eastAsia="Times New Roman" w:cs="Times New Roman"/>
          <w:caps/>
          <w:color w:val="00558C" w:themeColor="accent1"/>
          <w:szCs w:val="20"/>
          <w14:textFill>
            <w14:solidFill>
              <w14:schemeClr w14:val="accent1"/>
            </w14:solidFill>
          </w14:textFill>
        </w:rPr>
        <w:fldChar w:fldCharType="end"/>
      </w:r>
    </w:p>
    <w:p w14:paraId="0869FAC5">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_Toc9867 </w:instrText>
      </w:r>
      <w:r>
        <w:rPr>
          <w:rFonts w:eastAsia="Times New Roman" w:cs="Times New Roman"/>
          <w:caps/>
          <w:szCs w:val="20"/>
        </w:rPr>
        <w:fldChar w:fldCharType="separate"/>
      </w:r>
      <w:r>
        <w:rPr>
          <w:rFonts w:hint="default"/>
        </w:rPr>
        <w:t xml:space="preserve">4.3.2. </w:t>
      </w:r>
      <w:r>
        <w:t>Signal Colour</w:t>
      </w:r>
      <w:r>
        <w:tab/>
      </w:r>
      <w:r>
        <w:fldChar w:fldCharType="begin"/>
      </w:r>
      <w:r>
        <w:instrText xml:space="preserve"> PAGEREF _Toc9867 \h </w:instrText>
      </w:r>
      <w:r>
        <w:fldChar w:fldCharType="separate"/>
      </w:r>
      <w:r>
        <w:t>8</w:t>
      </w:r>
      <w:r>
        <w:fldChar w:fldCharType="end"/>
      </w:r>
      <w:r>
        <w:rPr>
          <w:rFonts w:eastAsia="Times New Roman" w:cs="Times New Roman"/>
          <w:caps/>
          <w:color w:val="00558C" w:themeColor="accent1"/>
          <w:szCs w:val="20"/>
          <w14:textFill>
            <w14:solidFill>
              <w14:schemeClr w14:val="accent1"/>
            </w14:solidFill>
          </w14:textFill>
        </w:rPr>
        <w:fldChar w:fldCharType="end"/>
      </w:r>
    </w:p>
    <w:p w14:paraId="46697D68">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_Toc5478 </w:instrText>
      </w:r>
      <w:r>
        <w:rPr>
          <w:rFonts w:eastAsia="Times New Roman" w:cs="Times New Roman"/>
          <w:caps/>
          <w:szCs w:val="20"/>
        </w:rPr>
        <w:fldChar w:fldCharType="separate"/>
      </w:r>
      <w:r>
        <w:rPr>
          <w:rFonts w:hint="default"/>
        </w:rPr>
        <w:t xml:space="preserve">4.3.3. </w:t>
      </w:r>
      <w:r>
        <w:t>Sector Colour Boundary</w:t>
      </w:r>
      <w:r>
        <w:tab/>
      </w:r>
      <w:r>
        <w:fldChar w:fldCharType="begin"/>
      </w:r>
      <w:r>
        <w:instrText xml:space="preserve"> PAGEREF _Toc5478 \h </w:instrText>
      </w:r>
      <w:r>
        <w:fldChar w:fldCharType="separate"/>
      </w:r>
      <w:r>
        <w:t>9</w:t>
      </w:r>
      <w:r>
        <w:fldChar w:fldCharType="end"/>
      </w:r>
      <w:r>
        <w:rPr>
          <w:rFonts w:eastAsia="Times New Roman" w:cs="Times New Roman"/>
          <w:caps/>
          <w:color w:val="00558C" w:themeColor="accent1"/>
          <w:szCs w:val="20"/>
          <w14:textFill>
            <w14:solidFill>
              <w14:schemeClr w14:val="accent1"/>
            </w14:solidFill>
          </w14:textFill>
        </w:rPr>
        <w:fldChar w:fldCharType="end"/>
      </w:r>
    </w:p>
    <w:p w14:paraId="3E384A63">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_Toc16706 </w:instrText>
      </w:r>
      <w:r>
        <w:rPr>
          <w:rFonts w:eastAsia="Times New Roman" w:cs="Times New Roman"/>
          <w:caps/>
          <w:szCs w:val="20"/>
        </w:rPr>
        <w:fldChar w:fldCharType="separate"/>
      </w:r>
      <w:r>
        <w:rPr>
          <w:rFonts w:hint="default"/>
        </w:rPr>
        <w:t xml:space="preserve">4.3.4. </w:t>
      </w:r>
      <w:r>
        <w:t>Sector Intensity Boundary</w:t>
      </w:r>
      <w:r>
        <w:tab/>
      </w:r>
      <w:r>
        <w:fldChar w:fldCharType="begin"/>
      </w:r>
      <w:r>
        <w:instrText xml:space="preserve"> PAGEREF _Toc16706 \h </w:instrText>
      </w:r>
      <w:r>
        <w:fldChar w:fldCharType="separate"/>
      </w:r>
      <w:r>
        <w:t>9</w:t>
      </w:r>
      <w:r>
        <w:fldChar w:fldCharType="end"/>
      </w:r>
      <w:r>
        <w:rPr>
          <w:rFonts w:eastAsia="Times New Roman" w:cs="Times New Roman"/>
          <w:caps/>
          <w:color w:val="00558C" w:themeColor="accent1"/>
          <w:szCs w:val="20"/>
          <w14:textFill>
            <w14:solidFill>
              <w14:schemeClr w14:val="accent1"/>
            </w14:solidFill>
          </w14:textFill>
        </w:rPr>
        <w:fldChar w:fldCharType="end"/>
      </w:r>
    </w:p>
    <w:p w14:paraId="52C7646F">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_Toc18577 </w:instrText>
      </w:r>
      <w:r>
        <w:rPr>
          <w:rFonts w:eastAsia="Times New Roman" w:cs="Times New Roman"/>
          <w:caps/>
          <w:szCs w:val="20"/>
        </w:rPr>
        <w:fldChar w:fldCharType="separate"/>
      </w:r>
      <w:r>
        <w:rPr>
          <w:rFonts w:hint="default"/>
        </w:rPr>
        <w:t xml:space="preserve">4.3.5. </w:t>
      </w:r>
      <w:r>
        <w:t>Sector Width</w:t>
      </w:r>
      <w:r>
        <w:tab/>
      </w:r>
      <w:r>
        <w:fldChar w:fldCharType="begin"/>
      </w:r>
      <w:r>
        <w:instrText xml:space="preserve"> PAGEREF _Toc18577 \h </w:instrText>
      </w:r>
      <w:r>
        <w:fldChar w:fldCharType="separate"/>
      </w:r>
      <w:r>
        <w:t>9</w:t>
      </w:r>
      <w:r>
        <w:fldChar w:fldCharType="end"/>
      </w:r>
      <w:r>
        <w:rPr>
          <w:rFonts w:eastAsia="Times New Roman" w:cs="Times New Roman"/>
          <w:caps/>
          <w:color w:val="00558C" w:themeColor="accent1"/>
          <w:szCs w:val="20"/>
          <w14:textFill>
            <w14:solidFill>
              <w14:schemeClr w14:val="accent1"/>
            </w14:solidFill>
          </w14:textFill>
        </w:rPr>
        <w:fldChar w:fldCharType="end"/>
      </w:r>
    </w:p>
    <w:p w14:paraId="2A5353F1">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_Toc30062 </w:instrText>
      </w:r>
      <w:r>
        <w:rPr>
          <w:rFonts w:eastAsia="Times New Roman" w:cs="Times New Roman"/>
          <w:caps/>
          <w:szCs w:val="20"/>
        </w:rPr>
        <w:fldChar w:fldCharType="separate"/>
      </w:r>
      <w:r>
        <w:rPr>
          <w:rFonts w:hint="default"/>
        </w:rPr>
        <w:t xml:space="preserve">4.3.6. </w:t>
      </w:r>
      <w:r>
        <w:t>Sector Boundary</w:t>
      </w:r>
      <w:r>
        <w:tab/>
      </w:r>
      <w:r>
        <w:fldChar w:fldCharType="begin"/>
      </w:r>
      <w:r>
        <w:instrText xml:space="preserve"> PAGEREF _Toc30062 \h </w:instrText>
      </w:r>
      <w:r>
        <w:fldChar w:fldCharType="separate"/>
      </w:r>
      <w:r>
        <w:t>9</w:t>
      </w:r>
      <w:r>
        <w:fldChar w:fldCharType="end"/>
      </w:r>
      <w:r>
        <w:rPr>
          <w:rFonts w:eastAsia="Times New Roman" w:cs="Times New Roman"/>
          <w:caps/>
          <w:color w:val="00558C" w:themeColor="accent1"/>
          <w:szCs w:val="20"/>
          <w14:textFill>
            <w14:solidFill>
              <w14:schemeClr w14:val="accent1"/>
            </w14:solidFill>
          </w14:textFill>
        </w:rPr>
        <w:fldChar w:fldCharType="end"/>
      </w:r>
    </w:p>
    <w:p w14:paraId="5C509BF1">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_Toc15402 </w:instrText>
      </w:r>
      <w:r>
        <w:rPr>
          <w:rFonts w:eastAsia="Times New Roman" w:cs="Times New Roman"/>
          <w:caps/>
          <w:szCs w:val="20"/>
        </w:rPr>
        <w:fldChar w:fldCharType="separate"/>
      </w:r>
      <w:r>
        <w:rPr>
          <w:rFonts w:hint="default"/>
        </w:rPr>
        <w:t xml:space="preserve">4.3.7. </w:t>
      </w:r>
      <w:r>
        <w:t>Sector of Uncertainty</w:t>
      </w:r>
      <w:r>
        <w:tab/>
      </w:r>
      <w:r>
        <w:fldChar w:fldCharType="begin"/>
      </w:r>
      <w:r>
        <w:instrText xml:space="preserve"> PAGEREF _Toc15402 \h </w:instrText>
      </w:r>
      <w:r>
        <w:fldChar w:fldCharType="separate"/>
      </w:r>
      <w:r>
        <w:t>9</w:t>
      </w:r>
      <w:r>
        <w:fldChar w:fldCharType="end"/>
      </w:r>
      <w:r>
        <w:rPr>
          <w:rFonts w:eastAsia="Times New Roman" w:cs="Times New Roman"/>
          <w:caps/>
          <w:color w:val="00558C" w:themeColor="accent1"/>
          <w:szCs w:val="20"/>
          <w14:textFill>
            <w14:solidFill>
              <w14:schemeClr w14:val="accent1"/>
            </w14:solidFill>
          </w14:textFill>
        </w:rPr>
        <w:fldChar w:fldCharType="end"/>
      </w:r>
    </w:p>
    <w:p w14:paraId="680BA211">
      <w:pPr>
        <w:pStyle w:val="26"/>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_Toc32492 </w:instrText>
      </w:r>
      <w:r>
        <w:rPr>
          <w:rFonts w:eastAsia="Times New Roman" w:cs="Times New Roman"/>
          <w:caps/>
          <w:szCs w:val="20"/>
        </w:rPr>
        <w:fldChar w:fldCharType="separate"/>
      </w:r>
      <w:r>
        <w:rPr>
          <w:rFonts w:hint="default"/>
        </w:rPr>
        <w:t xml:space="preserve">5. </w:t>
      </w:r>
      <w:r>
        <w:rPr>
          <w:rFonts w:hint="eastAsia"/>
          <w:lang w:val="en-US" w:eastAsia="zh-CN"/>
        </w:rPr>
        <w:t>Definitions</w:t>
      </w:r>
      <w:r>
        <w:tab/>
      </w:r>
      <w:r>
        <w:fldChar w:fldCharType="begin"/>
      </w:r>
      <w:r>
        <w:instrText xml:space="preserve"> PAGEREF _Toc32492 \h </w:instrText>
      </w:r>
      <w:r>
        <w:fldChar w:fldCharType="separate"/>
      </w:r>
      <w:r>
        <w:t>9</w:t>
      </w:r>
      <w:r>
        <w:fldChar w:fldCharType="end"/>
      </w:r>
      <w:r>
        <w:rPr>
          <w:rFonts w:eastAsia="Times New Roman" w:cs="Times New Roman"/>
          <w:caps/>
          <w:color w:val="00558C" w:themeColor="accent1"/>
          <w:szCs w:val="20"/>
          <w14:textFill>
            <w14:solidFill>
              <w14:schemeClr w14:val="accent1"/>
            </w14:solidFill>
          </w14:textFill>
        </w:rPr>
        <w:fldChar w:fldCharType="end"/>
      </w:r>
    </w:p>
    <w:p w14:paraId="626C384B">
      <w:pPr>
        <w:pStyle w:val="26"/>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_Toc13553 </w:instrText>
      </w:r>
      <w:r>
        <w:rPr>
          <w:rFonts w:eastAsia="Times New Roman" w:cs="Times New Roman"/>
          <w:caps/>
          <w:szCs w:val="20"/>
        </w:rPr>
        <w:fldChar w:fldCharType="separate"/>
      </w:r>
      <w:r>
        <w:rPr>
          <w:rFonts w:hint="default"/>
        </w:rPr>
        <w:t xml:space="preserve">6. </w:t>
      </w:r>
      <w:r>
        <w:t>abbreviations</w:t>
      </w:r>
      <w:r>
        <w:tab/>
      </w:r>
      <w:r>
        <w:fldChar w:fldCharType="begin"/>
      </w:r>
      <w:r>
        <w:instrText xml:space="preserve"> PAGEREF _Toc13553 \h </w:instrText>
      </w:r>
      <w:r>
        <w:fldChar w:fldCharType="separate"/>
      </w:r>
      <w:r>
        <w:t>9</w:t>
      </w:r>
      <w:r>
        <w:fldChar w:fldCharType="end"/>
      </w:r>
      <w:r>
        <w:rPr>
          <w:rFonts w:eastAsia="Times New Roman" w:cs="Times New Roman"/>
          <w:caps/>
          <w:color w:val="00558C" w:themeColor="accent1"/>
          <w:szCs w:val="20"/>
          <w14:textFill>
            <w14:solidFill>
              <w14:schemeClr w14:val="accent1"/>
            </w14:solidFill>
          </w14:textFill>
        </w:rPr>
        <w:fldChar w:fldCharType="end"/>
      </w:r>
    </w:p>
    <w:p w14:paraId="2897F93D">
      <w:pPr>
        <w:pStyle w:val="26"/>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_Toc3698 </w:instrText>
      </w:r>
      <w:r>
        <w:rPr>
          <w:rFonts w:eastAsia="Times New Roman" w:cs="Times New Roman"/>
          <w:caps/>
          <w:szCs w:val="20"/>
        </w:rPr>
        <w:fldChar w:fldCharType="separate"/>
      </w:r>
      <w:r>
        <w:rPr>
          <w:rFonts w:hint="default"/>
        </w:rPr>
        <w:t xml:space="preserve">7. </w:t>
      </w:r>
      <w:r>
        <w:t>references</w:t>
      </w:r>
      <w:r>
        <w:tab/>
      </w:r>
      <w:r>
        <w:fldChar w:fldCharType="begin"/>
      </w:r>
      <w:r>
        <w:instrText xml:space="preserve"> PAGEREF _Toc3698 \h </w:instrText>
      </w:r>
      <w:r>
        <w:fldChar w:fldCharType="separate"/>
      </w:r>
      <w:r>
        <w:t>9</w:t>
      </w:r>
      <w:r>
        <w:fldChar w:fldCharType="end"/>
      </w:r>
      <w:r>
        <w:rPr>
          <w:rFonts w:eastAsia="Times New Roman" w:cs="Times New Roman"/>
          <w:caps/>
          <w:color w:val="00558C" w:themeColor="accent1"/>
          <w:szCs w:val="20"/>
          <w14:textFill>
            <w14:solidFill>
              <w14:schemeClr w14:val="accent1"/>
            </w14:solidFill>
          </w14:textFill>
        </w:rPr>
        <w:fldChar w:fldCharType="end"/>
      </w:r>
    </w:p>
    <w:p w14:paraId="493555DF">
      <w:pPr>
        <w:pStyle w:val="26"/>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_Toc27633 </w:instrText>
      </w:r>
      <w:r>
        <w:rPr>
          <w:rFonts w:eastAsia="Times New Roman" w:cs="Times New Roman"/>
          <w:caps/>
          <w:szCs w:val="20"/>
        </w:rPr>
        <w:fldChar w:fldCharType="separate"/>
      </w:r>
      <w:r>
        <w:rPr>
          <w:rFonts w:hint="default"/>
        </w:rPr>
        <w:t xml:space="preserve">8. </w:t>
      </w:r>
      <w:r>
        <w:t>Further reading</w:t>
      </w:r>
      <w:r>
        <w:tab/>
      </w:r>
      <w:r>
        <w:fldChar w:fldCharType="begin"/>
      </w:r>
      <w:r>
        <w:instrText xml:space="preserve"> PAGEREF _Toc27633 \h </w:instrText>
      </w:r>
      <w:r>
        <w:fldChar w:fldCharType="separate"/>
      </w:r>
      <w:r>
        <w:t>9</w:t>
      </w:r>
      <w:r>
        <w:fldChar w:fldCharType="end"/>
      </w:r>
      <w:r>
        <w:rPr>
          <w:rFonts w:eastAsia="Times New Roman" w:cs="Times New Roman"/>
          <w:caps/>
          <w:color w:val="00558C" w:themeColor="accent1"/>
          <w:szCs w:val="20"/>
          <w14:textFill>
            <w14:solidFill>
              <w14:schemeClr w14:val="accent1"/>
            </w14:solidFill>
          </w14:textFill>
        </w:rPr>
        <w:fldChar w:fldCharType="end"/>
      </w:r>
    </w:p>
    <w:p w14:paraId="1A5844EF">
      <w:pPr>
        <w:pStyle w:val="26"/>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_Toc16222 </w:instrText>
      </w:r>
      <w:r>
        <w:rPr>
          <w:rFonts w:eastAsia="Times New Roman" w:cs="Times New Roman"/>
          <w:caps/>
          <w:szCs w:val="20"/>
        </w:rPr>
        <w:fldChar w:fldCharType="separate"/>
      </w:r>
      <w:r>
        <w:rPr>
          <w:rFonts w:hint="default" w:ascii="Calibri (Body)" w:hAnsi="Calibri (Body)"/>
          <w:bCs w:val="0"/>
          <w:i w:val="0"/>
          <w:iCs w:val="0"/>
          <w:caps/>
          <w:smallCaps w:val="0"/>
          <w:strike w:val="0"/>
          <w:dstrike w:val="0"/>
          <w:outline w:val="0"/>
          <w:shadow w:val="0"/>
          <w:emboss w:val="0"/>
          <w:imprint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APPENDIX 1 </w:t>
      </w:r>
      <w:r>
        <w:t>Further Technical Guidance</w:t>
      </w:r>
      <w:r>
        <w:tab/>
      </w:r>
      <w:r>
        <w:fldChar w:fldCharType="begin"/>
      </w:r>
      <w:r>
        <w:instrText xml:space="preserve"> PAGEREF _Toc16222 \h </w:instrText>
      </w:r>
      <w:r>
        <w:fldChar w:fldCharType="separate"/>
      </w:r>
      <w:r>
        <w:t>10</w:t>
      </w:r>
      <w:r>
        <w:fldChar w:fldCharType="end"/>
      </w:r>
      <w:r>
        <w:rPr>
          <w:rFonts w:eastAsia="Times New Roman" w:cs="Times New Roman"/>
          <w:caps/>
          <w:color w:val="00558C" w:themeColor="accent1"/>
          <w:szCs w:val="20"/>
          <w14:textFill>
            <w14:solidFill>
              <w14:schemeClr w14:val="accent1"/>
            </w14:solidFill>
          </w14:textFill>
        </w:rPr>
        <w:fldChar w:fldCharType="end"/>
      </w:r>
    </w:p>
    <w:p w14:paraId="27D15A27">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_Toc17289 </w:instrText>
      </w:r>
      <w:r>
        <w:rPr>
          <w:rFonts w:eastAsia="Times New Roman" w:cs="Times New Roman"/>
          <w:caps/>
          <w:szCs w:val="20"/>
        </w:rPr>
        <w:fldChar w:fldCharType="separate"/>
      </w:r>
      <w:r>
        <w:rPr>
          <w:rFonts w:hint="default"/>
        </w:rPr>
        <w:t xml:space="preserve">1. </w:t>
      </w:r>
      <w:r>
        <w:t>The Measurement Laboratory</w:t>
      </w:r>
      <w:r>
        <w:tab/>
      </w:r>
      <w:r>
        <w:fldChar w:fldCharType="begin"/>
      </w:r>
      <w:r>
        <w:instrText xml:space="preserve"> PAGEREF _Toc17289 \h </w:instrText>
      </w:r>
      <w:r>
        <w:fldChar w:fldCharType="separate"/>
      </w:r>
      <w:r>
        <w:t>10</w:t>
      </w:r>
      <w:r>
        <w:fldChar w:fldCharType="end"/>
      </w:r>
      <w:r>
        <w:rPr>
          <w:rFonts w:eastAsia="Times New Roman" w:cs="Times New Roman"/>
          <w:caps/>
          <w:color w:val="00558C" w:themeColor="accent1"/>
          <w:szCs w:val="20"/>
          <w14:textFill>
            <w14:solidFill>
              <w14:schemeClr w14:val="accent1"/>
            </w14:solidFill>
          </w14:textFill>
        </w:rPr>
        <w:fldChar w:fldCharType="end"/>
      </w:r>
    </w:p>
    <w:p w14:paraId="17E530CD">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_Toc13609 </w:instrText>
      </w:r>
      <w:r>
        <w:rPr>
          <w:rFonts w:eastAsia="Times New Roman" w:cs="Times New Roman"/>
          <w:caps/>
          <w:szCs w:val="20"/>
        </w:rPr>
        <w:fldChar w:fldCharType="separate"/>
      </w:r>
      <w:r>
        <w:rPr>
          <w:rFonts w:hint="default" w:eastAsia="宋体"/>
          <w:lang w:val="en-US" w:eastAsia="zh-CN"/>
        </w:rPr>
        <w:t xml:space="preserve">1.1. </w:t>
      </w:r>
      <w:r>
        <w:rPr>
          <w:rFonts w:hint="default" w:eastAsia="Calibri"/>
          <w:lang w:val="en-US" w:eastAsia="zh-CN"/>
        </w:rPr>
        <w:t>Overview</w:t>
      </w:r>
      <w:r>
        <w:tab/>
      </w:r>
      <w:r>
        <w:fldChar w:fldCharType="begin"/>
      </w:r>
      <w:r>
        <w:instrText xml:space="preserve"> PAGEREF _Toc13609 \h </w:instrText>
      </w:r>
      <w:r>
        <w:fldChar w:fldCharType="separate"/>
      </w:r>
      <w:r>
        <w:t>10</w:t>
      </w:r>
      <w:r>
        <w:fldChar w:fldCharType="end"/>
      </w:r>
      <w:r>
        <w:rPr>
          <w:rFonts w:eastAsia="Times New Roman" w:cs="Times New Roman"/>
          <w:caps/>
          <w:color w:val="00558C" w:themeColor="accent1"/>
          <w:szCs w:val="20"/>
          <w14:textFill>
            <w14:solidFill>
              <w14:schemeClr w14:val="accent1"/>
            </w14:solidFill>
          </w14:textFill>
        </w:rPr>
        <w:fldChar w:fldCharType="end"/>
      </w:r>
    </w:p>
    <w:p w14:paraId="54ECE8DC">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_Toc14740 </w:instrText>
      </w:r>
      <w:r>
        <w:rPr>
          <w:rFonts w:eastAsia="Times New Roman" w:cs="Times New Roman"/>
          <w:caps/>
          <w:szCs w:val="20"/>
        </w:rPr>
        <w:fldChar w:fldCharType="separate"/>
      </w:r>
      <w:r>
        <w:rPr>
          <w:rFonts w:hint="default"/>
        </w:rPr>
        <w:t xml:space="preserve">1.2. </w:t>
      </w:r>
      <w:r>
        <w:rPr>
          <w:rFonts w:hint="eastAsia" w:eastAsia="宋体"/>
          <w:lang w:val="en-US" w:eastAsia="zh-CN"/>
        </w:rPr>
        <w:t>Stray and ambient light control</w:t>
      </w:r>
      <w:r>
        <w:tab/>
      </w:r>
      <w:r>
        <w:fldChar w:fldCharType="begin"/>
      </w:r>
      <w:r>
        <w:instrText xml:space="preserve"> PAGEREF _Toc14740 \h </w:instrText>
      </w:r>
      <w:r>
        <w:fldChar w:fldCharType="separate"/>
      </w:r>
      <w:r>
        <w:t>10</w:t>
      </w:r>
      <w:r>
        <w:fldChar w:fldCharType="end"/>
      </w:r>
      <w:r>
        <w:rPr>
          <w:rFonts w:eastAsia="Times New Roman" w:cs="Times New Roman"/>
          <w:caps/>
          <w:color w:val="00558C" w:themeColor="accent1"/>
          <w:szCs w:val="20"/>
          <w14:textFill>
            <w14:solidFill>
              <w14:schemeClr w14:val="accent1"/>
            </w14:solidFill>
          </w14:textFill>
        </w:rPr>
        <w:fldChar w:fldCharType="end"/>
      </w:r>
    </w:p>
    <w:p w14:paraId="2847D913">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_Toc25950 </w:instrText>
      </w:r>
      <w:r>
        <w:rPr>
          <w:rFonts w:eastAsia="Times New Roman" w:cs="Times New Roman"/>
          <w:caps/>
          <w:szCs w:val="20"/>
        </w:rPr>
        <w:fldChar w:fldCharType="separate"/>
      </w:r>
      <w:r>
        <w:rPr>
          <w:rFonts w:hint="default"/>
        </w:rPr>
        <w:t xml:space="preserve">1.3. </w:t>
      </w:r>
      <w:r>
        <w:t>Folded Path Measurement</w:t>
      </w:r>
      <w:r>
        <w:tab/>
      </w:r>
      <w:r>
        <w:fldChar w:fldCharType="begin"/>
      </w:r>
      <w:r>
        <w:instrText xml:space="preserve"> PAGEREF _Toc25950 \h </w:instrText>
      </w:r>
      <w:r>
        <w:fldChar w:fldCharType="separate"/>
      </w:r>
      <w:r>
        <w:t>10</w:t>
      </w:r>
      <w:r>
        <w:fldChar w:fldCharType="end"/>
      </w:r>
      <w:r>
        <w:rPr>
          <w:rFonts w:eastAsia="Times New Roman" w:cs="Times New Roman"/>
          <w:caps/>
          <w:color w:val="00558C" w:themeColor="accent1"/>
          <w:szCs w:val="20"/>
          <w14:textFill>
            <w14:solidFill>
              <w14:schemeClr w14:val="accent1"/>
            </w14:solidFill>
          </w14:textFill>
        </w:rPr>
        <w:fldChar w:fldCharType="end"/>
      </w:r>
    </w:p>
    <w:p w14:paraId="0004336B">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_Toc10256 </w:instrText>
      </w:r>
      <w:r>
        <w:rPr>
          <w:rFonts w:eastAsia="Times New Roman" w:cs="Times New Roman"/>
          <w:caps/>
          <w:szCs w:val="20"/>
        </w:rPr>
        <w:fldChar w:fldCharType="separate"/>
      </w:r>
      <w:r>
        <w:rPr>
          <w:rFonts w:hint="default"/>
        </w:rPr>
        <w:t xml:space="preserve">1.4. </w:t>
      </w:r>
      <w:r>
        <w:t>Zero Length Measurement</w:t>
      </w:r>
      <w:r>
        <w:tab/>
      </w:r>
      <w:r>
        <w:fldChar w:fldCharType="begin"/>
      </w:r>
      <w:r>
        <w:instrText xml:space="preserve"> PAGEREF _Toc10256 \h </w:instrText>
      </w:r>
      <w:r>
        <w:fldChar w:fldCharType="separate"/>
      </w:r>
      <w:r>
        <w:t>10</w:t>
      </w:r>
      <w:r>
        <w:fldChar w:fldCharType="end"/>
      </w:r>
      <w:r>
        <w:rPr>
          <w:rFonts w:eastAsia="Times New Roman" w:cs="Times New Roman"/>
          <w:caps/>
          <w:color w:val="00558C" w:themeColor="accent1"/>
          <w:szCs w:val="20"/>
          <w14:textFill>
            <w14:solidFill>
              <w14:schemeClr w14:val="accent1"/>
            </w14:solidFill>
          </w14:textFill>
        </w:rPr>
        <w:fldChar w:fldCharType="end"/>
      </w:r>
    </w:p>
    <w:p w14:paraId="03A51CE9">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_Toc31289 </w:instrText>
      </w:r>
      <w:r>
        <w:rPr>
          <w:rFonts w:eastAsia="Times New Roman" w:cs="Times New Roman"/>
          <w:caps/>
          <w:szCs w:val="20"/>
        </w:rPr>
        <w:fldChar w:fldCharType="separate"/>
      </w:r>
      <w:r>
        <w:rPr>
          <w:rFonts w:hint="default"/>
        </w:rPr>
        <w:t xml:space="preserve">2. </w:t>
      </w:r>
      <w:r>
        <w:t>The Device Under Test</w:t>
      </w:r>
      <w:r>
        <w:tab/>
      </w:r>
      <w:r>
        <w:fldChar w:fldCharType="begin"/>
      </w:r>
      <w:r>
        <w:instrText xml:space="preserve"> PAGEREF _Toc31289 \h </w:instrText>
      </w:r>
      <w:r>
        <w:fldChar w:fldCharType="separate"/>
      </w:r>
      <w:r>
        <w:t>10</w:t>
      </w:r>
      <w:r>
        <w:fldChar w:fldCharType="end"/>
      </w:r>
      <w:r>
        <w:rPr>
          <w:rFonts w:eastAsia="Times New Roman" w:cs="Times New Roman"/>
          <w:caps/>
          <w:color w:val="00558C" w:themeColor="accent1"/>
          <w:szCs w:val="20"/>
          <w14:textFill>
            <w14:solidFill>
              <w14:schemeClr w14:val="accent1"/>
            </w14:solidFill>
          </w14:textFill>
        </w:rPr>
        <w:fldChar w:fldCharType="end"/>
      </w:r>
    </w:p>
    <w:p w14:paraId="3F66DC3A">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_Toc12208 </w:instrText>
      </w:r>
      <w:r>
        <w:rPr>
          <w:rFonts w:eastAsia="Times New Roman" w:cs="Times New Roman"/>
          <w:caps/>
          <w:szCs w:val="20"/>
        </w:rPr>
        <w:fldChar w:fldCharType="separate"/>
      </w:r>
      <w:r>
        <w:rPr>
          <w:rFonts w:hint="default"/>
        </w:rPr>
        <w:t xml:space="preserve">2.1. </w:t>
      </w:r>
      <w:r>
        <w:rPr>
          <w:rFonts w:hint="eastAsia" w:eastAsia="宋体"/>
          <w:lang w:val="en-US" w:eastAsia="zh-CN"/>
        </w:rPr>
        <w:t>Reference center</w:t>
      </w:r>
      <w:r>
        <w:tab/>
      </w:r>
      <w:r>
        <w:fldChar w:fldCharType="begin"/>
      </w:r>
      <w:r>
        <w:instrText xml:space="preserve"> PAGEREF _Toc12208 \h </w:instrText>
      </w:r>
      <w:r>
        <w:fldChar w:fldCharType="separate"/>
      </w:r>
      <w:r>
        <w:t>10</w:t>
      </w:r>
      <w:r>
        <w:fldChar w:fldCharType="end"/>
      </w:r>
      <w:r>
        <w:rPr>
          <w:rFonts w:eastAsia="Times New Roman" w:cs="Times New Roman"/>
          <w:caps/>
          <w:color w:val="00558C" w:themeColor="accent1"/>
          <w:szCs w:val="20"/>
          <w14:textFill>
            <w14:solidFill>
              <w14:schemeClr w14:val="accent1"/>
            </w14:solidFill>
          </w14:textFill>
        </w:rPr>
        <w:fldChar w:fldCharType="end"/>
      </w:r>
    </w:p>
    <w:p w14:paraId="105C96EF">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_Toc23395 </w:instrText>
      </w:r>
      <w:r>
        <w:rPr>
          <w:rFonts w:eastAsia="Times New Roman" w:cs="Times New Roman"/>
          <w:caps/>
          <w:szCs w:val="20"/>
        </w:rPr>
        <w:fldChar w:fldCharType="separate"/>
      </w:r>
      <w:r>
        <w:rPr>
          <w:rFonts w:hint="default"/>
        </w:rPr>
        <w:t xml:space="preserve">3. </w:t>
      </w:r>
      <w:r>
        <w:t>Photometry</w:t>
      </w:r>
      <w:r>
        <w:tab/>
      </w:r>
      <w:r>
        <w:fldChar w:fldCharType="begin"/>
      </w:r>
      <w:r>
        <w:instrText xml:space="preserve"> PAGEREF _Toc23395 \h </w:instrText>
      </w:r>
      <w:r>
        <w:fldChar w:fldCharType="separate"/>
      </w:r>
      <w:r>
        <w:t>10</w:t>
      </w:r>
      <w:r>
        <w:fldChar w:fldCharType="end"/>
      </w:r>
      <w:r>
        <w:rPr>
          <w:rFonts w:eastAsia="Times New Roman" w:cs="Times New Roman"/>
          <w:caps/>
          <w:color w:val="00558C" w:themeColor="accent1"/>
          <w:szCs w:val="20"/>
          <w14:textFill>
            <w14:solidFill>
              <w14:schemeClr w14:val="accent1"/>
            </w14:solidFill>
          </w14:textFill>
        </w:rPr>
        <w:fldChar w:fldCharType="end"/>
      </w:r>
    </w:p>
    <w:p w14:paraId="6EECE8CF">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_Toc17464 </w:instrText>
      </w:r>
      <w:r>
        <w:rPr>
          <w:rFonts w:eastAsia="Times New Roman" w:cs="Times New Roman"/>
          <w:caps/>
          <w:szCs w:val="20"/>
        </w:rPr>
        <w:fldChar w:fldCharType="separate"/>
      </w:r>
      <w:r>
        <w:rPr>
          <w:rFonts w:hint="default"/>
          <w:lang w:eastAsia="en-GB"/>
        </w:rPr>
        <w:t xml:space="preserve">3.1. </w:t>
      </w:r>
      <w:r>
        <w:rPr>
          <w:rFonts w:hint="eastAsia" w:eastAsia="宋体"/>
          <w:lang w:val="en-US" w:eastAsia="zh-CN"/>
        </w:rPr>
        <w:t>Photometric distance law</w:t>
      </w:r>
      <w:r>
        <w:tab/>
      </w:r>
      <w:r>
        <w:fldChar w:fldCharType="begin"/>
      </w:r>
      <w:r>
        <w:instrText xml:space="preserve"> PAGEREF _Toc17464 \h </w:instrText>
      </w:r>
      <w:r>
        <w:fldChar w:fldCharType="separate"/>
      </w:r>
      <w:r>
        <w:t>10</w:t>
      </w:r>
      <w:r>
        <w:fldChar w:fldCharType="end"/>
      </w:r>
      <w:r>
        <w:rPr>
          <w:rFonts w:eastAsia="Times New Roman" w:cs="Times New Roman"/>
          <w:caps/>
          <w:color w:val="00558C" w:themeColor="accent1"/>
          <w:szCs w:val="20"/>
          <w14:textFill>
            <w14:solidFill>
              <w14:schemeClr w14:val="accent1"/>
            </w14:solidFill>
          </w14:textFill>
        </w:rPr>
        <w:fldChar w:fldCharType="end"/>
      </w:r>
    </w:p>
    <w:p w14:paraId="461D048F">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_Toc5472 </w:instrText>
      </w:r>
      <w:r>
        <w:rPr>
          <w:rFonts w:eastAsia="Times New Roman" w:cs="Times New Roman"/>
          <w:caps/>
          <w:szCs w:val="20"/>
        </w:rPr>
        <w:fldChar w:fldCharType="separate"/>
      </w:r>
      <w:r>
        <w:rPr>
          <w:rFonts w:hint="default"/>
        </w:rPr>
        <w:t xml:space="preserve">3.2. </w:t>
      </w:r>
      <w:r>
        <w:t>Measurement by Photometer</w:t>
      </w:r>
      <w:r>
        <w:tab/>
      </w:r>
      <w:r>
        <w:fldChar w:fldCharType="begin"/>
      </w:r>
      <w:r>
        <w:instrText xml:space="preserve"> PAGEREF _Toc5472 \h </w:instrText>
      </w:r>
      <w:r>
        <w:fldChar w:fldCharType="separate"/>
      </w:r>
      <w:r>
        <w:t>10</w:t>
      </w:r>
      <w:r>
        <w:fldChar w:fldCharType="end"/>
      </w:r>
      <w:r>
        <w:rPr>
          <w:rFonts w:eastAsia="Times New Roman" w:cs="Times New Roman"/>
          <w:caps/>
          <w:color w:val="00558C" w:themeColor="accent1"/>
          <w:szCs w:val="20"/>
          <w14:textFill>
            <w14:solidFill>
              <w14:schemeClr w14:val="accent1"/>
            </w14:solidFill>
          </w14:textFill>
        </w:rPr>
        <w:fldChar w:fldCharType="end"/>
      </w:r>
    </w:p>
    <w:p w14:paraId="5640B0C0">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_Toc20638 </w:instrText>
      </w:r>
      <w:r>
        <w:rPr>
          <w:rFonts w:eastAsia="Times New Roman" w:cs="Times New Roman"/>
          <w:caps/>
          <w:szCs w:val="20"/>
        </w:rPr>
        <w:fldChar w:fldCharType="separate"/>
      </w:r>
      <w:r>
        <w:rPr>
          <w:rFonts w:hint="default"/>
        </w:rPr>
        <w:t xml:space="preserve">3.3. </w:t>
      </w:r>
      <w:r>
        <w:t>Measurement by Spectroradiometer</w:t>
      </w:r>
      <w:r>
        <w:tab/>
      </w:r>
      <w:r>
        <w:fldChar w:fldCharType="begin"/>
      </w:r>
      <w:r>
        <w:instrText xml:space="preserve"> PAGEREF _Toc20638 \h </w:instrText>
      </w:r>
      <w:r>
        <w:fldChar w:fldCharType="separate"/>
      </w:r>
      <w:r>
        <w:t>10</w:t>
      </w:r>
      <w:r>
        <w:fldChar w:fldCharType="end"/>
      </w:r>
      <w:r>
        <w:rPr>
          <w:rFonts w:eastAsia="Times New Roman" w:cs="Times New Roman"/>
          <w:caps/>
          <w:color w:val="00558C" w:themeColor="accent1"/>
          <w:szCs w:val="20"/>
          <w14:textFill>
            <w14:solidFill>
              <w14:schemeClr w14:val="accent1"/>
            </w14:solidFill>
          </w14:textFill>
        </w:rPr>
        <w:fldChar w:fldCharType="end"/>
      </w:r>
    </w:p>
    <w:p w14:paraId="415A4982">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_Toc23985 </w:instrText>
      </w:r>
      <w:r>
        <w:rPr>
          <w:rFonts w:eastAsia="Times New Roman" w:cs="Times New Roman"/>
          <w:caps/>
          <w:szCs w:val="20"/>
        </w:rPr>
        <w:fldChar w:fldCharType="separate"/>
      </w:r>
      <w:r>
        <w:rPr>
          <w:rFonts w:hint="default"/>
        </w:rPr>
        <w:t xml:space="preserve">3.4. </w:t>
      </w:r>
      <w:r>
        <w:t>Calibration by Substitution with Calibrated Light Source</w:t>
      </w:r>
      <w:r>
        <w:tab/>
      </w:r>
      <w:r>
        <w:fldChar w:fldCharType="begin"/>
      </w:r>
      <w:r>
        <w:instrText xml:space="preserve"> PAGEREF _Toc23985 \h </w:instrText>
      </w:r>
      <w:r>
        <w:fldChar w:fldCharType="separate"/>
      </w:r>
      <w:r>
        <w:t>10</w:t>
      </w:r>
      <w:r>
        <w:fldChar w:fldCharType="end"/>
      </w:r>
      <w:r>
        <w:rPr>
          <w:rFonts w:eastAsia="Times New Roman" w:cs="Times New Roman"/>
          <w:caps/>
          <w:color w:val="00558C" w:themeColor="accent1"/>
          <w:szCs w:val="20"/>
          <w14:textFill>
            <w14:solidFill>
              <w14:schemeClr w14:val="accent1"/>
            </w14:solidFill>
          </w14:textFill>
        </w:rPr>
        <w:fldChar w:fldCharType="end"/>
      </w:r>
    </w:p>
    <w:p w14:paraId="7A800A7D">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_Toc22846 </w:instrText>
      </w:r>
      <w:r>
        <w:rPr>
          <w:rFonts w:eastAsia="Times New Roman" w:cs="Times New Roman"/>
          <w:caps/>
          <w:szCs w:val="20"/>
        </w:rPr>
        <w:fldChar w:fldCharType="separate"/>
      </w:r>
      <w:r>
        <w:rPr>
          <w:rFonts w:hint="default"/>
        </w:rPr>
        <w:t xml:space="preserve">3.5. </w:t>
      </w:r>
      <w:r>
        <w:t>Calibration using Known Distance</w:t>
      </w:r>
      <w:r>
        <w:tab/>
      </w:r>
      <w:r>
        <w:fldChar w:fldCharType="begin"/>
      </w:r>
      <w:r>
        <w:instrText xml:space="preserve"> PAGEREF _Toc22846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2611C381">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_Toc8373 </w:instrText>
      </w:r>
      <w:r>
        <w:rPr>
          <w:rFonts w:eastAsia="Times New Roman" w:cs="Times New Roman"/>
          <w:caps/>
          <w:szCs w:val="20"/>
        </w:rPr>
        <w:fldChar w:fldCharType="separate"/>
      </w:r>
      <w:r>
        <w:rPr>
          <w:rFonts w:hint="default"/>
        </w:rPr>
        <w:t xml:space="preserve">3.6. </w:t>
      </w:r>
      <w:r>
        <w:t>Relative Photometry of Optical Systems</w:t>
      </w:r>
      <w:r>
        <w:tab/>
      </w:r>
      <w:r>
        <w:fldChar w:fldCharType="begin"/>
      </w:r>
      <w:r>
        <w:instrText xml:space="preserve"> PAGEREF _Toc8373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7999B5C9">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_Toc29862 </w:instrText>
      </w:r>
      <w:r>
        <w:rPr>
          <w:rFonts w:eastAsia="Times New Roman" w:cs="Times New Roman"/>
          <w:caps/>
          <w:szCs w:val="20"/>
        </w:rPr>
        <w:fldChar w:fldCharType="separate"/>
      </w:r>
      <w:r>
        <w:rPr>
          <w:rFonts w:hint="default"/>
        </w:rPr>
        <w:t xml:space="preserve">3.7. </w:t>
      </w:r>
      <w:r>
        <w:t>Measurement of Luminous Flux</w:t>
      </w:r>
      <w:r>
        <w:tab/>
      </w:r>
      <w:r>
        <w:fldChar w:fldCharType="begin"/>
      </w:r>
      <w:r>
        <w:instrText xml:space="preserve"> PAGEREF _Toc29862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310DCD25">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_Toc12230 </w:instrText>
      </w:r>
      <w:r>
        <w:rPr>
          <w:rFonts w:eastAsia="Times New Roman" w:cs="Times New Roman"/>
          <w:caps/>
          <w:szCs w:val="20"/>
        </w:rPr>
        <w:fldChar w:fldCharType="separate"/>
      </w:r>
      <w:r>
        <w:rPr>
          <w:rFonts w:hint="default"/>
        </w:rPr>
        <w:t xml:space="preserve">3.8. </w:t>
      </w:r>
      <w:r>
        <w:t>Measurement of Modulated Light</w:t>
      </w:r>
      <w:r>
        <w:tab/>
      </w:r>
      <w:r>
        <w:fldChar w:fldCharType="begin"/>
      </w:r>
      <w:r>
        <w:instrText xml:space="preserve"> PAGEREF _Toc12230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4FBC7FBD">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_Toc30656 </w:instrText>
      </w:r>
      <w:r>
        <w:rPr>
          <w:rFonts w:eastAsia="Times New Roman" w:cs="Times New Roman"/>
          <w:caps/>
          <w:szCs w:val="20"/>
        </w:rPr>
        <w:fldChar w:fldCharType="separate"/>
      </w:r>
      <w:r>
        <w:rPr>
          <w:rFonts w:hint="default"/>
          <w:lang w:eastAsia="en-GB"/>
        </w:rPr>
        <w:t xml:space="preserve">3.9. </w:t>
      </w:r>
      <w:r>
        <w:rPr>
          <w:rFonts w:hint="eastAsia" w:eastAsia="宋体"/>
          <w:lang w:val="en-US" w:eastAsia="zh-CN"/>
        </w:rPr>
        <w:t>The convolution to determine flash duration</w:t>
      </w:r>
      <w:r>
        <w:tab/>
      </w:r>
      <w:r>
        <w:fldChar w:fldCharType="begin"/>
      </w:r>
      <w:r>
        <w:instrText xml:space="preserve"> PAGEREF _Toc30656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1C028D74">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_Toc6449 </w:instrText>
      </w:r>
      <w:r>
        <w:rPr>
          <w:rFonts w:eastAsia="Times New Roman" w:cs="Times New Roman"/>
          <w:caps/>
          <w:szCs w:val="20"/>
        </w:rPr>
        <w:fldChar w:fldCharType="separate"/>
      </w:r>
      <w:r>
        <w:rPr>
          <w:rFonts w:hint="default"/>
        </w:rPr>
        <w:t xml:space="preserve">4. </w:t>
      </w:r>
      <w:r>
        <w:t>Colourimetry</w:t>
      </w:r>
      <w:r>
        <w:tab/>
      </w:r>
      <w:r>
        <w:fldChar w:fldCharType="begin"/>
      </w:r>
      <w:r>
        <w:instrText xml:space="preserve"> PAGEREF _Toc6449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031D0733">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_Toc22639 </w:instrText>
      </w:r>
      <w:r>
        <w:rPr>
          <w:rFonts w:eastAsia="Times New Roman" w:cs="Times New Roman"/>
          <w:caps/>
          <w:szCs w:val="20"/>
        </w:rPr>
        <w:fldChar w:fldCharType="separate"/>
      </w:r>
      <w:r>
        <w:rPr>
          <w:rFonts w:hint="default"/>
        </w:rPr>
        <w:t xml:space="preserve">4.1. </w:t>
      </w:r>
      <w:r>
        <w:t>Measurement by Spectroradiometer</w:t>
      </w:r>
      <w:r>
        <w:tab/>
      </w:r>
      <w:r>
        <w:fldChar w:fldCharType="begin"/>
      </w:r>
      <w:r>
        <w:instrText xml:space="preserve"> PAGEREF _Toc22639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7750512D">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_Toc16629 </w:instrText>
      </w:r>
      <w:r>
        <w:rPr>
          <w:rFonts w:eastAsia="Times New Roman" w:cs="Times New Roman"/>
          <w:caps/>
          <w:szCs w:val="20"/>
        </w:rPr>
        <w:fldChar w:fldCharType="separate"/>
      </w:r>
      <w:r>
        <w:rPr>
          <w:rFonts w:hint="default"/>
        </w:rPr>
        <w:t xml:space="preserve">4.2. </w:t>
      </w:r>
      <w:r>
        <w:t>Measurement by Tristimulus Colourimeter</w:t>
      </w:r>
      <w:r>
        <w:tab/>
      </w:r>
      <w:r>
        <w:fldChar w:fldCharType="begin"/>
      </w:r>
      <w:r>
        <w:instrText xml:space="preserve"> PAGEREF _Toc16629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1F756517">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_Toc8656 </w:instrText>
      </w:r>
      <w:r>
        <w:rPr>
          <w:rFonts w:eastAsia="Times New Roman" w:cs="Times New Roman"/>
          <w:caps/>
          <w:szCs w:val="20"/>
        </w:rPr>
        <w:fldChar w:fldCharType="separate"/>
      </w:r>
      <w:r>
        <w:rPr>
          <w:rFonts w:hint="default" w:eastAsia="宋体"/>
          <w:lang w:val="en-US" w:eastAsia="zh-CN"/>
        </w:rPr>
        <w:t xml:space="preserve">5. </w:t>
      </w:r>
      <w:r>
        <w:rPr>
          <w:rFonts w:hint="default" w:eastAsia="Calibri"/>
          <w:lang w:val="en-US" w:eastAsia="zh-CN"/>
        </w:rPr>
        <w:t xml:space="preserve">Measurement </w:t>
      </w:r>
      <w:r>
        <w:rPr>
          <w:rFonts w:hint="eastAsia" w:eastAsia="宋体"/>
          <w:lang w:val="en-US" w:eastAsia="zh-CN"/>
        </w:rPr>
        <w:t>Equipment Requirements</w:t>
      </w:r>
      <w:r>
        <w:tab/>
      </w:r>
      <w:r>
        <w:fldChar w:fldCharType="begin"/>
      </w:r>
      <w:r>
        <w:instrText xml:space="preserve"> PAGEREF _Toc8656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459BCEAF">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_Toc18541 </w:instrText>
      </w:r>
      <w:r>
        <w:rPr>
          <w:rFonts w:eastAsia="Times New Roman" w:cs="Times New Roman"/>
          <w:caps/>
          <w:szCs w:val="20"/>
        </w:rPr>
        <w:fldChar w:fldCharType="separate"/>
      </w:r>
      <w:r>
        <w:rPr>
          <w:rFonts w:hint="default" w:eastAsia="宋体"/>
          <w:lang w:val="en-US" w:eastAsia="zh-CN"/>
        </w:rPr>
        <w:t xml:space="preserve">5.1. </w:t>
      </w:r>
      <w:r>
        <w:rPr>
          <w:rFonts w:hint="default" w:eastAsia="Calibri"/>
          <w:lang w:val="en-US" w:eastAsia="zh-CN"/>
        </w:rPr>
        <w:t>Photometer</w:t>
      </w:r>
      <w:r>
        <w:tab/>
      </w:r>
      <w:r>
        <w:fldChar w:fldCharType="begin"/>
      </w:r>
      <w:r>
        <w:instrText xml:space="preserve"> PAGEREF _Toc18541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73C20697">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_Toc28602 </w:instrText>
      </w:r>
      <w:r>
        <w:rPr>
          <w:rFonts w:eastAsia="Times New Roman" w:cs="Times New Roman"/>
          <w:caps/>
          <w:szCs w:val="20"/>
        </w:rPr>
        <w:fldChar w:fldCharType="separate"/>
      </w:r>
      <w:r>
        <w:rPr>
          <w:rFonts w:hint="default" w:eastAsia="宋体"/>
          <w:lang w:val="en-US" w:eastAsia="zh-CN"/>
        </w:rPr>
        <w:t xml:space="preserve">5.2. </w:t>
      </w:r>
      <w:r>
        <w:rPr>
          <w:rFonts w:hint="default" w:eastAsia="Calibri"/>
          <w:lang w:val="en-US" w:eastAsia="zh-CN"/>
        </w:rPr>
        <w:t>Spectroradiometer</w:t>
      </w:r>
      <w:r>
        <w:tab/>
      </w:r>
      <w:r>
        <w:fldChar w:fldCharType="begin"/>
      </w:r>
      <w:r>
        <w:instrText xml:space="preserve"> PAGEREF _Toc28602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0EF082DA">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_Toc1105 </w:instrText>
      </w:r>
      <w:r>
        <w:rPr>
          <w:rFonts w:eastAsia="Times New Roman" w:cs="Times New Roman"/>
          <w:caps/>
          <w:szCs w:val="20"/>
        </w:rPr>
        <w:fldChar w:fldCharType="separate"/>
      </w:r>
      <w:r>
        <w:rPr>
          <w:rFonts w:hint="default" w:eastAsia="宋体"/>
          <w:lang w:val="en-US" w:eastAsia="zh-CN"/>
        </w:rPr>
        <w:t xml:space="preserve">5.3. </w:t>
      </w:r>
      <w:r>
        <w:rPr>
          <w:rFonts w:hint="default" w:eastAsia="Calibri"/>
          <w:lang w:val="en-US" w:eastAsia="zh-CN"/>
        </w:rPr>
        <w:t>Colouromiter</w:t>
      </w:r>
      <w:r>
        <w:tab/>
      </w:r>
      <w:r>
        <w:fldChar w:fldCharType="begin"/>
      </w:r>
      <w:r>
        <w:instrText xml:space="preserve"> PAGEREF _Toc1105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3436988A">
      <w:pPr>
        <w:pStyle w:val="33"/>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_Toc21318 </w:instrText>
      </w:r>
      <w:r>
        <w:rPr>
          <w:rFonts w:eastAsia="Times New Roman" w:cs="Times New Roman"/>
          <w:caps/>
          <w:szCs w:val="20"/>
        </w:rPr>
        <w:fldChar w:fldCharType="separate"/>
      </w:r>
      <w:r>
        <w:rPr>
          <w:rFonts w:hint="default"/>
        </w:rPr>
        <w:t xml:space="preserve">6. </w:t>
      </w:r>
      <w:r>
        <w:t>Measur</w:t>
      </w:r>
      <w:r>
        <w:rPr>
          <w:rFonts w:hint="eastAsia" w:eastAsia="宋体"/>
          <w:lang w:val="en-US" w:eastAsia="zh-CN"/>
        </w:rPr>
        <w:t>e</w:t>
      </w:r>
      <w:r>
        <w:t>ment in the Field</w:t>
      </w:r>
      <w:r>
        <w:tab/>
      </w:r>
      <w:r>
        <w:fldChar w:fldCharType="begin"/>
      </w:r>
      <w:r>
        <w:instrText xml:space="preserve"> PAGEREF _Toc21318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0C0D55FF">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_Toc31661 </w:instrText>
      </w:r>
      <w:r>
        <w:rPr>
          <w:rFonts w:eastAsia="Times New Roman" w:cs="Times New Roman"/>
          <w:caps/>
          <w:szCs w:val="20"/>
        </w:rPr>
        <w:fldChar w:fldCharType="separate"/>
      </w:r>
      <w:r>
        <w:rPr>
          <w:rFonts w:hint="default"/>
          <w:lang w:eastAsia="en-GB"/>
        </w:rPr>
        <w:t xml:space="preserve">6.1. </w:t>
      </w:r>
      <w:r>
        <w:rPr>
          <w:rFonts w:hint="eastAsia" w:eastAsia="宋体"/>
          <w:lang w:val="en-US" w:eastAsia="zh-CN"/>
        </w:rPr>
        <w:t>Measurement of character of AtoN light based on spectral analysis</w:t>
      </w:r>
      <w:r>
        <w:tab/>
      </w:r>
      <w:r>
        <w:fldChar w:fldCharType="begin"/>
      </w:r>
      <w:r>
        <w:instrText xml:space="preserve"> PAGEREF _Toc31661 \h </w:instrText>
      </w:r>
      <w:r>
        <w:fldChar w:fldCharType="separate"/>
      </w:r>
      <w:r>
        <w:t>11</w:t>
      </w:r>
      <w:r>
        <w:fldChar w:fldCharType="end"/>
      </w:r>
      <w:r>
        <w:rPr>
          <w:rFonts w:eastAsia="Times New Roman" w:cs="Times New Roman"/>
          <w:caps/>
          <w:color w:val="00558C" w:themeColor="accent1"/>
          <w:szCs w:val="20"/>
          <w14:textFill>
            <w14:solidFill>
              <w14:schemeClr w14:val="accent1"/>
            </w14:solidFill>
          </w14:textFill>
        </w:rPr>
        <w:fldChar w:fldCharType="end"/>
      </w:r>
    </w:p>
    <w:p w14:paraId="034196C7">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_Toc20560 </w:instrText>
      </w:r>
      <w:r>
        <w:rPr>
          <w:rFonts w:eastAsia="Times New Roman" w:cs="Times New Roman"/>
          <w:caps/>
          <w:szCs w:val="20"/>
        </w:rPr>
        <w:fldChar w:fldCharType="separate"/>
      </w:r>
      <w:r>
        <w:rPr>
          <w:rFonts w:hint="default"/>
          <w:lang w:eastAsia="en-GB"/>
        </w:rPr>
        <w:t xml:space="preserve">6.2. </w:t>
      </w:r>
      <w:r>
        <w:rPr>
          <w:rFonts w:hint="eastAsia" w:eastAsia="宋体"/>
          <w:lang w:val="en-US" w:eastAsia="zh-CN"/>
        </w:rPr>
        <w:t>Measurement of AtoN light based on image processing technology</w:t>
      </w:r>
      <w:r>
        <w:tab/>
      </w:r>
      <w:r>
        <w:fldChar w:fldCharType="begin"/>
      </w:r>
      <w:r>
        <w:instrText xml:space="preserve"> PAGEREF _Toc20560 \h </w:instrText>
      </w:r>
      <w:r>
        <w:fldChar w:fldCharType="separate"/>
      </w:r>
      <w:r>
        <w:t>12</w:t>
      </w:r>
      <w:r>
        <w:fldChar w:fldCharType="end"/>
      </w:r>
      <w:r>
        <w:rPr>
          <w:rFonts w:eastAsia="Times New Roman" w:cs="Times New Roman"/>
          <w:caps/>
          <w:color w:val="00558C" w:themeColor="accent1"/>
          <w:szCs w:val="20"/>
          <w14:textFill>
            <w14:solidFill>
              <w14:schemeClr w14:val="accent1"/>
            </w14:solidFill>
          </w14:textFill>
        </w:rPr>
        <w:fldChar w:fldCharType="end"/>
      </w:r>
    </w:p>
    <w:p w14:paraId="5F13A0F5">
      <w:pPr>
        <w:pStyle w:val="21"/>
        <w:tabs>
          <w:tab w:val="right" w:leader="dot" w:pos="10205"/>
          <w:tab w:val="clear" w:pos="9781"/>
        </w:tabs>
      </w:pPr>
      <w:r>
        <w:rPr>
          <w:rFonts w:eastAsia="Times New Roman" w:cs="Times New Roman"/>
          <w:caps/>
          <w:color w:val="00558C" w:themeColor="accent1"/>
          <w:szCs w:val="20"/>
          <w14:textFill>
            <w14:solidFill>
              <w14:schemeClr w14:val="accent1"/>
            </w14:solidFill>
          </w14:textFill>
        </w:rPr>
        <w:fldChar w:fldCharType="begin"/>
      </w:r>
      <w:r>
        <w:rPr>
          <w:rFonts w:eastAsia="Times New Roman" w:cs="Times New Roman"/>
          <w:caps/>
          <w:szCs w:val="20"/>
        </w:rPr>
        <w:instrText xml:space="preserve"> HYPERLINK \l _Toc32716 </w:instrText>
      </w:r>
      <w:r>
        <w:rPr>
          <w:rFonts w:eastAsia="Times New Roman" w:cs="Times New Roman"/>
          <w:caps/>
          <w:szCs w:val="20"/>
        </w:rPr>
        <w:fldChar w:fldCharType="separate"/>
      </w:r>
      <w:r>
        <w:rPr>
          <w:rFonts w:hint="default"/>
          <w:lang w:eastAsia="en-GB"/>
        </w:rPr>
        <w:t xml:space="preserve">6.3. </w:t>
      </w:r>
      <w:r>
        <w:rPr>
          <w:rFonts w:hint="eastAsia" w:eastAsia="宋体"/>
          <w:lang w:val="en-US" w:eastAsia="zh-CN"/>
        </w:rPr>
        <w:t>Measurement of Vertical Profile Using prisms</w:t>
      </w:r>
      <w:r>
        <w:tab/>
      </w:r>
      <w:r>
        <w:fldChar w:fldCharType="begin"/>
      </w:r>
      <w:r>
        <w:instrText xml:space="preserve"> PAGEREF _Toc32716 \h </w:instrText>
      </w:r>
      <w:r>
        <w:fldChar w:fldCharType="separate"/>
      </w:r>
      <w:r>
        <w:t>12</w:t>
      </w:r>
      <w:r>
        <w:fldChar w:fldCharType="end"/>
      </w:r>
      <w:r>
        <w:rPr>
          <w:rFonts w:eastAsia="Times New Roman" w:cs="Times New Roman"/>
          <w:caps/>
          <w:color w:val="00558C" w:themeColor="accent1"/>
          <w:szCs w:val="20"/>
          <w14:textFill>
            <w14:solidFill>
              <w14:schemeClr w14:val="accent1"/>
            </w14:solidFill>
          </w14:textFill>
        </w:rPr>
        <w:fldChar w:fldCharType="end"/>
      </w:r>
    </w:p>
    <w:p w14:paraId="43110CE6">
      <w:pPr>
        <w:pStyle w:val="4"/>
        <w:suppressAutoHyphens/>
      </w:pPr>
      <w:r>
        <w:rPr>
          <w:rFonts w:eastAsia="Times New Roman" w:cs="Times New Roman"/>
          <w:caps/>
          <w:color w:val="00558C" w:themeColor="accent1"/>
          <w:szCs w:val="20"/>
          <w14:textFill>
            <w14:solidFill>
              <w14:schemeClr w14:val="accent1"/>
            </w14:solidFill>
          </w14:textFill>
        </w:rPr>
        <w:fldChar w:fldCharType="end"/>
      </w:r>
    </w:p>
    <w:p w14:paraId="467D315B">
      <w:pPr>
        <w:pStyle w:val="90"/>
        <w:suppressAutoHyphens/>
      </w:pPr>
      <w:r>
        <w:t xml:space="preserve">List of Tables </w:t>
      </w:r>
    </w:p>
    <w:p w14:paraId="30F45699">
      <w:pPr>
        <w:pStyle w:val="32"/>
        <w:tabs>
          <w:tab w:val="right" w:leader="dot" w:pos="10205"/>
          <w:tab w:val="clear" w:pos="9781"/>
        </w:tabs>
      </w:pPr>
      <w:r>
        <w:rPr>
          <w:i w:val="0"/>
          <w:color w:val="auto"/>
        </w:rPr>
        <w:fldChar w:fldCharType="begin"/>
      </w:r>
      <w:r>
        <w:instrText xml:space="preserve"> TOC \t "Table caption,1" \c "Figure" </w:instrText>
      </w:r>
      <w:r>
        <w:rPr>
          <w:i w:val="0"/>
          <w:color w:val="auto"/>
        </w:rPr>
        <w:fldChar w:fldCharType="separate"/>
      </w:r>
      <w:r>
        <w:rPr>
          <w:rFonts w:hint="default" w:ascii="Calibri" w:hAnsi="Calibri"/>
          <w:i/>
          <w:u w:val="none"/>
        </w:rPr>
        <w:t xml:space="preserve">Table 1 </w:t>
      </w:r>
      <w:r>
        <w:t xml:space="preserve">Example </w:t>
      </w:r>
      <w:r>
        <w:rPr>
          <w:rFonts w:hint="eastAsia" w:eastAsia="宋体"/>
          <w:lang w:val="en-US" w:eastAsia="zh-CN"/>
        </w:rPr>
        <w:t>Vertical</w:t>
      </w:r>
      <w:r>
        <w:t xml:space="preserve"> Profile Summary</w:t>
      </w:r>
      <w:r>
        <w:tab/>
      </w:r>
      <w:r>
        <w:fldChar w:fldCharType="begin"/>
      </w:r>
      <w:r>
        <w:instrText xml:space="preserve"> PAGEREF _Toc4620 \h </w:instrText>
      </w:r>
      <w:r>
        <w:fldChar w:fldCharType="separate"/>
      </w:r>
      <w:r>
        <w:t>15</w:t>
      </w:r>
      <w:r>
        <w:fldChar w:fldCharType="end"/>
      </w:r>
    </w:p>
    <w:p w14:paraId="3D8D8F88"/>
    <w:p w14:paraId="2FC359AC">
      <w:pPr>
        <w:pStyle w:val="4"/>
        <w:suppressAutoHyphens/>
      </w:pPr>
      <w:r>
        <w:rPr>
          <w:i/>
          <w:color w:val="00558C"/>
        </w:rPr>
        <w:fldChar w:fldCharType="end"/>
      </w:r>
    </w:p>
    <w:p w14:paraId="7EDD937B">
      <w:pPr>
        <w:pStyle w:val="90"/>
        <w:suppressAutoHyphens/>
      </w:pPr>
      <w:r>
        <w:t>List of Figures</w:t>
      </w:r>
    </w:p>
    <w:p w14:paraId="5713D72B">
      <w:pPr>
        <w:pStyle w:val="32"/>
        <w:tabs>
          <w:tab w:val="right" w:leader="dot" w:pos="10205"/>
          <w:tab w:val="clear" w:pos="9781"/>
        </w:tabs>
        <w:rPr>
          <w:rStyle w:val="46"/>
        </w:rPr>
      </w:pPr>
      <w:r>
        <w:rPr>
          <w:rStyle w:val="46"/>
        </w:rPr>
        <w:fldChar w:fldCharType="begin"/>
      </w:r>
      <w:r>
        <w:rPr>
          <w:rStyle w:val="46"/>
        </w:rPr>
        <w:instrText xml:space="preserve"> TOC \t "Figure caption" \c </w:instrText>
      </w:r>
      <w:r>
        <w:rPr>
          <w:rStyle w:val="46"/>
        </w:rPr>
        <w:fldChar w:fldCharType="separate"/>
      </w:r>
      <w:r>
        <w:rPr>
          <w:rStyle w:val="46"/>
          <w:rFonts w:hint="default"/>
        </w:rPr>
        <w:t xml:space="preserve">Figure 1 </w:t>
      </w:r>
      <w:r>
        <w:rPr>
          <w:rStyle w:val="46"/>
        </w:rPr>
        <w:t>X-Y Coordinate System</w:t>
      </w:r>
      <w:r>
        <w:rPr>
          <w:rStyle w:val="46"/>
        </w:rPr>
        <w:tab/>
      </w:r>
      <w:r>
        <w:rPr>
          <w:rStyle w:val="46"/>
        </w:rPr>
        <w:fldChar w:fldCharType="begin"/>
      </w:r>
      <w:r>
        <w:rPr>
          <w:rStyle w:val="46"/>
        </w:rPr>
        <w:instrText xml:space="preserve"> PAGEREF _Toc10458 \h </w:instrText>
      </w:r>
      <w:r>
        <w:rPr>
          <w:rStyle w:val="46"/>
        </w:rPr>
        <w:fldChar w:fldCharType="separate"/>
      </w:r>
      <w:r>
        <w:rPr>
          <w:rStyle w:val="46"/>
        </w:rPr>
        <w:t>8</w:t>
      </w:r>
      <w:r>
        <w:rPr>
          <w:rStyle w:val="46"/>
        </w:rPr>
        <w:fldChar w:fldCharType="end"/>
      </w:r>
    </w:p>
    <w:p w14:paraId="6AECBEA0">
      <w:pPr>
        <w:pStyle w:val="32"/>
        <w:tabs>
          <w:tab w:val="right" w:leader="dot" w:pos="10205"/>
          <w:tab w:val="clear" w:pos="9781"/>
        </w:tabs>
        <w:rPr>
          <w:rStyle w:val="46"/>
        </w:rPr>
      </w:pPr>
      <w:r>
        <w:rPr>
          <w:rStyle w:val="46"/>
          <w:rFonts w:hint="default"/>
          <w:lang w:val="en-GB"/>
        </w:rPr>
        <w:t xml:space="preserve">Figure 2 </w:t>
      </w:r>
      <w:r>
        <w:rPr>
          <w:rStyle w:val="46"/>
          <w:rFonts w:hint="eastAsia"/>
          <w:lang w:val="en-US" w:eastAsia="zh-CN"/>
        </w:rPr>
        <w:t>Example of luminous flux and CCT variations with temperature of white LED with different power</w:t>
      </w:r>
      <w:r>
        <w:rPr>
          <w:rStyle w:val="46"/>
        </w:rPr>
        <w:tab/>
      </w:r>
      <w:r>
        <w:rPr>
          <w:rStyle w:val="46"/>
        </w:rPr>
        <w:fldChar w:fldCharType="begin"/>
      </w:r>
      <w:r>
        <w:rPr>
          <w:rStyle w:val="46"/>
        </w:rPr>
        <w:instrText xml:space="preserve"> PAGEREF _Toc28047 \h </w:instrText>
      </w:r>
      <w:r>
        <w:rPr>
          <w:rStyle w:val="46"/>
        </w:rPr>
        <w:fldChar w:fldCharType="separate"/>
      </w:r>
      <w:r>
        <w:rPr>
          <w:rStyle w:val="46"/>
        </w:rPr>
        <w:t>9</w:t>
      </w:r>
      <w:r>
        <w:rPr>
          <w:rStyle w:val="46"/>
        </w:rPr>
        <w:fldChar w:fldCharType="end"/>
      </w:r>
    </w:p>
    <w:p w14:paraId="660F12ED">
      <w:pPr>
        <w:pStyle w:val="32"/>
        <w:tabs>
          <w:tab w:val="right" w:leader="dot" w:pos="10205"/>
          <w:tab w:val="clear" w:pos="9781"/>
        </w:tabs>
        <w:rPr>
          <w:rStyle w:val="46"/>
        </w:rPr>
      </w:pPr>
      <w:r>
        <w:rPr>
          <w:rStyle w:val="46"/>
          <w:rFonts w:hint="default"/>
        </w:rPr>
        <w:t xml:space="preserve">Figure 3 </w:t>
      </w:r>
      <w:r>
        <w:rPr>
          <w:rStyle w:val="46"/>
          <w:rFonts w:hint="eastAsia"/>
          <w:lang w:val="en-US" w:eastAsia="zh-CN"/>
        </w:rPr>
        <w:t>Example of photometric variations with temperature of monochrome LED</w:t>
      </w:r>
      <w:r>
        <w:rPr>
          <w:rStyle w:val="46"/>
        </w:rPr>
        <w:tab/>
      </w:r>
      <w:r>
        <w:rPr>
          <w:rStyle w:val="46"/>
        </w:rPr>
        <w:fldChar w:fldCharType="begin"/>
      </w:r>
      <w:r>
        <w:rPr>
          <w:rStyle w:val="46"/>
        </w:rPr>
        <w:instrText xml:space="preserve"> PAGEREF _Toc14225 \h </w:instrText>
      </w:r>
      <w:r>
        <w:rPr>
          <w:rStyle w:val="46"/>
        </w:rPr>
        <w:fldChar w:fldCharType="separate"/>
      </w:r>
      <w:r>
        <w:rPr>
          <w:rStyle w:val="46"/>
        </w:rPr>
        <w:t>9</w:t>
      </w:r>
      <w:r>
        <w:rPr>
          <w:rStyle w:val="46"/>
        </w:rPr>
        <w:fldChar w:fldCharType="end"/>
      </w:r>
    </w:p>
    <w:p w14:paraId="1CF10AB9">
      <w:pPr>
        <w:pStyle w:val="32"/>
        <w:tabs>
          <w:tab w:val="right" w:leader="dot" w:pos="10205"/>
          <w:tab w:val="clear" w:pos="9781"/>
        </w:tabs>
        <w:rPr>
          <w:rStyle w:val="46"/>
        </w:rPr>
      </w:pPr>
      <w:r>
        <w:rPr>
          <w:rStyle w:val="46"/>
          <w:rFonts w:hint="default"/>
          <w:lang w:val="en-GB" w:eastAsia="en-US"/>
        </w:rPr>
        <w:t xml:space="preserve">Figure 4 </w:t>
      </w:r>
      <w:r>
        <w:rPr>
          <w:rStyle w:val="46"/>
          <w:rFonts w:hint="eastAsia"/>
          <w:lang w:val="en-US" w:eastAsia="zh-CN"/>
        </w:rPr>
        <w:t>Mounting diagram</w:t>
      </w:r>
      <w:r>
        <w:rPr>
          <w:rStyle w:val="46"/>
        </w:rPr>
        <w:tab/>
      </w:r>
      <w:r>
        <w:rPr>
          <w:rStyle w:val="46"/>
        </w:rPr>
        <w:fldChar w:fldCharType="begin"/>
      </w:r>
      <w:r>
        <w:rPr>
          <w:rStyle w:val="46"/>
        </w:rPr>
        <w:instrText xml:space="preserve"> PAGEREF _Toc21786 \h </w:instrText>
      </w:r>
      <w:r>
        <w:rPr>
          <w:rStyle w:val="46"/>
        </w:rPr>
        <w:fldChar w:fldCharType="separate"/>
      </w:r>
      <w:r>
        <w:rPr>
          <w:rStyle w:val="46"/>
        </w:rPr>
        <w:t>10</w:t>
      </w:r>
      <w:r>
        <w:rPr>
          <w:rStyle w:val="46"/>
        </w:rPr>
        <w:fldChar w:fldCharType="end"/>
      </w:r>
    </w:p>
    <w:p w14:paraId="2B38589E">
      <w:pPr>
        <w:pStyle w:val="32"/>
        <w:tabs>
          <w:tab w:val="right" w:leader="dot" w:pos="10205"/>
          <w:tab w:val="clear" w:pos="9781"/>
        </w:tabs>
        <w:rPr>
          <w:rStyle w:val="46"/>
        </w:rPr>
      </w:pPr>
      <w:r>
        <w:rPr>
          <w:rStyle w:val="46"/>
          <w:rFonts w:hint="default"/>
          <w:lang w:val="en-GB" w:eastAsia="en-US"/>
        </w:rPr>
        <w:t xml:space="preserve">Figure 5 </w:t>
      </w:r>
      <w:r>
        <w:rPr>
          <w:rStyle w:val="46"/>
          <w:rFonts w:hint="eastAsia"/>
          <w:lang w:val="en-US" w:eastAsia="zh-CN"/>
        </w:rPr>
        <w:t>Crossover Distance</w:t>
      </w:r>
      <w:r>
        <w:rPr>
          <w:rStyle w:val="46"/>
        </w:rPr>
        <w:tab/>
      </w:r>
      <w:r>
        <w:rPr>
          <w:rStyle w:val="46"/>
        </w:rPr>
        <w:fldChar w:fldCharType="begin"/>
      </w:r>
      <w:r>
        <w:rPr>
          <w:rStyle w:val="46"/>
        </w:rPr>
        <w:instrText xml:space="preserve"> PAGEREF _Toc32257 \h </w:instrText>
      </w:r>
      <w:r>
        <w:rPr>
          <w:rStyle w:val="46"/>
        </w:rPr>
        <w:fldChar w:fldCharType="separate"/>
      </w:r>
      <w:r>
        <w:rPr>
          <w:rStyle w:val="46"/>
        </w:rPr>
        <w:t>12</w:t>
      </w:r>
      <w:r>
        <w:rPr>
          <w:rStyle w:val="46"/>
        </w:rPr>
        <w:fldChar w:fldCharType="end"/>
      </w:r>
    </w:p>
    <w:p w14:paraId="3904C191">
      <w:pPr>
        <w:pStyle w:val="32"/>
        <w:tabs>
          <w:tab w:val="right" w:leader="dot" w:pos="10205"/>
          <w:tab w:val="clear" w:pos="9781"/>
        </w:tabs>
        <w:rPr>
          <w:rStyle w:val="46"/>
        </w:rPr>
      </w:pPr>
      <w:r>
        <w:rPr>
          <w:rStyle w:val="46"/>
          <w:rFonts w:hint="default"/>
          <w:lang w:val="en-GB" w:eastAsia="en-US"/>
        </w:rPr>
        <w:t xml:space="preserve">Figure 6 </w:t>
      </w:r>
      <w:r>
        <w:rPr>
          <w:rStyle w:val="46"/>
          <w:rFonts w:hint="eastAsia"/>
          <w:lang w:val="en-US" w:eastAsia="zh-CN"/>
        </w:rPr>
        <w:t>Horizontal angle X</w:t>
      </w:r>
      <w:r>
        <w:rPr>
          <w:rStyle w:val="46"/>
        </w:rPr>
        <w:tab/>
      </w:r>
      <w:r>
        <w:rPr>
          <w:rStyle w:val="46"/>
        </w:rPr>
        <w:fldChar w:fldCharType="begin"/>
      </w:r>
      <w:r>
        <w:rPr>
          <w:rStyle w:val="46"/>
        </w:rPr>
        <w:instrText xml:space="preserve"> PAGEREF _Toc25141 \h </w:instrText>
      </w:r>
      <w:r>
        <w:rPr>
          <w:rStyle w:val="46"/>
        </w:rPr>
        <w:fldChar w:fldCharType="separate"/>
      </w:r>
      <w:r>
        <w:rPr>
          <w:rStyle w:val="46"/>
        </w:rPr>
        <w:t>13</w:t>
      </w:r>
      <w:r>
        <w:rPr>
          <w:rStyle w:val="46"/>
        </w:rPr>
        <w:fldChar w:fldCharType="end"/>
      </w:r>
    </w:p>
    <w:p w14:paraId="1F1048C3">
      <w:pPr>
        <w:pStyle w:val="32"/>
        <w:tabs>
          <w:tab w:val="right" w:leader="dot" w:pos="10205"/>
          <w:tab w:val="clear" w:pos="9781"/>
        </w:tabs>
        <w:rPr>
          <w:rStyle w:val="46"/>
        </w:rPr>
      </w:pPr>
      <w:r>
        <w:rPr>
          <w:rStyle w:val="46"/>
          <w:rFonts w:hint="default"/>
          <w:lang w:val="en-GB" w:eastAsia="en-US"/>
        </w:rPr>
        <w:t xml:space="preserve">Figure 7 </w:t>
      </w:r>
      <w:r>
        <w:rPr>
          <w:rStyle w:val="46"/>
          <w:rFonts w:hint="eastAsia"/>
          <w:lang w:val="en-US" w:eastAsia="zh-CN"/>
        </w:rPr>
        <w:t>Vertical angle Y</w:t>
      </w:r>
      <w:r>
        <w:rPr>
          <w:rStyle w:val="46"/>
        </w:rPr>
        <w:tab/>
      </w:r>
      <w:r>
        <w:rPr>
          <w:rStyle w:val="46"/>
        </w:rPr>
        <w:fldChar w:fldCharType="begin"/>
      </w:r>
      <w:r>
        <w:rPr>
          <w:rStyle w:val="46"/>
        </w:rPr>
        <w:instrText xml:space="preserve"> PAGEREF _Toc11918 \h </w:instrText>
      </w:r>
      <w:r>
        <w:rPr>
          <w:rStyle w:val="46"/>
        </w:rPr>
        <w:fldChar w:fldCharType="separate"/>
      </w:r>
      <w:r>
        <w:rPr>
          <w:rStyle w:val="46"/>
        </w:rPr>
        <w:t>14</w:t>
      </w:r>
      <w:r>
        <w:rPr>
          <w:rStyle w:val="46"/>
        </w:rPr>
        <w:fldChar w:fldCharType="end"/>
      </w:r>
    </w:p>
    <w:p w14:paraId="420E6D35">
      <w:pPr>
        <w:pStyle w:val="32"/>
        <w:tabs>
          <w:tab w:val="right" w:leader="dot" w:pos="10205"/>
          <w:tab w:val="clear" w:pos="9781"/>
        </w:tabs>
        <w:rPr>
          <w:rStyle w:val="46"/>
        </w:rPr>
      </w:pPr>
      <w:r>
        <w:rPr>
          <w:rStyle w:val="46"/>
          <w:rFonts w:hint="default"/>
        </w:rPr>
        <w:t xml:space="preserve">Figure 8 </w:t>
      </w:r>
      <w:r>
        <w:rPr>
          <w:rStyle w:val="46"/>
        </w:rPr>
        <w:t xml:space="preserve">Example </w:t>
      </w:r>
      <w:r>
        <w:rPr>
          <w:rStyle w:val="46"/>
          <w:rFonts w:hint="eastAsia"/>
          <w:lang w:val="en-US" w:eastAsia="zh-CN"/>
        </w:rPr>
        <w:t>l</w:t>
      </w:r>
      <w:r>
        <w:rPr>
          <w:rStyle w:val="46"/>
        </w:rPr>
        <w:t xml:space="preserve">uminous </w:t>
      </w:r>
      <w:r>
        <w:rPr>
          <w:rStyle w:val="46"/>
          <w:rFonts w:hint="eastAsia"/>
          <w:lang w:val="en-US" w:eastAsia="zh-CN"/>
        </w:rPr>
        <w:t>i</w:t>
      </w:r>
      <w:r>
        <w:rPr>
          <w:rStyle w:val="46"/>
        </w:rPr>
        <w:t xml:space="preserve">ntensity </w:t>
      </w:r>
      <w:r>
        <w:rPr>
          <w:rStyle w:val="46"/>
          <w:rFonts w:hint="eastAsia"/>
          <w:lang w:val="en-US" w:eastAsia="zh-CN"/>
        </w:rPr>
        <w:t>v</w:t>
      </w:r>
      <w:r>
        <w:rPr>
          <w:rStyle w:val="46"/>
        </w:rPr>
        <w:t xml:space="preserve">ersus </w:t>
      </w:r>
      <w:r>
        <w:rPr>
          <w:rStyle w:val="46"/>
          <w:rFonts w:hint="eastAsia"/>
          <w:lang w:val="en-US" w:eastAsia="zh-CN"/>
        </w:rPr>
        <w:t>Vertical</w:t>
      </w:r>
      <w:r>
        <w:rPr>
          <w:rStyle w:val="46"/>
        </w:rPr>
        <w:t xml:space="preserve"> Profile</w:t>
      </w:r>
      <w:r>
        <w:rPr>
          <w:rStyle w:val="46"/>
        </w:rPr>
        <w:tab/>
      </w:r>
      <w:r>
        <w:rPr>
          <w:rStyle w:val="46"/>
        </w:rPr>
        <w:fldChar w:fldCharType="begin"/>
      </w:r>
      <w:r>
        <w:rPr>
          <w:rStyle w:val="46"/>
        </w:rPr>
        <w:instrText xml:space="preserve"> PAGEREF _Toc23962 \h </w:instrText>
      </w:r>
      <w:r>
        <w:rPr>
          <w:rStyle w:val="46"/>
        </w:rPr>
        <w:fldChar w:fldCharType="separate"/>
      </w:r>
      <w:r>
        <w:rPr>
          <w:rStyle w:val="46"/>
        </w:rPr>
        <w:t>15</w:t>
      </w:r>
      <w:r>
        <w:rPr>
          <w:rStyle w:val="46"/>
        </w:rPr>
        <w:fldChar w:fldCharType="end"/>
      </w:r>
    </w:p>
    <w:p w14:paraId="72D02F34">
      <w:pPr>
        <w:pStyle w:val="32"/>
        <w:tabs>
          <w:tab w:val="right" w:leader="dot" w:pos="10205"/>
          <w:tab w:val="clear" w:pos="9781"/>
        </w:tabs>
        <w:rPr>
          <w:rStyle w:val="46"/>
        </w:rPr>
      </w:pPr>
      <w:r>
        <w:rPr>
          <w:rStyle w:val="46"/>
          <w:rFonts w:hint="default"/>
        </w:rPr>
        <w:t xml:space="preserve">Figure 9 </w:t>
      </w:r>
      <w:r>
        <w:rPr>
          <w:rStyle w:val="46"/>
        </w:rPr>
        <w:t xml:space="preserve">Example Luminous Intensity Versus </w:t>
      </w:r>
      <w:r>
        <w:rPr>
          <w:rStyle w:val="46"/>
          <w:rFonts w:hint="eastAsia"/>
          <w:lang w:val="en-US" w:eastAsia="zh-CN"/>
        </w:rPr>
        <w:t>Horizontal</w:t>
      </w:r>
      <w:r>
        <w:rPr>
          <w:rStyle w:val="46"/>
        </w:rPr>
        <w:t xml:space="preserve"> Profile</w:t>
      </w:r>
      <w:r>
        <w:rPr>
          <w:rStyle w:val="46"/>
        </w:rPr>
        <w:tab/>
      </w:r>
      <w:r>
        <w:rPr>
          <w:rStyle w:val="46"/>
        </w:rPr>
        <w:fldChar w:fldCharType="begin"/>
      </w:r>
      <w:r>
        <w:rPr>
          <w:rStyle w:val="46"/>
        </w:rPr>
        <w:instrText xml:space="preserve"> PAGEREF _Toc22369 \h </w:instrText>
      </w:r>
      <w:r>
        <w:rPr>
          <w:rStyle w:val="46"/>
        </w:rPr>
        <w:fldChar w:fldCharType="separate"/>
      </w:r>
      <w:r>
        <w:rPr>
          <w:rStyle w:val="46"/>
        </w:rPr>
        <w:t>16</w:t>
      </w:r>
      <w:r>
        <w:rPr>
          <w:rStyle w:val="46"/>
        </w:rPr>
        <w:fldChar w:fldCharType="end"/>
      </w:r>
    </w:p>
    <w:p w14:paraId="02CE86E7">
      <w:pPr>
        <w:pStyle w:val="32"/>
        <w:tabs>
          <w:tab w:val="right" w:leader="dot" w:pos="10205"/>
          <w:tab w:val="clear" w:pos="9781"/>
        </w:tabs>
        <w:rPr>
          <w:rStyle w:val="46"/>
        </w:rPr>
      </w:pPr>
      <w:r>
        <w:rPr>
          <w:rStyle w:val="46"/>
          <w:rFonts w:hint="default"/>
        </w:rPr>
        <w:t xml:space="preserve">Figure 10 </w:t>
      </w:r>
      <w:r>
        <w:rPr>
          <w:rStyle w:val="46"/>
        </w:rPr>
        <w:t xml:space="preserve">Example Luminous Intensity Versus </w:t>
      </w:r>
      <w:r>
        <w:rPr>
          <w:rStyle w:val="46"/>
          <w:rFonts w:hint="eastAsia"/>
          <w:lang w:val="en-US" w:eastAsia="zh-CN"/>
        </w:rPr>
        <w:t>Time</w:t>
      </w:r>
      <w:r>
        <w:rPr>
          <w:rStyle w:val="46"/>
        </w:rPr>
        <w:t xml:space="preserve"> Profile</w:t>
      </w:r>
      <w:r>
        <w:rPr>
          <w:rStyle w:val="46"/>
        </w:rPr>
        <w:tab/>
      </w:r>
      <w:r>
        <w:rPr>
          <w:rStyle w:val="46"/>
        </w:rPr>
        <w:fldChar w:fldCharType="begin"/>
      </w:r>
      <w:r>
        <w:rPr>
          <w:rStyle w:val="46"/>
        </w:rPr>
        <w:instrText xml:space="preserve"> PAGEREF _Toc19385 \h </w:instrText>
      </w:r>
      <w:r>
        <w:rPr>
          <w:rStyle w:val="46"/>
        </w:rPr>
        <w:fldChar w:fldCharType="separate"/>
      </w:r>
      <w:r>
        <w:rPr>
          <w:rStyle w:val="46"/>
        </w:rPr>
        <w:t>18</w:t>
      </w:r>
      <w:r>
        <w:rPr>
          <w:rStyle w:val="46"/>
        </w:rPr>
        <w:fldChar w:fldCharType="end"/>
      </w:r>
    </w:p>
    <w:p w14:paraId="132DF2B6">
      <w:pPr>
        <w:pStyle w:val="32"/>
        <w:tabs>
          <w:tab w:val="right" w:leader="dot" w:pos="10205"/>
          <w:tab w:val="clear" w:pos="9781"/>
        </w:tabs>
        <w:rPr>
          <w:rStyle w:val="46"/>
        </w:rPr>
      </w:pPr>
      <w:r>
        <w:rPr>
          <w:rStyle w:val="46"/>
          <w:rFonts w:hint="default"/>
          <w:lang w:val="en-US" w:eastAsia="zh-CN"/>
        </w:rPr>
        <w:t xml:space="preserve">Figure 11 </w:t>
      </w:r>
      <w:r>
        <w:rPr>
          <w:rStyle w:val="46"/>
          <w:rFonts w:hint="eastAsia"/>
          <w:lang w:val="en-US" w:eastAsia="zh-CN"/>
        </w:rPr>
        <w:t>Scatter Plot of Red LED AtoN Light over 360</w:t>
      </w:r>
      <w:r>
        <w:rPr>
          <w:rStyle w:val="46"/>
          <w:rFonts w:hint="default"/>
          <w:lang w:val="en-US" w:eastAsia="zh-CN"/>
        </w:rPr>
        <w:t>°</w:t>
      </w:r>
      <w:r>
        <w:rPr>
          <w:rStyle w:val="46"/>
        </w:rPr>
        <w:tab/>
      </w:r>
      <w:r>
        <w:rPr>
          <w:rStyle w:val="46"/>
        </w:rPr>
        <w:fldChar w:fldCharType="begin"/>
      </w:r>
      <w:r>
        <w:rPr>
          <w:rStyle w:val="46"/>
        </w:rPr>
        <w:instrText xml:space="preserve"> PAGEREF _Toc9812 \h </w:instrText>
      </w:r>
      <w:r>
        <w:rPr>
          <w:rStyle w:val="46"/>
        </w:rPr>
        <w:fldChar w:fldCharType="separate"/>
      </w:r>
      <w:r>
        <w:rPr>
          <w:rStyle w:val="46"/>
        </w:rPr>
        <w:t>20</w:t>
      </w:r>
      <w:r>
        <w:rPr>
          <w:rStyle w:val="46"/>
        </w:rPr>
        <w:fldChar w:fldCharType="end"/>
      </w:r>
    </w:p>
    <w:p w14:paraId="36DA7121">
      <w:pPr>
        <w:pStyle w:val="32"/>
        <w:tabs>
          <w:tab w:val="right" w:leader="dot" w:pos="10205"/>
          <w:tab w:val="clear" w:pos="9781"/>
        </w:tabs>
        <w:rPr>
          <w:rStyle w:val="46"/>
        </w:rPr>
      </w:pPr>
      <w:r>
        <w:rPr>
          <w:rStyle w:val="46"/>
          <w:rFonts w:hint="default"/>
          <w:lang w:val="en-US" w:eastAsia="zh-CN"/>
        </w:rPr>
        <w:t xml:space="preserve">Figure 12 </w:t>
      </w:r>
      <w:r>
        <w:rPr>
          <w:rStyle w:val="46"/>
          <w:rFonts w:hint="eastAsia"/>
          <w:lang w:val="en-US" w:eastAsia="zh-CN"/>
        </w:rPr>
        <w:t>Plot of Colour and Luminous Intensity Versus Horizontal Angle of Red and Green Sectors</w:t>
      </w:r>
      <w:r>
        <w:rPr>
          <w:rStyle w:val="46"/>
        </w:rPr>
        <w:tab/>
      </w:r>
      <w:r>
        <w:rPr>
          <w:rStyle w:val="46"/>
        </w:rPr>
        <w:fldChar w:fldCharType="begin"/>
      </w:r>
      <w:r>
        <w:rPr>
          <w:rStyle w:val="46"/>
        </w:rPr>
        <w:instrText xml:space="preserve"> PAGEREF _Toc6542 \h </w:instrText>
      </w:r>
      <w:r>
        <w:rPr>
          <w:rStyle w:val="46"/>
        </w:rPr>
        <w:fldChar w:fldCharType="separate"/>
      </w:r>
      <w:r>
        <w:rPr>
          <w:rStyle w:val="46"/>
        </w:rPr>
        <w:t>21</w:t>
      </w:r>
      <w:r>
        <w:rPr>
          <w:rStyle w:val="46"/>
        </w:rPr>
        <w:fldChar w:fldCharType="end"/>
      </w:r>
    </w:p>
    <w:p w14:paraId="5C8A4442">
      <w:pPr>
        <w:pStyle w:val="32"/>
        <w:tabs>
          <w:tab w:val="right" w:leader="dot" w:pos="10205"/>
          <w:tab w:val="clear" w:pos="9781"/>
        </w:tabs>
        <w:rPr>
          <w:rStyle w:val="46"/>
        </w:rPr>
      </w:pPr>
      <w:r>
        <w:rPr>
          <w:rStyle w:val="46"/>
          <w:rFonts w:hint="default"/>
          <w:lang w:val="en-US" w:eastAsia="zh-CN"/>
        </w:rPr>
        <w:t xml:space="preserve">Figure 13 </w:t>
      </w:r>
      <w:r>
        <w:rPr>
          <w:rStyle w:val="46"/>
          <w:rFonts w:hint="eastAsia"/>
          <w:lang w:val="en-US" w:eastAsia="zh-CN"/>
        </w:rPr>
        <w:t>Plot of Colour and Luminous Intensity Versus Horizontal Angle of Red and Green Sectors</w:t>
      </w:r>
      <w:r>
        <w:rPr>
          <w:rStyle w:val="46"/>
        </w:rPr>
        <w:tab/>
      </w:r>
      <w:r>
        <w:rPr>
          <w:rStyle w:val="46"/>
        </w:rPr>
        <w:fldChar w:fldCharType="begin"/>
      </w:r>
      <w:r>
        <w:rPr>
          <w:rStyle w:val="46"/>
        </w:rPr>
        <w:instrText xml:space="preserve"> PAGEREF _Toc30959 \h </w:instrText>
      </w:r>
      <w:r>
        <w:rPr>
          <w:rStyle w:val="46"/>
        </w:rPr>
        <w:fldChar w:fldCharType="separate"/>
      </w:r>
      <w:r>
        <w:rPr>
          <w:rStyle w:val="46"/>
        </w:rPr>
        <w:t>22</w:t>
      </w:r>
      <w:r>
        <w:rPr>
          <w:rStyle w:val="46"/>
        </w:rPr>
        <w:fldChar w:fldCharType="end"/>
      </w:r>
    </w:p>
    <w:p w14:paraId="596E4C85">
      <w:pPr>
        <w:pStyle w:val="32"/>
        <w:tabs>
          <w:tab w:val="right" w:leader="dot" w:pos="10205"/>
          <w:tab w:val="clear" w:pos="9781"/>
        </w:tabs>
        <w:rPr>
          <w:rStyle w:val="46"/>
        </w:rPr>
      </w:pPr>
      <w:r>
        <w:rPr>
          <w:rStyle w:val="46"/>
          <w:rFonts w:hint="default"/>
          <w:lang w:val="en-US" w:eastAsia="zh-CN"/>
        </w:rPr>
        <w:t xml:space="preserve">Figure 14 </w:t>
      </w:r>
      <w:r>
        <w:rPr>
          <w:rStyle w:val="46"/>
          <w:rFonts w:hint="eastAsia"/>
          <w:lang w:val="en-US" w:eastAsia="zh-CN"/>
        </w:rPr>
        <w:t>Plot of Colour and Luminous Intensity Versus Horizontal Angle of Red and Green Sectors</w:t>
      </w:r>
      <w:r>
        <w:rPr>
          <w:rStyle w:val="46"/>
        </w:rPr>
        <w:tab/>
      </w:r>
      <w:r>
        <w:rPr>
          <w:rStyle w:val="46"/>
        </w:rPr>
        <w:fldChar w:fldCharType="begin"/>
      </w:r>
      <w:r>
        <w:rPr>
          <w:rStyle w:val="46"/>
        </w:rPr>
        <w:instrText xml:space="preserve"> PAGEREF _Toc10511 \h </w:instrText>
      </w:r>
      <w:r>
        <w:rPr>
          <w:rStyle w:val="46"/>
        </w:rPr>
        <w:fldChar w:fldCharType="separate"/>
      </w:r>
      <w:r>
        <w:rPr>
          <w:rStyle w:val="46"/>
        </w:rPr>
        <w:t>22</w:t>
      </w:r>
      <w:r>
        <w:rPr>
          <w:rStyle w:val="46"/>
        </w:rPr>
        <w:fldChar w:fldCharType="end"/>
      </w:r>
    </w:p>
    <w:p w14:paraId="0C567025">
      <w:pPr>
        <w:pStyle w:val="4"/>
        <w:suppressAutoHyphens/>
      </w:pPr>
      <w:r>
        <w:rPr>
          <w:rStyle w:val="46"/>
        </w:rPr>
        <w:fldChar w:fldCharType="end"/>
      </w:r>
    </w:p>
    <w:p w14:paraId="5A0E6ADE">
      <w:pPr>
        <w:pStyle w:val="32"/>
        <w:suppressAutoHyphens/>
      </w:pPr>
    </w:p>
    <w:p w14:paraId="0D6110FD">
      <w:pPr>
        <w:pStyle w:val="4"/>
        <w:suppressAutoHyphens/>
        <w:sectPr>
          <w:headerReference r:id="rId19" w:type="first"/>
          <w:footerReference r:id="rId20" w:type="first"/>
          <w:headerReference r:id="rId17" w:type="default"/>
          <w:headerReference r:id="rId18" w:type="even"/>
          <w:pgSz w:w="11906" w:h="16838"/>
          <w:pgMar w:top="567" w:right="794" w:bottom="567" w:left="907" w:header="850" w:footer="784" w:gutter="0"/>
          <w:cols w:space="708" w:num="1"/>
          <w:docGrid w:linePitch="360" w:charSpace="0"/>
        </w:sectPr>
      </w:pPr>
    </w:p>
    <w:p w14:paraId="4722543D">
      <w:pPr>
        <w:pStyle w:val="2"/>
        <w:numPr>
          <w:ilvl w:val="0"/>
          <w:numId w:val="19"/>
        </w:numPr>
        <w:suppressAutoHyphens/>
        <w:ind w:left="425" w:hanging="425"/>
      </w:pPr>
      <w:bookmarkStart w:id="0" w:name="_Toc1040"/>
      <w:bookmarkStart w:id="1" w:name="_Toc16818"/>
      <w:bookmarkStart w:id="2" w:name="OLE_LINK2"/>
      <w:r>
        <w:t>Introduction</w:t>
      </w:r>
      <w:bookmarkEnd w:id="0"/>
      <w:bookmarkEnd w:id="1"/>
    </w:p>
    <w:bookmarkEnd w:id="2"/>
    <w:p w14:paraId="5066CEF0">
      <w:pPr>
        <w:pStyle w:val="3"/>
        <w:rPr>
          <w:ins w:id="0" w:author="Lingyan Wang" w:date="2024-09-27T09:46:23Z"/>
        </w:rPr>
      </w:pPr>
    </w:p>
    <w:p w14:paraId="0F75F240">
      <w:pPr>
        <w:pStyle w:val="4"/>
      </w:pPr>
      <w:r>
        <w:t xml:space="preserve">This guideline </w:t>
      </w:r>
      <w:r>
        <w:rPr>
          <w:rFonts w:hint="eastAsia" w:eastAsia="宋体"/>
          <w:lang w:val="en-US" w:eastAsia="zh-CN"/>
        </w:rPr>
        <w:t xml:space="preserve">mainly concerns both photometric and </w:t>
      </w:r>
      <w:r>
        <w:rPr>
          <w:color w:val="000000" w:themeColor="text1"/>
          <w14:textFill>
            <w14:solidFill>
              <w14:schemeClr w14:val="tx1"/>
            </w14:solidFill>
          </w14:textFill>
        </w:rPr>
        <w:t>colorimetric</w:t>
      </w:r>
      <w:r>
        <w:rPr>
          <w:rFonts w:hint="eastAsia" w:eastAsia="宋体"/>
          <w:color w:val="000000" w:themeColor="text1"/>
          <w:lang w:val="en-US" w:eastAsia="zh-CN"/>
          <w14:textFill>
            <w14:solidFill>
              <w14:schemeClr w14:val="tx1"/>
            </w14:solidFill>
          </w14:textFill>
        </w:rPr>
        <w:t xml:space="preserve"> measurement of marine signal lights, which </w:t>
      </w:r>
      <w:r>
        <w:t xml:space="preserve">supports IALA Recommendation </w:t>
      </w:r>
      <w:r>
        <w:rPr>
          <w:i/>
          <w:iCs/>
        </w:rPr>
        <w:t>R0203 Definitions of Marine Signal Lights Terms of Measurements</w:t>
      </w:r>
      <w:r>
        <w:t xml:space="preserve"> </w:t>
      </w:r>
      <w:r>
        <w:fldChar w:fldCharType="begin"/>
      </w:r>
      <w:r>
        <w:instrText xml:space="preserve"> REF _Ref173566944 \r \h </w:instrText>
      </w:r>
      <w:r>
        <w:fldChar w:fldCharType="separate"/>
      </w:r>
      <w:r>
        <w:t>[1]</w:t>
      </w:r>
      <w:r>
        <w:fldChar w:fldCharType="end"/>
      </w:r>
      <w:r>
        <w:t>. The main body provides further explanations, diagrams and examples to the recommendations given in R0203. They will cover the measurements as well as both processing and presentation of results. These sections are intended for measurement operators with some experience.</w:t>
      </w:r>
    </w:p>
    <w:p w14:paraId="3B7126EC">
      <w:pPr>
        <w:pStyle w:val="4"/>
      </w:pPr>
      <w:r>
        <w:t>An appendix contains further information including introductory topics, aimed at those newer to light measurement, and more detailed topics to assist readers in obtaining accurate and precise measurements. However, it is unfeasible for a single document to transfer all knowledge and skills required. It is recommended that measurement personnel complete dedicated training courses and read additional material.</w:t>
      </w:r>
    </w:p>
    <w:p w14:paraId="26049743">
      <w:pPr>
        <w:pStyle w:val="4"/>
        <w:rPr>
          <w:rFonts w:hint="eastAsia" w:eastAsia="宋体" w:cstheme="minorBidi"/>
          <w:i w:val="0"/>
          <w:iCs w:val="0"/>
          <w:caps w:val="0"/>
          <w:color w:val="000000" w:themeColor="text1"/>
          <w:spacing w:val="0"/>
          <w:sz w:val="22"/>
          <w:szCs w:val="22"/>
          <w:shd w:val="clear"/>
          <w:lang w:val="en-US" w:eastAsia="zh-CN"/>
          <w14:textFill>
            <w14:solidFill>
              <w14:schemeClr w14:val="tx1"/>
            </w14:solidFill>
          </w14:textFill>
        </w:rPr>
      </w:pPr>
      <w:r>
        <w:rPr>
          <w:rFonts w:hint="eastAsia" w:eastAsia="宋体"/>
          <w:lang w:val="en-US" w:eastAsia="zh-CN"/>
        </w:rPr>
        <w:t xml:space="preserve">Most of the AtoN light measurement are carried out in the laboratory, where the measurement is much precise than that in the field, so this guideline mainly introduce the laboratory measurement. For the measurement in field, different states may use different methods and </w:t>
      </w:r>
      <w:r>
        <w:rPr>
          <w:rFonts w:hint="eastAsia" w:eastAsia="宋体"/>
          <w:lang w:val="en-US" w:eastAsia="zh-CN"/>
        </w:rPr>
        <w:fldChar w:fldCharType="begin"/>
      </w:r>
      <w:r>
        <w:rPr>
          <w:rFonts w:hint="eastAsia" w:eastAsia="宋体"/>
          <w:lang w:val="en-US" w:eastAsia="zh-CN"/>
        </w:rPr>
        <w:instrText xml:space="preserve"> REF _Ref31461 \n \h </w:instrText>
      </w:r>
      <w:r>
        <w:rPr>
          <w:rFonts w:hint="eastAsia" w:eastAsia="宋体"/>
          <w:lang w:val="en-US" w:eastAsia="zh-CN"/>
        </w:rPr>
        <w:fldChar w:fldCharType="separate"/>
      </w:r>
      <w:r>
        <w:rPr>
          <w:rFonts w:hint="eastAsia" w:eastAsia="宋体"/>
          <w:lang w:val="en-US" w:eastAsia="zh-CN"/>
        </w:rPr>
        <w:t>APPENDIX 1</w:t>
      </w:r>
      <w:r>
        <w:rPr>
          <w:rFonts w:hint="eastAsia" w:eastAsia="宋体"/>
          <w:lang w:val="en-US" w:eastAsia="zh-CN"/>
        </w:rPr>
        <w:fldChar w:fldCharType="end"/>
      </w:r>
      <w:r>
        <w:rPr>
          <w:rFonts w:hint="eastAsia" w:eastAsia="宋体"/>
          <w:lang w:val="en-US" w:eastAsia="zh-CN"/>
        </w:rPr>
        <w:t xml:space="preserve"> </w:t>
      </w:r>
      <w:r>
        <w:rPr>
          <w:rFonts w:hint="eastAsia" w:eastAsia="宋体"/>
          <w:lang w:val="en-US" w:eastAsia="zh-CN"/>
        </w:rPr>
        <w:fldChar w:fldCharType="begin"/>
      </w:r>
      <w:r>
        <w:rPr>
          <w:rFonts w:hint="eastAsia" w:eastAsia="宋体"/>
          <w:lang w:val="en-US" w:eastAsia="zh-CN"/>
        </w:rPr>
        <w:instrText xml:space="preserve"> REF _Ref31523 \n \h </w:instrText>
      </w:r>
      <w:r>
        <w:rPr>
          <w:rFonts w:hint="eastAsia" w:eastAsia="宋体"/>
          <w:lang w:val="en-US" w:eastAsia="zh-CN"/>
        </w:rPr>
        <w:fldChar w:fldCharType="separate"/>
      </w:r>
      <w:r>
        <w:rPr>
          <w:rFonts w:hint="eastAsia" w:eastAsia="宋体"/>
          <w:lang w:val="en-US" w:eastAsia="zh-CN"/>
        </w:rPr>
        <w:t>6</w:t>
      </w:r>
      <w:r>
        <w:rPr>
          <w:rFonts w:hint="eastAsia" w:eastAsia="宋体"/>
          <w:lang w:val="en-US" w:eastAsia="zh-CN"/>
        </w:rPr>
        <w:fldChar w:fldCharType="end"/>
      </w:r>
      <w:r>
        <w:rPr>
          <w:rFonts w:hint="eastAsia" w:eastAsia="宋体"/>
          <w:lang w:val="en-US" w:eastAsia="zh-CN"/>
        </w:rPr>
        <w:t xml:space="preserve"> </w:t>
      </w:r>
      <w:r>
        <w:rPr>
          <w:rFonts w:hint="eastAsia" w:eastAsia="宋体" w:cstheme="minorBidi"/>
          <w:color w:val="000000" w:themeColor="text1"/>
          <w:kern w:val="0"/>
          <w:sz w:val="22"/>
          <w:lang w:val="en-US" w:eastAsia="zh-CN"/>
          <w14:textFill>
            <w14:solidFill>
              <w14:schemeClr w14:val="tx1"/>
            </w14:solidFill>
          </w14:textFill>
        </w:rPr>
        <w:t xml:space="preserve">provides three methods based on different </w:t>
      </w:r>
      <w:r>
        <w:rPr>
          <w:rFonts w:asciiTheme="minorHAnsi" w:hAnsiTheme="minorHAnsi" w:eastAsiaTheme="minorHAnsi" w:cstheme="minorBidi"/>
          <w:i w:val="0"/>
          <w:iCs w:val="0"/>
          <w:caps w:val="0"/>
          <w:color w:val="000000" w:themeColor="text1"/>
          <w:spacing w:val="0"/>
          <w:sz w:val="22"/>
          <w:szCs w:val="22"/>
          <w:shd w:val="clear"/>
          <w14:textFill>
            <w14:solidFill>
              <w14:schemeClr w14:val="tx1"/>
            </w14:solidFill>
          </w14:textFill>
        </w:rPr>
        <w:t>technological approaches</w:t>
      </w:r>
      <w:r>
        <w:rPr>
          <w:rFonts w:hint="eastAsia" w:eastAsia="宋体" w:cstheme="minorBidi"/>
          <w:i w:val="0"/>
          <w:iCs w:val="0"/>
          <w:caps w:val="0"/>
          <w:color w:val="000000" w:themeColor="text1"/>
          <w:spacing w:val="0"/>
          <w:sz w:val="22"/>
          <w:szCs w:val="22"/>
          <w:shd w:val="clear"/>
          <w:lang w:val="en-US" w:eastAsia="zh-CN"/>
          <w14:textFill>
            <w14:solidFill>
              <w14:schemeClr w14:val="tx1"/>
            </w14:solidFill>
          </w14:textFill>
        </w:rPr>
        <w:t>.</w:t>
      </w:r>
    </w:p>
    <w:p w14:paraId="63693FD1">
      <w:pPr>
        <w:pStyle w:val="2"/>
        <w:numPr>
          <w:ilvl w:val="0"/>
          <w:numId w:val="19"/>
        </w:numPr>
        <w:ind w:left="425" w:hanging="425"/>
      </w:pPr>
      <w:bookmarkStart w:id="3" w:name="_Toc25801"/>
      <w:bookmarkStart w:id="4" w:name="_Toc10048"/>
      <w:r>
        <w:rPr>
          <w:rFonts w:hint="eastAsia"/>
          <w:lang w:val="en-US" w:eastAsia="zh-CN"/>
        </w:rPr>
        <w:t>Standard measurement conditions</w:t>
      </w:r>
      <w:bookmarkEnd w:id="3"/>
      <w:bookmarkEnd w:id="4"/>
    </w:p>
    <w:p w14:paraId="022EE05B">
      <w:pPr>
        <w:pStyle w:val="3"/>
      </w:pPr>
    </w:p>
    <w:p w14:paraId="6D3A2F47">
      <w:pPr>
        <w:pStyle w:val="5"/>
        <w:numPr>
          <w:ilvl w:val="1"/>
          <w:numId w:val="19"/>
        </w:numPr>
        <w:ind w:left="567" w:hanging="567"/>
      </w:pPr>
      <w:bookmarkStart w:id="5" w:name="_Toc18033"/>
      <w:bookmarkStart w:id="6" w:name="_Ref2036"/>
      <w:bookmarkStart w:id="7" w:name="_Toc32176"/>
      <w:r>
        <w:rPr>
          <w:rFonts w:hint="eastAsia"/>
          <w:lang w:val="en-US" w:eastAsia="zh-CN"/>
        </w:rPr>
        <w:t>measurement geometry</w:t>
      </w:r>
      <w:bookmarkEnd w:id="5"/>
      <w:bookmarkEnd w:id="6"/>
      <w:bookmarkEnd w:id="7"/>
    </w:p>
    <w:p w14:paraId="04DD7554">
      <w:pPr>
        <w:pStyle w:val="6"/>
      </w:pPr>
    </w:p>
    <w:p w14:paraId="6F6483AB">
      <w:pPr>
        <w:pStyle w:val="4"/>
      </w:pPr>
      <w:r>
        <w:t xml:space="preserve">R0203 recommends an X-Y coordinate system. This system is illustrated in </w:t>
      </w:r>
      <w:r>
        <w:fldChar w:fldCharType="begin"/>
      </w:r>
      <w:r>
        <w:instrText xml:space="preserve"> REF _Ref174185923 \r \h </w:instrText>
      </w:r>
      <w:r>
        <w:fldChar w:fldCharType="separate"/>
      </w:r>
      <w:r>
        <w:t>Figure 1</w:t>
      </w:r>
      <w:r>
        <w:fldChar w:fldCharType="end"/>
      </w:r>
      <w:r>
        <w:t>. The system has the following characteristics:</w:t>
      </w:r>
    </w:p>
    <w:p w14:paraId="33F8D73A">
      <w:pPr>
        <w:pStyle w:val="63"/>
        <w:bidi w:val="0"/>
        <w:ind w:left="726" w:leftChars="0" w:hanging="363" w:firstLineChars="0"/>
      </w:pPr>
      <w:r>
        <w:rPr>
          <w:lang w:val="en-GB" w:eastAsia="en-US"/>
        </w:rPr>
        <w:t>The coordin</w:t>
      </w:r>
      <w:r>
        <w:t>ates at the datum position are X = 0° and Y = 0°</w:t>
      </w:r>
      <w:r>
        <w:rPr>
          <w:rFonts w:hint="eastAsia"/>
          <w:lang w:val="en-US" w:eastAsia="zh-CN"/>
        </w:rPr>
        <w:t>.</w:t>
      </w:r>
    </w:p>
    <w:p w14:paraId="42060A60">
      <w:pPr>
        <w:pStyle w:val="63"/>
        <w:bidi w:val="0"/>
        <w:ind w:left="726" w:leftChars="0" w:hanging="363" w:firstLineChars="0"/>
      </w:pPr>
      <w:r>
        <w:t>The X coordinate is the rotation of the DUT about a vertical axis.</w:t>
      </w:r>
    </w:p>
    <w:p w14:paraId="06C5C66D">
      <w:pPr>
        <w:pStyle w:val="64"/>
        <w:bidi w:val="0"/>
        <w:ind w:left="1088" w:leftChars="0" w:hanging="362" w:firstLineChars="0"/>
        <w:rPr>
          <w:lang w:val="en-GB" w:eastAsia="en-US"/>
        </w:rPr>
      </w:pPr>
      <w:r>
        <w:rPr>
          <w:lang w:val="en-GB" w:eastAsia="en-US"/>
        </w:rPr>
        <w:t>Rotating the DUT clockwise increases the value of X up to a maximum of 180°.</w:t>
      </w:r>
    </w:p>
    <w:p w14:paraId="54F34CB1">
      <w:pPr>
        <w:pStyle w:val="64"/>
        <w:bidi w:val="0"/>
        <w:ind w:left="1088" w:leftChars="0" w:hanging="362" w:firstLineChars="0"/>
      </w:pPr>
      <w:r>
        <w:rPr>
          <w:lang w:val="en-GB" w:eastAsia="en-US"/>
        </w:rPr>
        <w:t>Rotating the DUT anticlockwise decreases the value of X down to a minimum of -180°.</w:t>
      </w:r>
    </w:p>
    <w:p w14:paraId="30B074EB">
      <w:pPr>
        <w:pStyle w:val="64"/>
        <w:bidi w:val="0"/>
        <w:ind w:left="1088" w:leftChars="0" w:hanging="362" w:firstLineChars="0"/>
        <w:rPr>
          <w:lang w:val="en-GB" w:eastAsia="en-US"/>
        </w:rPr>
      </w:pPr>
      <w:r>
        <w:rPr>
          <w:lang w:val="en-GB" w:eastAsia="en-US"/>
        </w:rPr>
        <w:t>The X angle is often referred to as the “horizontal” or “azimuth” angle since the rotation occurs in the horizontal plane.</w:t>
      </w:r>
    </w:p>
    <w:p w14:paraId="46E619C4">
      <w:pPr>
        <w:pStyle w:val="63"/>
        <w:bidi w:val="0"/>
      </w:pPr>
      <w:r>
        <w:t xml:space="preserve">The Y coordinate is the rotation of the DUT about a horizontal axis that is perpendicular to the measurement path. Viewing with the measurement sensor to the right of the DUT as in </w:t>
      </w:r>
      <w:r>
        <w:fldChar w:fldCharType="begin"/>
      </w:r>
      <w:r>
        <w:instrText xml:space="preserve"> REF _Ref174185923 \r \h </w:instrText>
      </w:r>
      <w:r>
        <w:fldChar w:fldCharType="separate"/>
      </w:r>
      <w:r>
        <w:t>Figure 1</w:t>
      </w:r>
      <w:r>
        <w:fldChar w:fldCharType="end"/>
      </w:r>
      <w:r>
        <w:t>:</w:t>
      </w:r>
    </w:p>
    <w:p w14:paraId="2695A35B">
      <w:pPr>
        <w:pStyle w:val="64"/>
        <w:bidi w:val="0"/>
      </w:pPr>
      <w:r>
        <w:t>Rotating the DUT clockwise increases the value of Y up to a maximum of 180°.</w:t>
      </w:r>
    </w:p>
    <w:p w14:paraId="40FE39AF">
      <w:pPr>
        <w:pStyle w:val="64"/>
        <w:bidi w:val="0"/>
      </w:pPr>
      <w:r>
        <w:t>Rotating the DUT anticlockwise decreases the value of Y down to a minimum of -180°.</w:t>
      </w:r>
    </w:p>
    <w:p w14:paraId="6A65FCB6">
      <w:pPr>
        <w:pStyle w:val="64"/>
        <w:bidi w:val="0"/>
      </w:pPr>
      <w:r>
        <w:t>The Y angle is often referred to as the “vertical” or “elevation” angle since the rotation occurs in the vertical plane.</w:t>
      </w:r>
    </w:p>
    <w:p w14:paraId="6BA38546">
      <w:pPr>
        <w:pStyle w:val="63"/>
        <w:bidi w:val="0"/>
      </w:pPr>
      <w:r>
        <w:t>The axis of rotation and measurement path should intersect. The centre of the DUT should be positioned at this intersection.</w:t>
      </w:r>
    </w:p>
    <w:p w14:paraId="41E7D063">
      <w:pPr>
        <w:pStyle w:val="4"/>
        <w:ind w:left="720"/>
        <w:jc w:val="center"/>
      </w:pPr>
      <w:commentRangeStart w:id="0"/>
      <w:r>
        <w:drawing>
          <wp:inline distT="0" distB="0" distL="0" distR="0">
            <wp:extent cx="4135120" cy="5759450"/>
            <wp:effectExtent l="6985" t="0" r="5715" b="5715"/>
            <wp:docPr id="199274803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748037"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l="3810" t="1884" r="4173" b="2014"/>
                    <a:stretch>
                      <a:fillRect/>
                    </a:stretch>
                  </pic:blipFill>
                  <pic:spPr>
                    <a:xfrm rot="16200000">
                      <a:off x="0" y="0"/>
                      <a:ext cx="4135459" cy="5760000"/>
                    </a:xfrm>
                    <a:prstGeom prst="rect">
                      <a:avLst/>
                    </a:prstGeom>
                    <a:noFill/>
                    <a:ln>
                      <a:noFill/>
                    </a:ln>
                  </pic:spPr>
                </pic:pic>
              </a:graphicData>
            </a:graphic>
          </wp:inline>
        </w:drawing>
      </w:r>
      <w:commentRangeEnd w:id="0"/>
      <w:r>
        <w:rPr>
          <w:rStyle w:val="47"/>
        </w:rPr>
        <w:commentReference w:id="0"/>
      </w:r>
    </w:p>
    <w:p w14:paraId="40E969DD">
      <w:pPr>
        <w:pStyle w:val="112"/>
      </w:pPr>
      <w:r>
        <w:t xml:space="preserve"> </w:t>
      </w:r>
      <w:bookmarkStart w:id="8" w:name="_Toc10458"/>
      <w:bookmarkStart w:id="9" w:name="_Ref174185923"/>
      <w:r>
        <w:t>X-Y Coordinate System</w:t>
      </w:r>
      <w:bookmarkEnd w:id="8"/>
      <w:bookmarkEnd w:id="9"/>
    </w:p>
    <w:p w14:paraId="4990732C">
      <w:pPr>
        <w:pStyle w:val="5"/>
        <w:numPr>
          <w:ilvl w:val="1"/>
          <w:numId w:val="19"/>
        </w:numPr>
        <w:ind w:left="567" w:hanging="567"/>
      </w:pPr>
      <w:bookmarkStart w:id="10" w:name="_Toc6849"/>
      <w:bookmarkStart w:id="11" w:name="_Toc10778"/>
      <w:r>
        <w:rPr>
          <w:rFonts w:hint="eastAsia"/>
          <w:lang w:val="en-US" w:eastAsia="zh-CN"/>
        </w:rPr>
        <w:t>Ambient conditions</w:t>
      </w:r>
      <w:bookmarkEnd w:id="10"/>
      <w:bookmarkEnd w:id="11"/>
    </w:p>
    <w:p w14:paraId="01CAFEB5">
      <w:pPr>
        <w:pStyle w:val="6"/>
      </w:pPr>
      <w:bookmarkStart w:id="12" w:name="_Toc2217"/>
    </w:p>
    <w:p w14:paraId="3BA8045B">
      <w:pPr>
        <w:pStyle w:val="4"/>
        <w:rPr>
          <w:rFonts w:hint="eastAsia"/>
        </w:rPr>
      </w:pPr>
      <w:r>
        <w:rPr>
          <w:rFonts w:hint="eastAsia"/>
        </w:rPr>
        <w:t xml:space="preserve">Ambient conditions for indoor measurements  maintain a relative humidity of 10 % to 65% . For LED light sources, the  ambient temperature should be stabilized at 25.0 °C ±1.2°C ; for other types of light sources, it should be stabilized at 25.0 ° C ±3.0° C . There is no interference such as smoke, dust, water vapor, mechanical vibration, electromagnetic and light that affect the test accuracy. The laboratory should be in a dark room environment, and the walls in the dark room should be painted with matte black paint. The test equipment, baffles and other test accessories should be non-reflective. Measurements should be made in still air with a </w:t>
      </w:r>
      <w:r>
        <w:rPr>
          <w:rFonts w:hint="eastAsia" w:eastAsia="宋体"/>
          <w:lang w:val="en-US" w:eastAsia="zh-CN"/>
        </w:rPr>
        <w:t>tolerance interval</w:t>
      </w:r>
      <w:r>
        <w:rPr>
          <w:rFonts w:hint="eastAsia"/>
        </w:rPr>
        <w:t xml:space="preserve"> of 0 m/s to 0.25 m/s .</w:t>
      </w:r>
    </w:p>
    <w:p w14:paraId="24550B69">
      <w:pPr>
        <w:pStyle w:val="4"/>
        <w:rPr>
          <w:rFonts w:hint="eastAsia"/>
        </w:rPr>
      </w:pPr>
      <w:r>
        <w:rPr>
          <w:rFonts w:hint="eastAsia"/>
        </w:rPr>
        <w:t xml:space="preserve">If the above temperature conditions cannot be met, it is recommended to use a "service conversion factor" to correct the results for measurements outside the acceptable ambient temperature range. If the client specifies a declared ambient temperature for the </w:t>
      </w:r>
      <w:r>
        <w:rPr>
          <w:rFonts w:hint="eastAsia" w:eastAsia="宋体"/>
          <w:lang w:val="en-US" w:eastAsia="zh-CN"/>
        </w:rPr>
        <w:t>DUT</w:t>
      </w:r>
      <w:r>
        <w:rPr>
          <w:rFonts w:hint="eastAsia"/>
        </w:rPr>
        <w:t xml:space="preserve"> other than 25.0°C, unless the measurement was made at that specified temperature, the measurement at 25.0°C sh</w:t>
      </w:r>
      <w:r>
        <w:rPr>
          <w:rFonts w:hint="eastAsia" w:eastAsia="宋体"/>
          <w:lang w:val="en-US" w:eastAsia="zh-CN"/>
        </w:rPr>
        <w:t>ould</w:t>
      </w:r>
      <w:r>
        <w:rPr>
          <w:rFonts w:hint="eastAsia"/>
        </w:rPr>
        <w:t xml:space="preserve"> first be reported, and then a service conversion factor sh</w:t>
      </w:r>
      <w:r>
        <w:rPr>
          <w:rFonts w:hint="eastAsia" w:eastAsia="宋体"/>
          <w:lang w:val="en-US" w:eastAsia="zh-CN"/>
        </w:rPr>
        <w:t>ould</w:t>
      </w:r>
      <w:r>
        <w:rPr>
          <w:rFonts w:hint="eastAsia"/>
        </w:rPr>
        <w:t xml:space="preserve"> be established to convert the measured value at 25.0°C to the value at the specified ambient temperature. The service conversion factor can be obtained by measuring the ratio of the total luminous flux (or light intensity or brightness in a fixed direction) of the</w:t>
      </w:r>
      <w:r>
        <w:rPr>
          <w:rFonts w:hint="eastAsia" w:eastAsia="宋体"/>
          <w:lang w:val="en-US" w:eastAsia="zh-CN"/>
        </w:rPr>
        <w:t xml:space="preserve"> DUT</w:t>
      </w:r>
      <w:r>
        <w:rPr>
          <w:rFonts w:hint="eastAsia"/>
        </w:rPr>
        <w:t xml:space="preserve"> in a temperature-controlled box or a temperature-controlled measurement system (such as a temperature-controlled integrating sphere), and report the service conversion factor separately. If the service conversion factor cannot be experimentally determined by itself, performance curves can also be obtained from the LED manufacturer and adjusted in this way. </w:t>
      </w:r>
      <w:r>
        <w:rPr>
          <w:rFonts w:hint="eastAsia"/>
        </w:rPr>
        <w:fldChar w:fldCharType="begin"/>
      </w:r>
      <w:r>
        <w:rPr>
          <w:rFonts w:hint="eastAsia"/>
        </w:rPr>
        <w:instrText xml:space="preserve"> REF _Ref32176 \n \h </w:instrText>
      </w:r>
      <w:r>
        <w:rPr>
          <w:rFonts w:hint="eastAsia"/>
        </w:rPr>
        <w:fldChar w:fldCharType="separate"/>
      </w:r>
      <w:r>
        <w:rPr>
          <w:rFonts w:hint="eastAsia"/>
        </w:rPr>
        <w:t>Figure 2</w:t>
      </w:r>
      <w:r>
        <w:rPr>
          <w:rFonts w:hint="eastAsia"/>
        </w:rPr>
        <w:fldChar w:fldCharType="end"/>
      </w:r>
      <w:r>
        <w:rPr>
          <w:rFonts w:hint="eastAsia" w:eastAsia="宋体"/>
          <w:lang w:val="en-US" w:eastAsia="zh-CN"/>
        </w:rPr>
        <w:t xml:space="preserve"> and </w:t>
      </w:r>
      <w:r>
        <w:rPr>
          <w:rFonts w:hint="eastAsia" w:eastAsia="宋体"/>
          <w:lang w:val="en-US" w:eastAsia="zh-CN"/>
        </w:rPr>
        <w:fldChar w:fldCharType="begin"/>
      </w:r>
      <w:r>
        <w:rPr>
          <w:rFonts w:hint="eastAsia" w:eastAsia="宋体"/>
          <w:lang w:val="en-US" w:eastAsia="zh-CN"/>
        </w:rPr>
        <w:instrText xml:space="preserve"> REF _Ref26002 \n \h </w:instrText>
      </w:r>
      <w:r>
        <w:rPr>
          <w:rFonts w:hint="eastAsia" w:eastAsia="宋体"/>
          <w:lang w:val="en-US" w:eastAsia="zh-CN"/>
        </w:rPr>
        <w:fldChar w:fldCharType="separate"/>
      </w:r>
      <w:r>
        <w:rPr>
          <w:rFonts w:hint="eastAsia" w:eastAsia="宋体"/>
          <w:lang w:val="en-US" w:eastAsia="zh-CN"/>
        </w:rPr>
        <w:t>Figure 3</w:t>
      </w:r>
      <w:r>
        <w:rPr>
          <w:rFonts w:hint="eastAsia" w:eastAsia="宋体"/>
          <w:lang w:val="en-US" w:eastAsia="zh-CN"/>
        </w:rPr>
        <w:fldChar w:fldCharType="end"/>
      </w:r>
      <w:r>
        <w:rPr>
          <w:rFonts w:hint="eastAsia"/>
        </w:rPr>
        <w:t xml:space="preserve"> below </w:t>
      </w:r>
      <w:r>
        <w:rPr>
          <w:rFonts w:hint="eastAsia" w:eastAsia="宋体"/>
          <w:lang w:val="en-US" w:eastAsia="zh-CN"/>
        </w:rPr>
        <w:t xml:space="preserve">are </w:t>
      </w:r>
      <w:r>
        <w:rPr>
          <w:rFonts w:hint="eastAsia"/>
        </w:rPr>
        <w:t>example</w:t>
      </w:r>
      <w:r>
        <w:rPr>
          <w:rFonts w:hint="eastAsia" w:eastAsia="宋体"/>
          <w:lang w:val="en-US" w:eastAsia="zh-CN"/>
        </w:rPr>
        <w:t>s</w:t>
      </w:r>
      <w:r>
        <w:rPr>
          <w:rFonts w:hint="eastAsia"/>
        </w:rPr>
        <w:t xml:space="preserve"> performance graph.</w:t>
      </w:r>
    </w:p>
    <w:p w14:paraId="18880DB3">
      <w:pPr>
        <w:pStyle w:val="4"/>
        <w:jc w:val="center"/>
      </w:pPr>
      <w:r>
        <w:drawing>
          <wp:inline distT="0" distB="0" distL="114300" distR="114300">
            <wp:extent cx="2947670" cy="1397000"/>
            <wp:effectExtent l="0" t="0" r="5080" b="12700"/>
            <wp:docPr id="10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7"/>
                    <pic:cNvPicPr>
                      <a:picLocks noChangeAspect="1"/>
                    </pic:cNvPicPr>
                  </pic:nvPicPr>
                  <pic:blipFill>
                    <a:blip r:embed="rId28"/>
                    <a:stretch>
                      <a:fillRect/>
                    </a:stretch>
                  </pic:blipFill>
                  <pic:spPr>
                    <a:xfrm>
                      <a:off x="0" y="0"/>
                      <a:ext cx="2947670" cy="1397000"/>
                    </a:xfrm>
                    <a:prstGeom prst="rect">
                      <a:avLst/>
                    </a:prstGeom>
                  </pic:spPr>
                </pic:pic>
              </a:graphicData>
            </a:graphic>
          </wp:inline>
        </w:drawing>
      </w:r>
      <w:r>
        <w:rPr>
          <w:rFonts w:hint="eastAsia" w:eastAsia="宋体"/>
          <w:lang w:val="en-US" w:eastAsia="zh-CN"/>
        </w:rPr>
        <w:t xml:space="preserve">    </w:t>
      </w:r>
      <w:r>
        <w:drawing>
          <wp:inline distT="0" distB="0" distL="114300" distR="114300">
            <wp:extent cx="2623820" cy="1407160"/>
            <wp:effectExtent l="0" t="0" r="5080" b="2540"/>
            <wp:docPr id="10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5"/>
                    <pic:cNvPicPr>
                      <a:picLocks noChangeAspect="1"/>
                    </pic:cNvPicPr>
                  </pic:nvPicPr>
                  <pic:blipFill>
                    <a:blip r:embed="rId29"/>
                    <a:stretch>
                      <a:fillRect/>
                    </a:stretch>
                  </pic:blipFill>
                  <pic:spPr>
                    <a:xfrm>
                      <a:off x="0" y="0"/>
                      <a:ext cx="2623820" cy="1407160"/>
                    </a:xfrm>
                    <a:prstGeom prst="rect">
                      <a:avLst/>
                    </a:prstGeom>
                  </pic:spPr>
                </pic:pic>
              </a:graphicData>
            </a:graphic>
          </wp:inline>
        </w:drawing>
      </w:r>
    </w:p>
    <w:p w14:paraId="3970A145">
      <w:pPr>
        <w:pStyle w:val="112"/>
        <w:rPr>
          <w:rFonts w:hint="default"/>
          <w:lang w:val="en-GB"/>
        </w:rPr>
      </w:pPr>
      <w:bookmarkStart w:id="13" w:name="_Ref32176"/>
      <w:r>
        <w:rPr>
          <w:rFonts w:hint="default" w:asciiTheme="minorHAnsi" w:hAnsiTheme="minorHAnsi" w:eastAsiaTheme="minorHAnsi" w:cstheme="minorBidi"/>
          <w:b w:val="0"/>
          <w:color w:val="000000" w:themeColor="text1"/>
          <w:sz w:val="22"/>
          <w:szCs w:val="22"/>
          <w:u w:val="none"/>
          <w:lang w:val="en-GB" w:eastAsia="en-US" w:bidi="ar-SA"/>
          <w14:textFill>
            <w14:solidFill>
              <w14:schemeClr w14:val="tx1"/>
            </w14:solidFill>
          </w14:textFill>
        </w:rPr>
        <w:t xml:space="preserve"> </w:t>
      </w:r>
      <w:bookmarkStart w:id="14" w:name="_Toc28047"/>
      <w:r>
        <w:rPr>
          <w:rFonts w:hint="eastAsia"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Example of</w:t>
      </w:r>
      <w:r>
        <w:rPr>
          <w:rFonts w:hint="eastAsia" w:cstheme="minorBidi"/>
          <w:b w:val="0"/>
          <w:color w:val="000000" w:themeColor="text1"/>
          <w:sz w:val="22"/>
          <w:szCs w:val="22"/>
          <w:u w:val="none"/>
          <w:lang w:val="en-US" w:eastAsia="zh-CN" w:bidi="ar-SA"/>
          <w14:textFill>
            <w14:solidFill>
              <w14:schemeClr w14:val="tx1"/>
            </w14:solidFill>
          </w14:textFill>
        </w:rPr>
        <w:t xml:space="preserve"> luminous</w:t>
      </w:r>
      <w:r>
        <w:rPr>
          <w:rFonts w:hint="eastAsia"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 xml:space="preserve"> flux</w:t>
      </w:r>
      <w:r>
        <w:rPr>
          <w:rFonts w:hint="eastAsia" w:cstheme="minorBidi"/>
          <w:b w:val="0"/>
          <w:color w:val="000000" w:themeColor="text1"/>
          <w:sz w:val="22"/>
          <w:szCs w:val="22"/>
          <w:u w:val="none"/>
          <w:lang w:val="en-US" w:eastAsia="zh-CN" w:bidi="ar-SA"/>
          <w14:textFill>
            <w14:solidFill>
              <w14:schemeClr w14:val="tx1"/>
            </w14:solidFill>
          </w14:textFill>
        </w:rPr>
        <w:t xml:space="preserve"> and CCT</w:t>
      </w:r>
      <w:r>
        <w:rPr>
          <w:rFonts w:hint="eastAsia"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 xml:space="preserve"> variations with temperature</w:t>
      </w:r>
      <w:r>
        <w:rPr>
          <w:rFonts w:hint="eastAsia" w:cstheme="minorBidi"/>
          <w:b w:val="0"/>
          <w:color w:val="000000" w:themeColor="text1"/>
          <w:sz w:val="22"/>
          <w:szCs w:val="22"/>
          <w:u w:val="none"/>
          <w:lang w:val="en-US" w:eastAsia="zh-CN" w:bidi="ar-SA"/>
          <w14:textFill>
            <w14:solidFill>
              <w14:schemeClr w14:val="tx1"/>
            </w14:solidFill>
          </w14:textFill>
        </w:rPr>
        <w:t xml:space="preserve"> of white</w:t>
      </w:r>
      <w:r>
        <w:rPr>
          <w:rFonts w:hint="eastAsia"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 xml:space="preserve"> LED </w:t>
      </w:r>
      <w:r>
        <w:rPr>
          <w:rFonts w:hint="eastAsia" w:cstheme="minorBidi"/>
          <w:b w:val="0"/>
          <w:color w:val="000000" w:themeColor="text1"/>
          <w:sz w:val="22"/>
          <w:szCs w:val="22"/>
          <w:u w:val="none"/>
          <w:lang w:val="en-US" w:eastAsia="zh-CN" w:bidi="ar-SA"/>
          <w14:textFill>
            <w14:solidFill>
              <w14:schemeClr w14:val="tx1"/>
            </w14:solidFill>
          </w14:textFill>
        </w:rPr>
        <w:t>with different power</w:t>
      </w:r>
      <w:bookmarkEnd w:id="13"/>
      <w:bookmarkEnd w:id="14"/>
    </w:p>
    <w:p w14:paraId="4FFF910D">
      <w:pPr>
        <w:widowControl/>
        <w:spacing w:line="216" w:lineRule="atLeast"/>
        <w:jc w:val="center"/>
      </w:pPr>
      <w:r>
        <w:drawing>
          <wp:inline distT="0" distB="0" distL="114300" distR="114300">
            <wp:extent cx="2838450" cy="1487170"/>
            <wp:effectExtent l="0" t="0" r="0" b="17780"/>
            <wp:docPr id="10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6"/>
                    <pic:cNvPicPr>
                      <a:picLocks noChangeAspect="1"/>
                    </pic:cNvPicPr>
                  </pic:nvPicPr>
                  <pic:blipFill>
                    <a:blip r:embed="rId30"/>
                    <a:stretch>
                      <a:fillRect/>
                    </a:stretch>
                  </pic:blipFill>
                  <pic:spPr>
                    <a:xfrm>
                      <a:off x="0" y="0"/>
                      <a:ext cx="2838450" cy="1487170"/>
                    </a:xfrm>
                    <a:prstGeom prst="rect">
                      <a:avLst/>
                    </a:prstGeom>
                  </pic:spPr>
                </pic:pic>
              </a:graphicData>
            </a:graphic>
          </wp:inline>
        </w:drawing>
      </w:r>
      <w:r>
        <w:rPr>
          <w:rFonts w:hint="eastAsia" w:eastAsia="宋体"/>
          <w:lang w:val="en-US" w:eastAsia="zh-CN"/>
        </w:rPr>
        <w:t xml:space="preserve">    </w:t>
      </w:r>
      <w:r>
        <w:drawing>
          <wp:inline distT="0" distB="0" distL="114300" distR="114300">
            <wp:extent cx="2936875" cy="1523365"/>
            <wp:effectExtent l="0" t="0" r="15875" b="635"/>
            <wp:docPr id="10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5"/>
                    <pic:cNvPicPr>
                      <a:picLocks noChangeAspect="1"/>
                    </pic:cNvPicPr>
                  </pic:nvPicPr>
                  <pic:blipFill>
                    <a:blip r:embed="rId31"/>
                    <a:stretch>
                      <a:fillRect/>
                    </a:stretch>
                  </pic:blipFill>
                  <pic:spPr>
                    <a:xfrm>
                      <a:off x="0" y="0"/>
                      <a:ext cx="2936875" cy="1523365"/>
                    </a:xfrm>
                    <a:prstGeom prst="rect">
                      <a:avLst/>
                    </a:prstGeom>
                  </pic:spPr>
                </pic:pic>
              </a:graphicData>
            </a:graphic>
          </wp:inline>
        </w:drawing>
      </w:r>
    </w:p>
    <w:p w14:paraId="6C6DB1F9">
      <w:pPr>
        <w:pStyle w:val="112"/>
      </w:pPr>
      <w:bookmarkStart w:id="15" w:name="_Ref26002"/>
      <w:r>
        <w:rPr>
          <w:rFonts w:hint="default" w:asciiTheme="minorHAnsi" w:hAnsiTheme="minorHAnsi" w:eastAsiaTheme="minorHAnsi" w:cstheme="minorBidi"/>
          <w:b w:val="0"/>
          <w:color w:val="000000" w:themeColor="text1"/>
          <w:sz w:val="22"/>
          <w:szCs w:val="22"/>
          <w:u w:val="none"/>
          <w:lang w:val="en-GB" w:eastAsia="en-US" w:bidi="ar-SA"/>
          <w14:textFill>
            <w14:solidFill>
              <w14:schemeClr w14:val="tx1"/>
            </w14:solidFill>
          </w14:textFill>
        </w:rPr>
        <w:t xml:space="preserve"> </w:t>
      </w:r>
      <w:bookmarkStart w:id="16" w:name="_Toc14225"/>
      <w:r>
        <w:rPr>
          <w:rFonts w:hint="eastAsia"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 xml:space="preserve">Example of </w:t>
      </w:r>
      <w:r>
        <w:rPr>
          <w:rFonts w:hint="eastAsia" w:cstheme="minorBidi"/>
          <w:b w:val="0"/>
          <w:color w:val="000000" w:themeColor="text1"/>
          <w:sz w:val="22"/>
          <w:szCs w:val="22"/>
          <w:u w:val="none"/>
          <w:lang w:val="en-US" w:eastAsia="zh-CN" w:bidi="ar-SA"/>
          <w14:textFill>
            <w14:solidFill>
              <w14:schemeClr w14:val="tx1"/>
            </w14:solidFill>
          </w14:textFill>
        </w:rPr>
        <w:t>photometric</w:t>
      </w:r>
      <w:r>
        <w:rPr>
          <w:rFonts w:hint="eastAsia"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 xml:space="preserve"> variations with temperature of </w:t>
      </w:r>
      <w:r>
        <w:rPr>
          <w:rFonts w:hint="eastAsia" w:cstheme="minorBidi"/>
          <w:b w:val="0"/>
          <w:color w:val="000000" w:themeColor="text1"/>
          <w:sz w:val="22"/>
          <w:szCs w:val="22"/>
          <w:u w:val="none"/>
          <w:lang w:val="en-US" w:eastAsia="zh-CN" w:bidi="ar-SA"/>
          <w14:textFill>
            <w14:solidFill>
              <w14:schemeClr w14:val="tx1"/>
            </w14:solidFill>
          </w14:textFill>
        </w:rPr>
        <w:t>monochrome</w:t>
      </w:r>
      <w:r>
        <w:rPr>
          <w:rFonts w:hint="eastAsia"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 xml:space="preserve"> LED</w:t>
      </w:r>
      <w:bookmarkEnd w:id="15"/>
      <w:bookmarkEnd w:id="16"/>
    </w:p>
    <w:p w14:paraId="02A8874D">
      <w:pPr>
        <w:pStyle w:val="4"/>
        <w:rPr>
          <w:rFonts w:hint="eastAsia"/>
        </w:rPr>
      </w:pPr>
      <w:r>
        <w:rPr>
          <w:rFonts w:hint="eastAsia"/>
        </w:rPr>
        <w:t>When applying these graphs, it must be assumed that the change in luminous flux is linear with the range of the dependent variable and that the junction temperature varies directly with the ambient temperature. But that may not be the case, especially given the flickering lights at sea. On average, however, the service conversion factor based on the data sheet may be sufficient.</w:t>
      </w:r>
    </w:p>
    <w:p w14:paraId="26268012">
      <w:pPr>
        <w:pStyle w:val="4"/>
        <w:rPr>
          <w:rFonts w:hint="eastAsia"/>
        </w:rPr>
      </w:pPr>
      <w:r>
        <w:rPr>
          <w:rFonts w:hint="eastAsia"/>
        </w:rPr>
        <w:t>In the case of outdoor measurements, the temperature and relative humidity should be noted at the time of the measurement.  Any significant changes in ambient conditions during the measurement should be recorded.</w:t>
      </w:r>
    </w:p>
    <w:p w14:paraId="011EE7DB">
      <w:pPr>
        <w:pStyle w:val="5"/>
        <w:numPr>
          <w:ilvl w:val="1"/>
          <w:numId w:val="19"/>
        </w:numPr>
        <w:ind w:left="567" w:hanging="567"/>
      </w:pPr>
      <w:bookmarkStart w:id="17" w:name="_Ref32076"/>
      <w:bookmarkStart w:id="18" w:name="_Toc25558"/>
      <w:r>
        <w:rPr>
          <w:rFonts w:hint="eastAsia"/>
          <w:lang w:val="en-US" w:eastAsia="zh-CN"/>
        </w:rPr>
        <w:t>POWER SUPPLY CONDITIONS</w:t>
      </w:r>
      <w:bookmarkEnd w:id="12"/>
      <w:bookmarkEnd w:id="17"/>
      <w:bookmarkEnd w:id="18"/>
    </w:p>
    <w:p w14:paraId="0D7A950E">
      <w:pPr>
        <w:pStyle w:val="6"/>
      </w:pPr>
      <w:bookmarkStart w:id="19" w:name="_Toc13721"/>
    </w:p>
    <w:p w14:paraId="49BC49A1">
      <w:pPr>
        <w:pStyle w:val="4"/>
        <w:rPr>
          <w:rFonts w:hint="eastAsia"/>
        </w:rPr>
      </w:pPr>
      <w:r>
        <w:rPr>
          <w:rFonts w:hint="eastAsia"/>
        </w:rPr>
        <w:t>For tests involving equipment powered by a dc power supply, the output voltage and/or current should be maintained within ± 0.2% or better, unless otherwise specified by the person requesting the measurement.  When output voltage is controlled, the voltage should be monitored as close to the light source as possible.  Ripple voltage should not exceed 0.4% of the DC output voltage.</w:t>
      </w:r>
    </w:p>
    <w:p w14:paraId="3A4D15B3">
      <w:pPr>
        <w:pStyle w:val="4"/>
        <w:rPr>
          <w:rFonts w:hint="eastAsia"/>
        </w:rPr>
      </w:pPr>
      <w:r>
        <w:rPr>
          <w:rFonts w:hint="eastAsia"/>
        </w:rPr>
        <w:t>For tests involving equipment powered by an external ac power supply, the output RMS voltage or current should be maintained within ± 0.4%. If the rated value is within a range, the middle value shall be taken.  The AC power supply should have a specified frequency (50  Hz if there is no special instruction) sinusoidal voltage waveform.  The RMS summation of the harmonic components, caused by departures from a true sinusoidal waveform, should not exceed 3% of the RMS value of the fundamental frequency.  Readjustment of the output voltage may be required during measurements if adequate stabilization is not achieved.</w:t>
      </w:r>
    </w:p>
    <w:p w14:paraId="18E14020">
      <w:pPr>
        <w:pStyle w:val="4"/>
        <w:rPr>
          <w:rFonts w:hint="default" w:eastAsia="宋体"/>
          <w:lang w:val="en-US" w:eastAsia="zh-CN"/>
        </w:rPr>
      </w:pPr>
      <w:r>
        <w:rPr>
          <w:rFonts w:hint="eastAsia" w:eastAsia="宋体"/>
          <w:lang w:val="en-US" w:eastAsia="zh-CN"/>
        </w:rPr>
        <w:t>The test voltage should be measured at the supply terminals of the DUT, not at the output terminals of power supply, to avoid errors due to voltage drop by the cables and connectors.</w:t>
      </w:r>
    </w:p>
    <w:p w14:paraId="301E6B2F">
      <w:pPr>
        <w:pStyle w:val="2"/>
        <w:numPr>
          <w:ilvl w:val="0"/>
          <w:numId w:val="19"/>
        </w:numPr>
        <w:ind w:left="425" w:hanging="425"/>
      </w:pPr>
      <w:bookmarkStart w:id="20" w:name="_Toc25460"/>
      <w:r>
        <w:rPr>
          <w:rFonts w:hint="eastAsia"/>
          <w:lang w:val="en-US" w:eastAsia="zh-CN"/>
        </w:rPr>
        <w:t>Measurement preparation</w:t>
      </w:r>
      <w:bookmarkEnd w:id="19"/>
      <w:bookmarkEnd w:id="20"/>
    </w:p>
    <w:p w14:paraId="7FFAB7BB">
      <w:pPr>
        <w:pStyle w:val="3"/>
      </w:pPr>
    </w:p>
    <w:p w14:paraId="55D902DE">
      <w:pPr>
        <w:pStyle w:val="5"/>
        <w:numPr>
          <w:ilvl w:val="1"/>
          <w:numId w:val="19"/>
        </w:numPr>
        <w:ind w:left="567" w:hanging="567"/>
      </w:pPr>
      <w:bookmarkStart w:id="21" w:name="_Toc22495"/>
      <w:bookmarkStart w:id="22" w:name="_Toc3382"/>
      <w:r>
        <w:rPr>
          <w:rFonts w:hint="eastAsia"/>
          <w:lang w:val="en-US" w:eastAsia="zh-CN"/>
        </w:rPr>
        <w:t>Mounting</w:t>
      </w:r>
      <w:bookmarkEnd w:id="21"/>
      <w:bookmarkEnd w:id="22"/>
    </w:p>
    <w:p w14:paraId="677E69CF">
      <w:pPr>
        <w:pStyle w:val="6"/>
      </w:pPr>
    </w:p>
    <w:p w14:paraId="1D42D952">
      <w:pPr>
        <w:pStyle w:val="4"/>
        <w:rPr>
          <w:rFonts w:hint="eastAsia" w:eastAsia="宋体"/>
          <w:color w:val="000000" w:themeColor="text1"/>
          <w:lang w:val="en-US" w:eastAsia="zh-CN"/>
          <w14:textFill>
            <w14:solidFill>
              <w14:schemeClr w14:val="tx1"/>
            </w14:solidFill>
          </w14:textFill>
        </w:rPr>
      </w:pPr>
      <w:r>
        <w:rPr>
          <w:rFonts w:hint="eastAsia" w:eastAsia="宋体"/>
          <w:lang w:val="en-US" w:eastAsia="zh-CN"/>
        </w:rPr>
        <w:t xml:space="preserve">The DUT should be installed on the goniometer and aligned with the measurement direction. </w:t>
      </w:r>
      <w:commentRangeStart w:id="1"/>
      <w:r>
        <w:rPr>
          <w:rFonts w:hint="eastAsia" w:eastAsia="宋体"/>
          <w:lang w:val="en-US" w:eastAsia="zh-CN"/>
        </w:rPr>
        <w:t>The</w:t>
      </w:r>
      <w:r>
        <w:rPr>
          <w:color w:val="000000" w:themeColor="text1"/>
          <w14:textFill>
            <w14:solidFill>
              <w14:schemeClr w14:val="tx1"/>
            </w14:solidFill>
          </w14:textFill>
        </w:rPr>
        <w:t xml:space="preserve"> datum point should be identified on the perimeter of the </w:t>
      </w:r>
      <w:r>
        <w:rPr>
          <w:rFonts w:hint="eastAsia" w:eastAsia="宋体"/>
          <w:color w:val="000000" w:themeColor="text1"/>
          <w:lang w:val="en-US" w:eastAsia="zh-CN"/>
          <w14:textFill>
            <w14:solidFill>
              <w14:schemeClr w14:val="tx1"/>
            </w14:solidFill>
          </w14:textFill>
        </w:rPr>
        <w:t xml:space="preserve">DUT </w:t>
      </w:r>
      <w:r>
        <w:rPr>
          <w:color w:val="000000" w:themeColor="text1"/>
          <w14:textFill>
            <w14:solidFill>
              <w14:schemeClr w14:val="tx1"/>
            </w14:solidFill>
          </w14:textFill>
        </w:rPr>
        <w:t xml:space="preserve">such that it clearly defines a direction </w:t>
      </w:r>
      <w:r>
        <w:rPr>
          <w:rFonts w:hint="eastAsia" w:eastAsia="宋体"/>
          <w:color w:val="000000" w:themeColor="text1"/>
          <w:lang w:val="en-US" w:eastAsia="zh-CN"/>
          <w14:textFill>
            <w14:solidFill>
              <w14:schemeClr w14:val="tx1"/>
            </w14:solidFill>
          </w14:textFill>
        </w:rPr>
        <w:t>in the</w:t>
      </w:r>
      <w:r>
        <w:rPr>
          <w:color w:val="000000" w:themeColor="text1"/>
          <w14:textFill>
            <w14:solidFill>
              <w14:schemeClr w14:val="tx1"/>
            </w14:solidFill>
          </w14:textFill>
        </w:rPr>
        <w:t xml:space="preserve"> horizon</w:t>
      </w:r>
      <w:r>
        <w:rPr>
          <w:rFonts w:hint="eastAsia" w:eastAsia="宋体"/>
          <w:color w:val="000000" w:themeColor="text1"/>
          <w:lang w:val="en-US" w:eastAsia="zh-CN"/>
          <w14:textFill>
            <w14:solidFill>
              <w14:schemeClr w14:val="tx1"/>
            </w14:solidFill>
          </w14:textFill>
        </w:rPr>
        <w:t>tal plane</w:t>
      </w:r>
      <w:r>
        <w:rPr>
          <w:color w:val="000000" w:themeColor="text1"/>
          <w14:textFill>
            <w14:solidFill>
              <w14:schemeClr w14:val="tx1"/>
            </w14:solidFill>
          </w14:textFill>
        </w:rPr>
        <w:t>. This may be a manufacturer’s mark or one put there by the testing laboratory</w:t>
      </w:r>
      <w:r>
        <w:rPr>
          <w:rFonts w:hint="eastAsia" w:eastAsia="宋体"/>
          <w:color w:val="000000" w:themeColor="text1"/>
          <w:lang w:val="en-US" w:eastAsia="zh-CN"/>
          <w14:textFill>
            <w14:solidFill>
              <w14:schemeClr w14:val="tx1"/>
            </w14:solidFill>
          </w14:textFill>
        </w:rPr>
        <w:t>.</w:t>
      </w:r>
      <w:commentRangeEnd w:id="1"/>
      <w:r>
        <w:commentReference w:id="1"/>
      </w:r>
      <w:r>
        <w:rPr>
          <w:rFonts w:hint="eastAsia" w:eastAsia="宋体"/>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Where possible, the height of the goniometer table should be adjustable so that both the horizontal and vertical axes of the optic may be aligned with the rotational axes of the goniometer.  If this is not possible, due to the design constraints of the goniometer table, the errors in measurement distance caused by tilting the table should be corrected or included in the uncertainty budget</w:t>
      </w:r>
      <w:r>
        <w:rPr>
          <w:rFonts w:hint="eastAsia" w:eastAsia="宋体"/>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The centre of the detector aperture should lie along the line normal to the rotational axes of the goniometer.  The alignment process and its associated uncertainty should be part of the documented laboratory procedure.  Since the angle of incidence is always close to zero, there is no need to carry out cosine correction</w:t>
      </w:r>
      <w:r>
        <w:rPr>
          <w:rFonts w:hint="eastAsia" w:eastAsia="宋体"/>
          <w:color w:val="000000" w:themeColor="text1"/>
          <w:lang w:val="en-US" w:eastAsia="zh-CN"/>
          <w14:textFill>
            <w14:solidFill>
              <w14:schemeClr w14:val="tx1"/>
            </w14:solidFill>
          </w14:textFill>
        </w:rPr>
        <w:t>.</w:t>
      </w:r>
    </w:p>
    <w:p w14:paraId="3741A80D">
      <w:pPr>
        <w:pStyle w:val="4"/>
        <w:rPr>
          <w:rFonts w:hint="eastAsia" w:eastAsia="宋体" w:cstheme="minorBidi"/>
          <w:color w:val="000000" w:themeColor="text1"/>
          <w:kern w:val="0"/>
          <w:sz w:val="22"/>
          <w:lang w:val="en-US" w:eastAsia="zh-CN"/>
          <w14:textFill>
            <w14:solidFill>
              <w14:schemeClr w14:val="tx1"/>
            </w14:solidFill>
          </w14:textFill>
        </w:rPr>
      </w:pPr>
      <w:r>
        <w:rPr>
          <w:rFonts w:hint="default" w:asciiTheme="minorHAnsi" w:hAnsiTheme="minorHAnsi" w:eastAsiaTheme="minorHAnsi" w:cstheme="minorBidi"/>
          <w:color w:val="000000" w:themeColor="text1"/>
          <w:kern w:val="0"/>
          <w:sz w:val="22"/>
          <w:lang w:val="en-GB"/>
          <w14:textFill>
            <w14:solidFill>
              <w14:schemeClr w14:val="tx1"/>
            </w14:solidFill>
          </w14:textFill>
        </w:rPr>
        <w:t>As shown in the figure below,</w:t>
      </w:r>
      <w:r>
        <w:rPr>
          <w:rFonts w:hint="default" w:asciiTheme="minorHAnsi" w:hAnsiTheme="minorHAnsi" w:eastAsiaTheme="minorHAnsi" w:cstheme="minorBidi"/>
          <w:color w:val="000000" w:themeColor="text1"/>
          <w:kern w:val="0"/>
          <w:sz w:val="22"/>
          <w:lang w:val="en-US" w:eastAsia="zh-CN"/>
          <w14:textFill>
            <w14:solidFill>
              <w14:schemeClr w14:val="tx1"/>
            </w14:solidFill>
          </w14:textFill>
        </w:rPr>
        <w:t xml:space="preserve"> </w:t>
      </w:r>
      <w:r>
        <w:rPr>
          <w:rFonts w:hint="default" w:asciiTheme="minorHAnsi" w:hAnsiTheme="minorHAnsi" w:eastAsiaTheme="minorHAnsi"/>
          <w:color w:val="000000" w:themeColor="text1"/>
          <w:lang w:val="en-US" w:eastAsia="zh-CN"/>
          <w14:textFill>
            <w14:solidFill>
              <w14:schemeClr w14:val="tx1"/>
            </w14:solidFill>
          </w14:textFill>
        </w:rPr>
        <w:t>t</w:t>
      </w:r>
      <w:r>
        <w:rPr>
          <w:rFonts w:hint="default" w:asciiTheme="minorHAnsi" w:hAnsiTheme="minorHAnsi" w:eastAsiaTheme="minorHAnsi"/>
          <w:color w:val="000000" w:themeColor="text1"/>
          <w14:textFill>
            <w14:solidFill>
              <w14:schemeClr w14:val="tx1"/>
            </w14:solidFill>
          </w14:textFill>
        </w:rPr>
        <w:t xml:space="preserve">he </w:t>
      </w:r>
      <w:r>
        <w:rPr>
          <w:rFonts w:hint="eastAsia"/>
          <w:color w:val="000000" w:themeColor="text1"/>
          <w:lang w:val="en-US" w:eastAsia="zh-CN"/>
          <w14:textFill>
            <w14:solidFill>
              <w14:schemeClr w14:val="tx1"/>
            </w14:solidFill>
          </w14:textFill>
        </w:rPr>
        <w:t>DUT</w:t>
      </w:r>
      <w:r>
        <w:rPr>
          <w:rFonts w:hint="default" w:asciiTheme="minorHAnsi" w:hAnsiTheme="minorHAnsi" w:eastAsiaTheme="minorHAnsi"/>
          <w:color w:val="000000" w:themeColor="text1"/>
          <w14:textFill>
            <w14:solidFill>
              <w14:schemeClr w14:val="tx1"/>
            </w14:solidFill>
          </w14:textFill>
        </w:rPr>
        <w:t xml:space="preserve"> is installed on the rotating workbench</w:t>
      </w:r>
      <w:r>
        <w:rPr>
          <w:rFonts w:hint="default" w:asciiTheme="minorHAnsi" w:hAnsiTheme="minorHAnsi" w:eastAsiaTheme="minorHAnsi"/>
          <w:color w:val="000000" w:themeColor="text1"/>
          <w:lang w:val="en-US" w:eastAsia="zh-CN"/>
          <w14:textFill>
            <w14:solidFill>
              <w14:schemeClr w14:val="tx1"/>
            </w14:solidFill>
          </w14:textFill>
        </w:rPr>
        <w:t xml:space="preserve"> to make sure </w:t>
      </w:r>
      <w:r>
        <w:rPr>
          <w:rFonts w:hint="eastAsia"/>
          <w:color w:val="000000" w:themeColor="text1"/>
          <w:lang w:val="en-US" w:eastAsia="zh-CN"/>
          <w14:textFill>
            <w14:solidFill>
              <w14:schemeClr w14:val="tx1"/>
            </w14:solidFill>
          </w14:textFill>
        </w:rPr>
        <w:t xml:space="preserve">its </w:t>
      </w:r>
      <w:r>
        <w:rPr>
          <w:rFonts w:hint="default" w:asciiTheme="minorHAnsi" w:hAnsiTheme="minorHAnsi" w:eastAsiaTheme="minorHAnsi"/>
          <w:color w:val="000000" w:themeColor="text1"/>
          <w:lang w:val="en-US" w:eastAsia="zh-CN"/>
          <w14:textFill>
            <w14:solidFill>
              <w14:schemeClr w14:val="tx1"/>
            </w14:solidFill>
          </w14:textFill>
        </w:rPr>
        <w:t>reference</w:t>
      </w:r>
      <w:r>
        <w:rPr>
          <w:rFonts w:hint="default" w:asciiTheme="minorHAnsi" w:hAnsiTheme="minorHAnsi" w:eastAsiaTheme="minorHAnsi"/>
          <w:color w:val="000000" w:themeColor="text1"/>
          <w14:textFill>
            <w14:solidFill>
              <w14:schemeClr w14:val="tx1"/>
            </w14:solidFill>
          </w14:textFill>
        </w:rPr>
        <w:t xml:space="preserve"> center of coincides with the rotating </w:t>
      </w:r>
      <w:r>
        <w:rPr>
          <w:rFonts w:hint="eastAsia" w:eastAsia="宋体"/>
          <w:color w:val="000000" w:themeColor="text1"/>
          <w:lang w:val="en-US" w:eastAsia="zh-CN"/>
          <w14:textFill>
            <w14:solidFill>
              <w14:schemeClr w14:val="tx1"/>
            </w14:solidFill>
          </w14:textFill>
        </w:rPr>
        <w:t>axis</w:t>
      </w:r>
      <w:r>
        <w:rPr>
          <w:rFonts w:hint="default" w:asciiTheme="minorHAnsi" w:hAnsiTheme="minorHAnsi" w:eastAsiaTheme="minorHAnsi"/>
          <w:color w:val="000000" w:themeColor="text1"/>
          <w14:textFill>
            <w14:solidFill>
              <w14:schemeClr w14:val="tx1"/>
            </w14:solidFill>
          </w14:textFill>
        </w:rPr>
        <w:t xml:space="preserve"> of the</w:t>
      </w:r>
      <w:r>
        <w:rPr>
          <w:rFonts w:hint="eastAsia" w:eastAsia="宋体"/>
          <w:color w:val="000000" w:themeColor="text1"/>
          <w:lang w:val="en-US" w:eastAsia="zh-CN"/>
          <w14:textFill>
            <w14:solidFill>
              <w14:schemeClr w14:val="tx1"/>
            </w14:solidFill>
          </w14:textFill>
        </w:rPr>
        <w:t xml:space="preserve"> </w:t>
      </w:r>
      <w:r>
        <w:rPr>
          <w:rFonts w:hint="default" w:asciiTheme="minorHAnsi" w:hAnsiTheme="minorHAnsi" w:eastAsiaTheme="minorHAnsi"/>
          <w:color w:val="000000" w:themeColor="text1"/>
          <w14:textFill>
            <w14:solidFill>
              <w14:schemeClr w14:val="tx1"/>
            </w14:solidFill>
          </w14:textFill>
        </w:rPr>
        <w:t>workbench. In addition, it sh</w:t>
      </w:r>
      <w:r>
        <w:rPr>
          <w:rFonts w:hint="eastAsia" w:eastAsia="宋体"/>
          <w:color w:val="000000" w:themeColor="text1"/>
          <w:lang w:val="en-US" w:eastAsia="zh-CN"/>
          <w14:textFill>
            <w14:solidFill>
              <w14:schemeClr w14:val="tx1"/>
            </w14:solidFill>
          </w14:textFill>
        </w:rPr>
        <w:t>ould</w:t>
      </w:r>
      <w:r>
        <w:rPr>
          <w:rFonts w:hint="default" w:asciiTheme="minorHAnsi" w:hAnsiTheme="minorHAnsi" w:eastAsiaTheme="minorHAnsi"/>
          <w:color w:val="000000" w:themeColor="text1"/>
          <w14:textFill>
            <w14:solidFill>
              <w14:schemeClr w14:val="tx1"/>
            </w14:solidFill>
          </w14:textFill>
        </w:rPr>
        <w:t xml:space="preserve"> be ensured that the </w:t>
      </w:r>
      <w:r>
        <w:rPr>
          <w:rFonts w:hint="eastAsia" w:eastAsia="宋体"/>
          <w:color w:val="000000" w:themeColor="text1"/>
          <w:lang w:val="en-US" w:eastAsia="zh-CN"/>
          <w14:textFill>
            <w14:solidFill>
              <w14:schemeClr w14:val="tx1"/>
            </w14:solidFill>
          </w14:textFill>
        </w:rPr>
        <w:t>detector</w:t>
      </w:r>
      <w:r>
        <w:rPr>
          <w:rFonts w:hint="default" w:asciiTheme="minorHAnsi" w:hAnsiTheme="minorHAnsi" w:eastAsiaTheme="minorHAnsi"/>
          <w:color w:val="000000" w:themeColor="text1"/>
          <w14:textFill>
            <w14:solidFill>
              <w14:schemeClr w14:val="tx1"/>
            </w14:solidFill>
          </w14:textFill>
        </w:rPr>
        <w:t xml:space="preserve"> is at the same height as the </w:t>
      </w:r>
      <w:r>
        <w:rPr>
          <w:rFonts w:hint="default" w:asciiTheme="minorHAnsi" w:hAnsiTheme="minorHAnsi" w:eastAsiaTheme="minorHAnsi"/>
          <w:color w:val="000000" w:themeColor="text1"/>
          <w:lang w:val="en-US" w:eastAsia="zh-CN"/>
          <w14:textFill>
            <w14:solidFill>
              <w14:schemeClr w14:val="tx1"/>
            </w14:solidFill>
          </w14:textFill>
        </w:rPr>
        <w:t>reference</w:t>
      </w:r>
      <w:r>
        <w:rPr>
          <w:rFonts w:hint="default" w:asciiTheme="minorHAnsi" w:hAnsiTheme="minorHAnsi" w:eastAsiaTheme="minorHAnsi"/>
          <w:color w:val="000000" w:themeColor="text1"/>
          <w14:textFill>
            <w14:solidFill>
              <w14:schemeClr w14:val="tx1"/>
            </w14:solidFill>
          </w14:textFill>
        </w:rPr>
        <w:t xml:space="preserve"> center of the </w:t>
      </w:r>
      <w:r>
        <w:rPr>
          <w:rFonts w:hint="eastAsia"/>
          <w:color w:val="000000" w:themeColor="text1"/>
          <w:lang w:val="en-US" w:eastAsia="zh-CN"/>
          <w14:textFill>
            <w14:solidFill>
              <w14:schemeClr w14:val="tx1"/>
            </w14:solidFill>
          </w14:textFill>
        </w:rPr>
        <w:t>DUT</w:t>
      </w:r>
      <w:r>
        <w:rPr>
          <w:rFonts w:hint="default" w:asciiTheme="minorHAnsi" w:hAnsiTheme="minorHAnsi" w:eastAsiaTheme="minorHAnsi"/>
          <w:color w:val="000000" w:themeColor="text1"/>
          <w14:textFill>
            <w14:solidFill>
              <w14:schemeClr w14:val="tx1"/>
            </w14:solidFill>
          </w14:textFill>
        </w:rPr>
        <w:t>.</w:t>
      </w:r>
      <w:r>
        <w:rPr>
          <w:rFonts w:hint="default" w:asciiTheme="minorHAnsi" w:hAnsiTheme="minorHAnsi" w:eastAsiaTheme="minorHAnsi"/>
          <w:color w:val="000000" w:themeColor="text1"/>
          <w:lang w:val="en-US" w:eastAsia="zh-CN"/>
          <w14:textFill>
            <w14:solidFill>
              <w14:schemeClr w14:val="tx1"/>
            </w14:solidFill>
          </w14:textFill>
        </w:rPr>
        <w:t xml:space="preserve"> </w:t>
      </w:r>
      <w:r>
        <w:rPr>
          <w:rFonts w:hint="default" w:asciiTheme="minorHAnsi" w:hAnsiTheme="minorHAnsi" w:eastAsiaTheme="minorHAnsi" w:cstheme="minorBidi"/>
          <w:color w:val="000000" w:themeColor="text1"/>
          <w:kern w:val="0"/>
          <w:sz w:val="22"/>
          <w:lang w:val="en-GB"/>
          <w14:textFill>
            <w14:solidFill>
              <w14:schemeClr w14:val="tx1"/>
            </w14:solidFill>
          </w14:textFill>
        </w:rPr>
        <w:t xml:space="preserve">The </w:t>
      </w:r>
      <w:r>
        <w:rPr>
          <w:rFonts w:hint="default" w:asciiTheme="minorHAnsi" w:hAnsiTheme="minorHAnsi" w:eastAsiaTheme="minorHAnsi" w:cstheme="minorBidi"/>
          <w:color w:val="000000" w:themeColor="text1"/>
          <w:kern w:val="0"/>
          <w:sz w:val="22"/>
          <w:lang w:eastAsia="zh-CN"/>
          <w14:textFill>
            <w14:solidFill>
              <w14:schemeClr w14:val="tx1"/>
            </w14:solidFill>
          </w14:textFill>
        </w:rPr>
        <w:t xml:space="preserve">reference center </w:t>
      </w:r>
      <w:r>
        <w:rPr>
          <w:rFonts w:hint="default" w:asciiTheme="minorHAnsi" w:hAnsiTheme="minorHAnsi" w:eastAsiaTheme="minorHAnsi" w:cstheme="minorBidi"/>
          <w:color w:val="000000" w:themeColor="text1"/>
          <w:kern w:val="0"/>
          <w:sz w:val="22"/>
          <w14:textFill>
            <w14:solidFill>
              <w14:schemeClr w14:val="tx1"/>
            </w14:solidFill>
          </w14:textFill>
        </w:rPr>
        <w:t xml:space="preserve">of the </w:t>
      </w:r>
      <w:r>
        <w:rPr>
          <w:rFonts w:hint="eastAsia" w:eastAsia="宋体" w:cstheme="minorBidi"/>
          <w:color w:val="000000" w:themeColor="text1"/>
          <w:kern w:val="0"/>
          <w:sz w:val="22"/>
          <w:lang w:val="en-US" w:eastAsia="zh-CN"/>
          <w14:textFill>
            <w14:solidFill>
              <w14:schemeClr w14:val="tx1"/>
            </w14:solidFill>
          </w14:textFill>
        </w:rPr>
        <w:t>DUT</w:t>
      </w:r>
      <w:r>
        <w:rPr>
          <w:rFonts w:hint="default" w:asciiTheme="minorHAnsi" w:hAnsiTheme="minorHAnsi" w:eastAsiaTheme="minorHAnsi" w:cstheme="minorBidi"/>
          <w:color w:val="000000" w:themeColor="text1"/>
          <w:kern w:val="0"/>
          <w:sz w:val="22"/>
          <w14:textFill>
            <w14:solidFill>
              <w14:schemeClr w14:val="tx1"/>
            </w14:solidFill>
          </w14:textFill>
        </w:rPr>
        <w:t xml:space="preserve"> is determined by the method in </w:t>
      </w:r>
      <w:r>
        <w:rPr>
          <w:rFonts w:hint="eastAsia" w:eastAsia="宋体" w:cstheme="minorBidi"/>
          <w:color w:val="000000" w:themeColor="text1"/>
          <w:kern w:val="0"/>
          <w:sz w:val="22"/>
          <w:lang w:val="en-US" w:eastAsia="zh-CN"/>
          <w14:textFill>
            <w14:solidFill>
              <w14:schemeClr w14:val="tx1"/>
            </w14:solidFill>
          </w14:textFill>
        </w:rPr>
        <w:t>APPENDIX 1 2.1.</w:t>
      </w:r>
    </w:p>
    <w:p w14:paraId="7B46532D">
      <w:pPr>
        <w:pStyle w:val="4"/>
        <w:ind w:left="720"/>
        <w:jc w:val="center"/>
      </w:pPr>
      <w:r>
        <w:rPr>
          <w:rFonts w:hint="eastAsia"/>
        </w:rPr>
        <w:drawing>
          <wp:inline distT="0" distB="0" distL="114300" distR="114300">
            <wp:extent cx="5939790" cy="1204595"/>
            <wp:effectExtent l="0" t="0" r="3810" b="14605"/>
            <wp:docPr id="81" name="图片 81" descr="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descr="11111"/>
                    <pic:cNvPicPr>
                      <a:picLocks noChangeAspect="1"/>
                    </pic:cNvPicPr>
                  </pic:nvPicPr>
                  <pic:blipFill>
                    <a:blip r:embed="rId32" cstate="print"/>
                    <a:stretch>
                      <a:fillRect/>
                    </a:stretch>
                  </pic:blipFill>
                  <pic:spPr>
                    <a:xfrm>
                      <a:off x="0" y="0"/>
                      <a:ext cx="5939790" cy="1204595"/>
                    </a:xfrm>
                    <a:prstGeom prst="rect">
                      <a:avLst/>
                    </a:prstGeom>
                  </pic:spPr>
                </pic:pic>
              </a:graphicData>
            </a:graphic>
          </wp:inline>
        </w:drawing>
      </w:r>
    </w:p>
    <w:p w14:paraId="0C0EA6F4">
      <w:pPr>
        <w:pStyle w:val="112"/>
        <w:rPr>
          <w:rFonts w:hint="default" w:asciiTheme="minorHAnsi" w:hAnsiTheme="minorHAnsi" w:eastAsiaTheme="minorHAnsi" w:cstheme="minorBidi"/>
          <w:b w:val="0"/>
          <w:color w:val="000000" w:themeColor="text1"/>
          <w:sz w:val="22"/>
          <w:szCs w:val="22"/>
          <w:u w:val="none"/>
          <w:lang w:val="en-GB" w:eastAsia="en-US" w:bidi="ar-SA"/>
          <w14:textFill>
            <w14:solidFill>
              <w14:schemeClr w14:val="tx1"/>
            </w14:solidFill>
          </w14:textFill>
        </w:rPr>
      </w:pPr>
      <w:r>
        <w:rPr>
          <w:rFonts w:hint="default" w:asciiTheme="minorHAnsi" w:hAnsiTheme="minorHAnsi" w:eastAsiaTheme="minorHAnsi" w:cstheme="minorBidi"/>
          <w:b w:val="0"/>
          <w:color w:val="000000" w:themeColor="text1"/>
          <w:sz w:val="22"/>
          <w:szCs w:val="22"/>
          <w:u w:val="none"/>
          <w:lang w:val="en-GB" w:eastAsia="en-US" w:bidi="ar-SA"/>
          <w14:textFill>
            <w14:solidFill>
              <w14:schemeClr w14:val="tx1"/>
            </w14:solidFill>
          </w14:textFill>
        </w:rPr>
        <w:t xml:space="preserve"> </w:t>
      </w:r>
      <w:bookmarkStart w:id="23" w:name="_Toc21786"/>
      <w:r>
        <w:rPr>
          <w:rFonts w:hint="eastAsia"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 xml:space="preserve">Mounting </w:t>
      </w:r>
      <w:r>
        <w:rPr>
          <w:rFonts w:hint="eastAsia" w:cstheme="minorBidi"/>
          <w:b w:val="0"/>
          <w:color w:val="000000" w:themeColor="text1"/>
          <w:sz w:val="22"/>
          <w:szCs w:val="22"/>
          <w:u w:val="none"/>
          <w:lang w:val="en-US" w:eastAsia="zh-CN" w:bidi="ar-SA"/>
          <w14:textFill>
            <w14:solidFill>
              <w14:schemeClr w14:val="tx1"/>
            </w14:solidFill>
          </w14:textFill>
        </w:rPr>
        <w:t>d</w:t>
      </w:r>
      <w:r>
        <w:rPr>
          <w:rFonts w:hint="eastAsia"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iagram</w:t>
      </w:r>
      <w:bookmarkEnd w:id="23"/>
    </w:p>
    <w:p w14:paraId="110B5207">
      <w:pPr>
        <w:pStyle w:val="4"/>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pPr>
      <w:r>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Where:</w:t>
      </w:r>
    </w:p>
    <w:p w14:paraId="6670510E">
      <w:pPr>
        <w:pStyle w:val="4"/>
        <w:keepNext w:val="0"/>
        <w:keepLines w:val="0"/>
        <w:pageBreakBefore w:val="0"/>
        <w:widowControl/>
        <w:kinsoku/>
        <w:wordWrap/>
        <w:overflowPunct/>
        <w:topLinePunct w:val="0"/>
        <w:autoSpaceDE/>
        <w:autoSpaceDN/>
        <w:bidi w:val="0"/>
        <w:adjustRightInd/>
        <w:snapToGrid/>
        <w:ind w:left="567"/>
        <w:textAlignment w:val="auto"/>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pPr>
      <w:r>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 xml:space="preserve">1 is the </w:t>
      </w:r>
      <w:r>
        <w:rPr>
          <w:rFonts w:hint="default" w:asciiTheme="minorHAnsi" w:hAnsiTheme="minorHAnsi" w:eastAsiaTheme="minorHAnsi" w:cstheme="minorBidi"/>
          <w:b w:val="0"/>
          <w:color w:val="000000" w:themeColor="text1"/>
          <w:sz w:val="22"/>
          <w:szCs w:val="22"/>
          <w:u w:val="none"/>
          <w:lang w:val="en-GB" w:eastAsia="en-US" w:bidi="ar-SA"/>
          <w14:textFill>
            <w14:solidFill>
              <w14:schemeClr w14:val="tx1"/>
            </w14:solidFill>
          </w14:textFill>
        </w:rPr>
        <w:t>rotating workbench</w:t>
      </w:r>
      <w:r>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 xml:space="preserve"> of </w:t>
      </w:r>
      <w:r>
        <w:rPr>
          <w:rFonts w:hint="eastAsia" w:cstheme="minorBidi"/>
          <w:b w:val="0"/>
          <w:color w:val="000000" w:themeColor="text1"/>
          <w:sz w:val="22"/>
          <w:szCs w:val="22"/>
          <w:u w:val="none"/>
          <w:lang w:val="en-US" w:eastAsia="zh-CN" w:bidi="ar-SA"/>
          <w14:textFill>
            <w14:solidFill>
              <w14:schemeClr w14:val="tx1"/>
            </w14:solidFill>
          </w14:textFill>
        </w:rPr>
        <w:t>gonio</w:t>
      </w:r>
      <w:r>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photometer</w:t>
      </w:r>
      <w:r>
        <w:rPr>
          <w:rFonts w:hint="eastAsia" w:cstheme="minorBidi"/>
          <w:b w:val="0"/>
          <w:color w:val="000000" w:themeColor="text1"/>
          <w:sz w:val="22"/>
          <w:szCs w:val="22"/>
          <w:u w:val="none"/>
          <w:lang w:val="en-US" w:eastAsia="zh-CN" w:bidi="ar-SA"/>
          <w14:textFill>
            <w14:solidFill>
              <w14:schemeClr w14:val="tx1"/>
            </w14:solidFill>
          </w14:textFill>
        </w:rPr>
        <w:t>;</w:t>
      </w:r>
    </w:p>
    <w:p w14:paraId="5BC08923">
      <w:pPr>
        <w:pStyle w:val="4"/>
        <w:keepNext w:val="0"/>
        <w:keepLines w:val="0"/>
        <w:pageBreakBefore w:val="0"/>
        <w:widowControl/>
        <w:kinsoku/>
        <w:wordWrap/>
        <w:overflowPunct/>
        <w:topLinePunct w:val="0"/>
        <w:autoSpaceDE/>
        <w:autoSpaceDN/>
        <w:bidi w:val="0"/>
        <w:adjustRightInd/>
        <w:snapToGrid/>
        <w:ind w:left="567"/>
        <w:textAlignment w:val="auto"/>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pPr>
      <w:r>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2 is the p</w:t>
      </w:r>
      <w:r>
        <w:rPr>
          <w:rFonts w:hint="default" w:asciiTheme="minorHAnsi" w:hAnsiTheme="minorHAnsi" w:eastAsiaTheme="minorHAnsi" w:cstheme="minorBidi"/>
          <w:b w:val="0"/>
          <w:color w:val="000000" w:themeColor="text1"/>
          <w:sz w:val="22"/>
          <w:szCs w:val="22"/>
          <w:u w:val="none"/>
          <w:lang w:val="en-GB" w:eastAsia="en-US" w:bidi="ar-SA"/>
          <w14:textFill>
            <w14:solidFill>
              <w14:schemeClr w14:val="tx1"/>
            </w14:solidFill>
          </w14:textFill>
        </w:rPr>
        <w:t xml:space="preserve">hotometric center of </w:t>
      </w:r>
      <w:r>
        <w:rPr>
          <w:rFonts w:hint="eastAsia" w:cstheme="minorBidi"/>
          <w:b w:val="0"/>
          <w:color w:val="000000" w:themeColor="text1"/>
          <w:sz w:val="22"/>
          <w:szCs w:val="22"/>
          <w:u w:val="none"/>
          <w:lang w:val="en-US" w:eastAsia="zh-CN" w:bidi="ar-SA"/>
          <w14:textFill>
            <w14:solidFill>
              <w14:schemeClr w14:val="tx1"/>
            </w14:solidFill>
          </w14:textFill>
        </w:rPr>
        <w:t>DUT;</w:t>
      </w:r>
    </w:p>
    <w:p w14:paraId="16EE012E">
      <w:pPr>
        <w:pStyle w:val="4"/>
        <w:keepNext w:val="0"/>
        <w:keepLines w:val="0"/>
        <w:pageBreakBefore w:val="0"/>
        <w:widowControl/>
        <w:kinsoku/>
        <w:wordWrap/>
        <w:overflowPunct/>
        <w:topLinePunct w:val="0"/>
        <w:autoSpaceDE/>
        <w:autoSpaceDN/>
        <w:bidi w:val="0"/>
        <w:adjustRightInd/>
        <w:snapToGrid/>
        <w:ind w:left="567"/>
        <w:textAlignment w:val="auto"/>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pPr>
      <w:r>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 xml:space="preserve">3 is the </w:t>
      </w:r>
      <w:r>
        <w:rPr>
          <w:rFonts w:hint="eastAsia" w:cstheme="minorBidi"/>
          <w:b w:val="0"/>
          <w:color w:val="000000" w:themeColor="text1"/>
          <w:sz w:val="22"/>
          <w:szCs w:val="22"/>
          <w:u w:val="none"/>
          <w:lang w:val="en-US" w:eastAsia="zh-CN" w:bidi="ar-SA"/>
          <w14:textFill>
            <w14:solidFill>
              <w14:schemeClr w14:val="tx1"/>
            </w14:solidFill>
          </w14:textFill>
        </w:rPr>
        <w:t>DUT;</w:t>
      </w:r>
    </w:p>
    <w:p w14:paraId="3A19FA50">
      <w:pPr>
        <w:pStyle w:val="4"/>
        <w:keepNext w:val="0"/>
        <w:keepLines w:val="0"/>
        <w:pageBreakBefore w:val="0"/>
        <w:widowControl/>
        <w:kinsoku/>
        <w:wordWrap/>
        <w:overflowPunct/>
        <w:topLinePunct w:val="0"/>
        <w:autoSpaceDE/>
        <w:autoSpaceDN/>
        <w:bidi w:val="0"/>
        <w:adjustRightInd/>
        <w:snapToGrid/>
        <w:ind w:left="567"/>
        <w:textAlignment w:val="auto"/>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pPr>
      <w:r>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4 is the baffle</w:t>
      </w:r>
      <w:r>
        <w:rPr>
          <w:rFonts w:hint="eastAsia" w:cstheme="minorBidi"/>
          <w:b w:val="0"/>
          <w:color w:val="000000" w:themeColor="text1"/>
          <w:sz w:val="22"/>
          <w:szCs w:val="22"/>
          <w:u w:val="none"/>
          <w:lang w:val="en-US" w:eastAsia="zh-CN" w:bidi="ar-SA"/>
          <w14:textFill>
            <w14:solidFill>
              <w14:schemeClr w14:val="tx1"/>
            </w14:solidFill>
          </w14:textFill>
        </w:rPr>
        <w:t>;</w:t>
      </w:r>
    </w:p>
    <w:p w14:paraId="7AB0832C">
      <w:pPr>
        <w:pStyle w:val="4"/>
        <w:keepNext w:val="0"/>
        <w:keepLines w:val="0"/>
        <w:pageBreakBefore w:val="0"/>
        <w:widowControl/>
        <w:kinsoku/>
        <w:wordWrap/>
        <w:overflowPunct/>
        <w:topLinePunct w:val="0"/>
        <w:autoSpaceDE/>
        <w:autoSpaceDN/>
        <w:bidi w:val="0"/>
        <w:adjustRightInd/>
        <w:snapToGrid/>
        <w:ind w:left="567"/>
        <w:textAlignment w:val="auto"/>
        <w:rPr>
          <w:rFonts w:hint="eastAsia"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pPr>
      <w:r>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 xml:space="preserve">5 is the </w:t>
      </w:r>
      <w:r>
        <w:rPr>
          <w:rFonts w:hint="eastAsia" w:cstheme="minorBidi"/>
          <w:b w:val="0"/>
          <w:color w:val="000000" w:themeColor="text1"/>
          <w:sz w:val="22"/>
          <w:szCs w:val="22"/>
          <w:u w:val="none"/>
          <w:lang w:val="en-US" w:eastAsia="zh-CN" w:bidi="ar-SA"/>
          <w14:textFill>
            <w14:solidFill>
              <w14:schemeClr w14:val="tx1"/>
            </w14:solidFill>
          </w14:textFill>
        </w:rPr>
        <w:t>detector</w:t>
      </w:r>
      <w:r>
        <w:rPr>
          <w:rFonts w:hint="default" w:asciiTheme="minorHAnsi" w:hAnsiTheme="minorHAnsi" w:eastAsiaTheme="minorHAnsi" w:cstheme="minorBidi"/>
          <w:b w:val="0"/>
          <w:color w:val="000000" w:themeColor="text1"/>
          <w:sz w:val="22"/>
          <w:szCs w:val="22"/>
          <w:u w:val="none"/>
          <w:lang w:val="en-US" w:eastAsia="zh-CN" w:bidi="ar-SA"/>
          <w14:textFill>
            <w14:solidFill>
              <w14:schemeClr w14:val="tx1"/>
            </w14:solidFill>
          </w14:textFill>
        </w:rPr>
        <w:t>.</w:t>
      </w:r>
    </w:p>
    <w:p w14:paraId="38BDFBEE">
      <w:pPr>
        <w:pStyle w:val="4"/>
        <w:rPr>
          <w:rFonts w:hint="default" w:eastAsia="宋体"/>
          <w:color w:val="000000" w:themeColor="text1"/>
          <w:lang w:val="en-US" w:eastAsia="zh-CN"/>
          <w14:textFill>
            <w14:solidFill>
              <w14:schemeClr w14:val="tx1"/>
            </w14:solidFill>
          </w14:textFill>
        </w:rPr>
      </w:pPr>
      <w:r>
        <w:rPr>
          <w:rFonts w:hint="eastAsia" w:eastAsia="宋体"/>
          <w:color w:val="000000" w:themeColor="text1"/>
          <w:lang w:val="en-US" w:eastAsia="zh-CN"/>
          <w14:textFill>
            <w14:solidFill>
              <w14:schemeClr w14:val="tx1"/>
            </w14:solidFill>
          </w14:textFill>
        </w:rPr>
        <w:t>When using a goniophotometer and measuring the AtoN luminaire with multiple light-emitting areas that have significant separation and which don</w:t>
      </w:r>
      <w:r>
        <w:rPr>
          <w:rFonts w:hint="default" w:eastAsia="宋体"/>
          <w:color w:val="000000" w:themeColor="text1"/>
          <w:lang w:val="en-US" w:eastAsia="zh-CN"/>
          <w14:textFill>
            <w14:solidFill>
              <w14:schemeClr w14:val="tx1"/>
            </w14:solidFill>
          </w14:textFill>
        </w:rPr>
        <w:t>’</w:t>
      </w:r>
      <w:r>
        <w:rPr>
          <w:rFonts w:hint="eastAsia" w:eastAsia="宋体"/>
          <w:color w:val="000000" w:themeColor="text1"/>
          <w:lang w:val="en-US" w:eastAsia="zh-CN"/>
          <w14:textFill>
            <w14:solidFill>
              <w14:schemeClr w14:val="tx1"/>
            </w14:solidFill>
          </w14:textFill>
        </w:rPr>
        <w:t xml:space="preserve">t comply with the specifc requirement for mesurement distance in Section </w:t>
      </w:r>
      <w:r>
        <w:rPr>
          <w:rFonts w:hint="eastAsia" w:eastAsia="宋体"/>
          <w:color w:val="000000" w:themeColor="text1"/>
          <w:lang w:val="en-US" w:eastAsia="zh-CN"/>
          <w14:textFill>
            <w14:solidFill>
              <w14:schemeClr w14:val="tx1"/>
            </w14:solidFill>
          </w14:textFill>
        </w:rPr>
        <w:fldChar w:fldCharType="begin"/>
      </w:r>
      <w:r>
        <w:rPr>
          <w:rFonts w:hint="eastAsia" w:eastAsia="宋体"/>
          <w:color w:val="000000" w:themeColor="text1"/>
          <w:lang w:val="en-US" w:eastAsia="zh-CN"/>
          <w14:textFill>
            <w14:solidFill>
              <w14:schemeClr w14:val="tx1"/>
            </w14:solidFill>
          </w14:textFill>
        </w:rPr>
        <w:instrText xml:space="preserve"> REF _Ref30103 \n \h </w:instrText>
      </w:r>
      <w:r>
        <w:rPr>
          <w:rFonts w:hint="eastAsia" w:eastAsia="宋体"/>
          <w:color w:val="000000" w:themeColor="text1"/>
          <w:lang w:val="en-US" w:eastAsia="zh-CN"/>
          <w14:textFill>
            <w14:solidFill>
              <w14:schemeClr w14:val="tx1"/>
            </w14:solidFill>
          </w14:textFill>
        </w:rPr>
        <w:fldChar w:fldCharType="separate"/>
      </w:r>
      <w:r>
        <w:rPr>
          <w:rFonts w:hint="eastAsia" w:eastAsia="宋体"/>
          <w:color w:val="000000" w:themeColor="text1"/>
          <w:lang w:val="en-US" w:eastAsia="zh-CN"/>
          <w14:textFill>
            <w14:solidFill>
              <w14:schemeClr w14:val="tx1"/>
            </w14:solidFill>
          </w14:textFill>
        </w:rPr>
        <w:t>3.4</w:t>
      </w:r>
      <w:r>
        <w:rPr>
          <w:rFonts w:hint="eastAsia" w:eastAsia="宋体"/>
          <w:color w:val="000000" w:themeColor="text1"/>
          <w:lang w:val="en-US" w:eastAsia="zh-CN"/>
          <w14:textFill>
            <w14:solidFill>
              <w14:schemeClr w14:val="tx1"/>
            </w14:solidFill>
          </w14:textFill>
        </w:rPr>
        <w:fldChar w:fldCharType="end"/>
      </w:r>
      <w:r>
        <w:rPr>
          <w:rFonts w:hint="eastAsia" w:eastAsia="宋体"/>
          <w:color w:val="000000" w:themeColor="text1"/>
          <w:lang w:val="en-US" w:eastAsia="zh-CN"/>
          <w14:textFill>
            <w14:solidFill>
              <w14:schemeClr w14:val="tx1"/>
            </w14:solidFill>
          </w14:textFill>
        </w:rPr>
        <w:t xml:space="preserve">, the luminaire should be measured in several steps with each light-emitting area centred accordingly. </w:t>
      </w:r>
    </w:p>
    <w:p w14:paraId="1B6B7294">
      <w:pPr>
        <w:pStyle w:val="5"/>
        <w:numPr>
          <w:ilvl w:val="1"/>
          <w:numId w:val="19"/>
        </w:numPr>
        <w:ind w:left="567" w:hanging="567"/>
      </w:pPr>
      <w:bookmarkStart w:id="24" w:name="_Toc10896"/>
      <w:r>
        <w:rPr>
          <w:rFonts w:hint="eastAsia"/>
          <w:lang w:val="en-US" w:eastAsia="zh-CN"/>
        </w:rPr>
        <w:t>Settings</w:t>
      </w:r>
      <w:bookmarkEnd w:id="24"/>
    </w:p>
    <w:p w14:paraId="7483387C">
      <w:pPr>
        <w:pStyle w:val="6"/>
        <w:rPr>
          <w:rFonts w:hint="eastAsia"/>
          <w:lang w:val="en-US" w:eastAsia="zh-CN"/>
        </w:rPr>
      </w:pPr>
    </w:p>
    <w:p w14:paraId="33D47058">
      <w:pPr>
        <w:pStyle w:val="4"/>
        <w:rPr>
          <w:rFonts w:hint="eastAsia"/>
          <w:lang w:val="en-US" w:eastAsia="zh-CN"/>
        </w:rPr>
      </w:pPr>
      <w:r>
        <w:rPr>
          <w:rFonts w:hint="eastAsia"/>
          <w:lang w:val="en-US" w:eastAsia="zh-CN"/>
        </w:rPr>
        <w:t>The light-emitting status of the DUT should be set after the whole measurement system is mounted. For different measurment item, the light status maybe different. For example, when measuring the luminous intensity versus angle, it</w:t>
      </w:r>
      <w:r>
        <w:rPr>
          <w:rFonts w:hint="default"/>
          <w:lang w:val="en-US" w:eastAsia="zh-CN"/>
        </w:rPr>
        <w:t>’</w:t>
      </w:r>
      <w:r>
        <w:rPr>
          <w:rFonts w:hint="eastAsia"/>
          <w:lang w:val="en-US" w:eastAsia="zh-CN"/>
        </w:rPr>
        <w:t xml:space="preserve">s maybe necessary to set the DUT exhibit a fixed light. Of course, it is not ruled out that some laboratories perform the measurment in the flashing light state in which case an </w:t>
      </w:r>
      <w:del w:id="1" w:author="Administrator" w:date="2025-03-03T09:20:01Z">
        <w:r>
          <w:rPr>
            <w:rFonts w:hint="eastAsia"/>
            <w:lang w:val="en-US" w:eastAsia="zh-CN"/>
          </w:rPr>
          <w:delText>apporiate</w:delText>
        </w:r>
      </w:del>
      <w:ins w:id="2" w:author="Administrator" w:date="2025-03-03T09:20:01Z">
        <w:r>
          <w:rPr>
            <w:rFonts w:hint="eastAsia"/>
            <w:lang w:val="en-US" w:eastAsia="zh-CN"/>
          </w:rPr>
          <w:t>appropriate</w:t>
        </w:r>
      </w:ins>
      <w:r>
        <w:rPr>
          <w:rFonts w:hint="eastAsia"/>
          <w:lang w:val="en-US" w:eastAsia="zh-CN"/>
        </w:rPr>
        <w:t xml:space="preserve"> </w:t>
      </w:r>
      <w:del w:id="3" w:author="Administrator" w:date="2025-03-03T09:19:42Z">
        <w:r>
          <w:rPr>
            <w:rFonts w:hint="eastAsia"/>
            <w:lang w:val="en-US" w:eastAsia="zh-CN"/>
          </w:rPr>
          <w:delText>charater</w:delText>
        </w:r>
      </w:del>
      <w:ins w:id="4" w:author="Administrator" w:date="2025-03-03T09:19:42Z">
        <w:r>
          <w:rPr>
            <w:rFonts w:hint="eastAsia"/>
            <w:lang w:val="en-US" w:eastAsia="zh-CN"/>
          </w:rPr>
          <w:t>character</w:t>
        </w:r>
      </w:ins>
      <w:r>
        <w:rPr>
          <w:rFonts w:hint="eastAsia"/>
          <w:lang w:val="en-US" w:eastAsia="zh-CN"/>
        </w:rPr>
        <w:t xml:space="preserve"> needs to be selected for the DUT.</w:t>
      </w:r>
    </w:p>
    <w:p w14:paraId="0C6F0C92">
      <w:pPr>
        <w:pStyle w:val="4"/>
        <w:keepNext w:val="0"/>
        <w:keepLines w:val="0"/>
        <w:pageBreakBefore w:val="0"/>
        <w:widowControl/>
        <w:kinsoku/>
        <w:wordWrap/>
        <w:overflowPunct/>
        <w:topLinePunct w:val="0"/>
        <w:autoSpaceDE/>
        <w:autoSpaceDN/>
        <w:bidi w:val="0"/>
        <w:adjustRightInd/>
        <w:snapToGrid/>
        <w:textAlignment w:val="auto"/>
        <w:outlineLvl w:val="9"/>
        <w:rPr>
          <w:b/>
          <w:i/>
          <w:iCs/>
          <w:color w:val="000000" w:themeColor="text1"/>
          <w:highlight w:val="none"/>
          <w14:textFill>
            <w14:solidFill>
              <w14:schemeClr w14:val="tx1"/>
            </w14:solidFill>
          </w14:textFill>
        </w:rPr>
      </w:pPr>
      <w:r>
        <w:rPr>
          <w:b/>
          <w:i/>
          <w:iCs/>
          <w:color w:val="000000" w:themeColor="text1"/>
          <w:highlight w:val="none"/>
          <w14:textFill>
            <w14:solidFill>
              <w14:schemeClr w14:val="tx1"/>
            </w14:solidFill>
          </w14:textFill>
        </w:rPr>
        <w:t>Note:</w:t>
      </w:r>
    </w:p>
    <w:p w14:paraId="34203FB0">
      <w:pPr>
        <w:pStyle w:val="4"/>
        <w:keepNext w:val="0"/>
        <w:keepLines w:val="0"/>
        <w:pageBreakBefore w:val="0"/>
        <w:widowControl/>
        <w:kinsoku/>
        <w:wordWrap/>
        <w:overflowPunct/>
        <w:topLinePunct w:val="0"/>
        <w:autoSpaceDE/>
        <w:autoSpaceDN/>
        <w:bidi w:val="0"/>
        <w:adjustRightInd/>
        <w:snapToGrid/>
        <w:textAlignment w:val="auto"/>
        <w:outlineLvl w:val="9"/>
        <w:rPr>
          <w:i/>
          <w:color w:val="000000" w:themeColor="text1"/>
          <w:highlight w:val="none"/>
          <w14:textFill>
            <w14:solidFill>
              <w14:schemeClr w14:val="tx1"/>
            </w14:solidFill>
          </w14:textFill>
        </w:rPr>
      </w:pPr>
      <w:r>
        <w:rPr>
          <w:i/>
          <w:color w:val="000000" w:themeColor="text1"/>
          <w:highlight w:val="none"/>
          <w14:textFill>
            <w14:solidFill>
              <w14:schemeClr w14:val="tx1"/>
            </w14:solidFill>
          </w14:textFill>
        </w:rPr>
        <w:t>The luminous intensity of LED light sources under test may vary considerably with LED junction temperature and this can be a consequence of duty cycle of operation, for instance flash character.  It is important therefore, to ensure that the peak intensity in flashing mode is measured at the character specified and clearly labelled so as not to be confused with the fixed (continuous) intensity.</w:t>
      </w:r>
    </w:p>
    <w:p w14:paraId="5E9D4BA1">
      <w:pPr>
        <w:pStyle w:val="4"/>
        <w:rPr>
          <w:rFonts w:hint="default"/>
          <w:lang w:val="en-US" w:eastAsia="zh-CN"/>
        </w:rPr>
      </w:pPr>
    </w:p>
    <w:p w14:paraId="2DF91DA0">
      <w:pPr>
        <w:pStyle w:val="5"/>
        <w:numPr>
          <w:ilvl w:val="1"/>
          <w:numId w:val="19"/>
        </w:numPr>
        <w:ind w:left="567" w:hanging="567"/>
      </w:pPr>
      <w:bookmarkStart w:id="25" w:name="_Ref1292"/>
      <w:bookmarkStart w:id="26" w:name="_Toc9752"/>
      <w:bookmarkStart w:id="27" w:name="_Ref1155"/>
      <w:bookmarkStart w:id="28" w:name="_Toc1361"/>
      <w:r>
        <w:rPr>
          <w:rFonts w:hint="eastAsia"/>
          <w:lang w:val="en-US" w:eastAsia="zh-CN"/>
        </w:rPr>
        <w:t>Warm-up</w:t>
      </w:r>
      <w:bookmarkEnd w:id="25"/>
      <w:bookmarkEnd w:id="26"/>
      <w:bookmarkEnd w:id="27"/>
      <w:bookmarkEnd w:id="28"/>
    </w:p>
    <w:p w14:paraId="5F43F117">
      <w:pPr>
        <w:pStyle w:val="6"/>
        <w:rPr>
          <w:rFonts w:hint="eastAsia"/>
          <w:lang w:val="en-US" w:eastAsia="zh-CN"/>
        </w:rPr>
      </w:pPr>
    </w:p>
    <w:p w14:paraId="42B4916F">
      <w:pPr>
        <w:pStyle w:val="4"/>
        <w:rPr>
          <w:rFonts w:hint="eastAsia"/>
          <w:lang w:val="en-US" w:eastAsia="zh-CN"/>
        </w:rPr>
      </w:pPr>
      <w:r>
        <w:rPr>
          <w:rFonts w:hint="eastAsia"/>
          <w:lang w:val="en-US" w:eastAsia="zh-CN"/>
        </w:rPr>
        <w:t xml:space="preserve">All measurement equipment requiring electrical power should be switched on and allowed to warm up in accordance with the manufacturers’ operating instructions or calibration certificates before commencement of any tests or measurements.  In the absence of such guidance, the measurement facility should evaluate the performance of measurement equipment to determine the required warm up period to prevent drift for each piece of equipment. </w:t>
      </w:r>
    </w:p>
    <w:p w14:paraId="3EA0F0B0">
      <w:pPr>
        <w:pStyle w:val="4"/>
        <w:rPr>
          <w:rFonts w:hint="eastAsia"/>
          <w:lang w:val="en-US" w:eastAsia="zh-CN"/>
        </w:rPr>
      </w:pPr>
      <w:r>
        <w:rPr>
          <w:rFonts w:hint="eastAsia"/>
          <w:lang w:val="en-US" w:eastAsia="zh-CN"/>
        </w:rPr>
        <w:t xml:space="preserve">Before measurement, the measured AtoN luminaire shall be run at the power supply condition in Section </w:t>
      </w:r>
      <w:r>
        <w:rPr>
          <w:rFonts w:hint="eastAsia"/>
          <w:lang w:val="en-US" w:eastAsia="zh-CN"/>
        </w:rPr>
        <w:fldChar w:fldCharType="begin"/>
      </w:r>
      <w:r>
        <w:rPr>
          <w:rFonts w:hint="eastAsia"/>
          <w:lang w:val="en-US" w:eastAsia="zh-CN"/>
        </w:rPr>
        <w:instrText xml:space="preserve"> REF _Ref32076 \n \h </w:instrText>
      </w:r>
      <w:r>
        <w:rPr>
          <w:rFonts w:hint="eastAsia"/>
          <w:lang w:val="en-US" w:eastAsia="zh-CN"/>
        </w:rPr>
        <w:fldChar w:fldCharType="separate"/>
      </w:r>
      <w:r>
        <w:rPr>
          <w:rFonts w:hint="eastAsia"/>
          <w:lang w:val="en-US" w:eastAsia="zh-CN"/>
        </w:rPr>
        <w:t>2.3</w:t>
      </w:r>
      <w:r>
        <w:rPr>
          <w:rFonts w:hint="eastAsia"/>
          <w:lang w:val="en-US" w:eastAsia="zh-CN"/>
        </w:rPr>
        <w:fldChar w:fldCharType="end"/>
      </w:r>
      <w:r>
        <w:rPr>
          <w:rFonts w:hint="eastAsia"/>
          <w:lang w:val="en-US" w:eastAsia="zh-CN"/>
        </w:rPr>
        <w:t xml:space="preserve"> and at the specified character for a sufficient time to ensure stability. The detector is used to continuously monitor the output of the measured AtoN  luminaire, which can be determined as stable when the following conditions are met:</w:t>
      </w:r>
    </w:p>
    <w:p w14:paraId="3C740AEB">
      <w:pPr>
        <w:pStyle w:val="4"/>
        <w:numPr>
          <w:ilvl w:val="0"/>
          <w:numId w:val="0"/>
        </w:numPr>
        <w:rPr>
          <w:rFonts w:hint="eastAsia"/>
          <w:lang w:val="en-US" w:eastAsia="zh-CN"/>
        </w:rPr>
      </w:pPr>
      <w:r>
        <w:rPr>
          <w:rFonts w:hint="eastAsia"/>
          <w:lang w:val="en-US" w:eastAsia="zh-CN"/>
        </w:rPr>
        <w:t>The light output is measured every 5 minutes. After three consecutive measurements, if the relative difference of the maximum and minimum readings of light output is less than 0.5% of the last reading.</w:t>
      </w:r>
    </w:p>
    <w:p w14:paraId="18B2D600">
      <w:pPr>
        <w:pStyle w:val="4"/>
        <w:rPr>
          <w:rFonts w:hint="eastAsia"/>
          <w:lang w:val="en-US" w:eastAsia="zh-CN"/>
        </w:rPr>
      </w:pPr>
      <w:r>
        <w:rPr>
          <w:rFonts w:hint="eastAsia"/>
          <w:lang w:val="en-US" w:eastAsia="zh-CN"/>
        </w:rPr>
        <w:t>When the DUT is switched to a different light character or color for subsequent measurement, the stability should be judged again according to the above condition before measurement. Record the stabilization time for each measurement.</w:t>
      </w:r>
    </w:p>
    <w:p w14:paraId="555AB4AF">
      <w:pPr>
        <w:pStyle w:val="5"/>
        <w:numPr>
          <w:ilvl w:val="1"/>
          <w:numId w:val="19"/>
        </w:numPr>
        <w:ind w:left="567" w:hanging="567"/>
      </w:pPr>
      <w:bookmarkStart w:id="29" w:name="_Ref1237"/>
      <w:bookmarkStart w:id="30" w:name="_Ref1361"/>
      <w:bookmarkStart w:id="31" w:name="_Toc25533"/>
      <w:bookmarkStart w:id="32" w:name="_Toc5270"/>
      <w:bookmarkStart w:id="33" w:name="_Ref30103"/>
      <w:r>
        <w:rPr>
          <w:rFonts w:hint="eastAsia"/>
          <w:lang w:val="en-US" w:eastAsia="zh-CN"/>
        </w:rPr>
        <w:t>Measurement distance</w:t>
      </w:r>
      <w:bookmarkEnd w:id="29"/>
      <w:bookmarkEnd w:id="30"/>
      <w:bookmarkEnd w:id="31"/>
      <w:bookmarkEnd w:id="32"/>
      <w:bookmarkEnd w:id="33"/>
    </w:p>
    <w:p w14:paraId="47C9D46C">
      <w:pPr>
        <w:pStyle w:val="6"/>
        <w:rPr>
          <w:rFonts w:hint="eastAsia"/>
          <w:lang w:val="en-US" w:eastAsia="zh-CN"/>
        </w:rPr>
      </w:pPr>
    </w:p>
    <w:p w14:paraId="371E6957">
      <w:pPr>
        <w:pStyle w:val="4"/>
        <w:rPr>
          <w:rFonts w:hint="eastAsia"/>
          <w:lang w:val="en-US" w:eastAsia="zh-CN"/>
        </w:rPr>
      </w:pPr>
      <w:r>
        <w:rPr>
          <w:rFonts w:hint="eastAsia"/>
          <w:lang w:val="en-US" w:eastAsia="zh-CN"/>
        </w:rPr>
        <w:t xml:space="preserve">Before commencing a measurement, the minimum measurement distance of the DUT should be estimated. Provided the measuring distance is relatively large compared to the size of the light source (greater than fifteen times as a rule of thumb), this method is simple and accurate for </w:t>
      </w:r>
      <w:del w:id="5" w:author="Administrator" w:date="2025-03-03T09:19:24Z">
        <w:r>
          <w:rPr>
            <w:rFonts w:hint="eastAsia"/>
            <w:lang w:val="en-US" w:eastAsia="zh-CN"/>
          </w:rPr>
          <w:delText>unfocussed</w:delText>
        </w:r>
      </w:del>
      <w:ins w:id="6" w:author="Administrator" w:date="2025-03-03T09:19:24Z">
        <w:r>
          <w:rPr>
            <w:rFonts w:hint="eastAsia"/>
            <w:lang w:val="en-US" w:eastAsia="zh-CN"/>
          </w:rPr>
          <w:t>unfocused</w:t>
        </w:r>
      </w:ins>
      <w:r>
        <w:rPr>
          <w:rFonts w:hint="eastAsia"/>
          <w:lang w:val="en-US" w:eastAsia="zh-CN"/>
        </w:rPr>
        <w:t xml:space="preserve"> light sources.  However, when measuring light beam projection apparatus, such as a light source and lens or mirror system, much greater measuring distances are required to ensure an error free result when using this method.</w:t>
      </w:r>
    </w:p>
    <w:p w14:paraId="6113E1C6">
      <w:pPr>
        <w:pStyle w:val="4"/>
        <w:rPr>
          <w:rFonts w:hint="eastAsia"/>
          <w:lang w:val="en-US" w:eastAsia="zh-CN"/>
        </w:rPr>
      </w:pPr>
      <w:r>
        <w:rPr>
          <w:rFonts w:hint="eastAsia"/>
          <w:lang w:val="en-US" w:eastAsia="zh-CN"/>
        </w:rPr>
        <w:t xml:space="preserve">The minimum measurement distance can be determined by measuring the luminous intensity at several different distances from the DUT, always on the same radial coordinate, and assessing the distance beyond which the resultant measured intensity is consistent </w:t>
      </w:r>
      <w:r>
        <w:rPr>
          <w:rFonts w:hint="eastAsia"/>
          <w:highlight w:val="yellow"/>
          <w:lang w:val="en-US" w:eastAsia="zh-CN"/>
        </w:rPr>
        <w:t>[28]</w:t>
      </w:r>
      <w:r>
        <w:rPr>
          <w:rFonts w:hint="eastAsia"/>
          <w:lang w:val="en-US" w:eastAsia="zh-CN"/>
        </w:rPr>
        <w:t xml:space="preserve">. </w:t>
      </w:r>
    </w:p>
    <w:p w14:paraId="03E91F7B">
      <w:pPr>
        <w:pStyle w:val="4"/>
        <w:rPr>
          <w:rFonts w:hint="eastAsia"/>
          <w:lang w:val="en-US" w:eastAsia="zh-CN"/>
        </w:rPr>
      </w:pPr>
      <w:r>
        <w:rPr>
          <w:rFonts w:hint="eastAsia"/>
          <w:lang w:val="en-US" w:eastAsia="zh-CN"/>
        </w:rPr>
        <w:t>For example, when the AtoN luminaire is in the steady light state, the initial distance between the photometer and the AtoN luminaire is 20 times the diameter of the lens of the measured AtoN luminaire. Then, move the photometer so that the relative distance between the photometer and the reference center of the AtoN luminaire increases by 1 m each time, and measure the luminous intensity accordingly until that the relative difference of the maximum and minimum readings is less than 0.5% of the last reading within three consecutive measurements. In practice this will be restricted to small sealed beacons, whose component parts are not measurable.</w:t>
      </w:r>
    </w:p>
    <w:p w14:paraId="56DAB3BC">
      <w:pPr>
        <w:pStyle w:val="4"/>
        <w:rPr>
          <w:rFonts w:hint="eastAsia"/>
          <w:lang w:val="en-US" w:eastAsia="zh-CN"/>
        </w:rPr>
      </w:pPr>
      <w:r>
        <w:rPr>
          <w:rFonts w:hint="eastAsia" w:eastAsia="宋体"/>
          <w:lang w:val="en-US" w:eastAsia="zh-CN"/>
        </w:rPr>
        <w:t>For ball shaped light sources in a parabolic mirror, which may be used for old search lights, i</w:t>
      </w:r>
      <w:r>
        <w:rPr>
          <w:rFonts w:hint="eastAsia"/>
          <w:lang w:val="en-US" w:eastAsia="zh-CN"/>
        </w:rPr>
        <w:t>n cases where the sizes of optical components are known, the determination of minimum measurement distance involves calculating the crossover distance. John W. T. Walsh described a method for determining crossover distance in his book on Photometry</w:t>
      </w:r>
      <w:r>
        <w:rPr>
          <w:rFonts w:hint="eastAsia"/>
          <w:highlight w:val="yellow"/>
          <w:lang w:val="en-US" w:eastAsia="zh-CN"/>
        </w:rPr>
        <w:t>[8]</w:t>
      </w:r>
      <w:r>
        <w:rPr>
          <w:rFonts w:hint="eastAsia"/>
          <w:lang w:val="en-US" w:eastAsia="zh-CN"/>
        </w:rPr>
        <w:t>, as follows:</w:t>
      </w:r>
    </w:p>
    <w:p w14:paraId="6F8DA56B">
      <w:pPr>
        <w:pStyle w:val="4"/>
        <w:rPr>
          <w:color w:val="000000" w:themeColor="text1"/>
          <w14:textFill>
            <w14:solidFill>
              <w14:schemeClr w14:val="tx1"/>
            </w14:solidFill>
          </w14:textFill>
        </w:rPr>
      </w:pPr>
      <m:oMathPara>
        <m:oMath>
          <m:r>
            <m:rPr/>
            <w:rPr>
              <w:rFonts w:ascii="Cambria Math" w:hAnsi="Cambria Math"/>
              <w:color w:val="000000" w:themeColor="text1"/>
              <w14:textFill>
                <w14:solidFill>
                  <w14:schemeClr w14:val="tx1"/>
                </w14:solidFill>
              </w14:textFill>
            </w:rPr>
            <m:t>d=</m:t>
          </m:r>
          <m:f>
            <m:fPr>
              <m:ctrlPr>
                <w:rPr>
                  <w:rFonts w:ascii="Cambria Math" w:hAnsi="Cambria Math"/>
                  <w:i/>
                  <w:color w:val="000000" w:themeColor="text1"/>
                  <w14:textFill>
                    <w14:solidFill>
                      <w14:schemeClr w14:val="tx1"/>
                    </w14:solidFill>
                  </w14:textFill>
                </w:rPr>
              </m:ctrlPr>
            </m:fPr>
            <m:num>
              <m:sSup>
                <m:sSupPr>
                  <m:ctrlPr>
                    <w:rPr>
                      <w:rFonts w:ascii="Cambria Math" w:hAnsi="Cambria Math"/>
                      <w:i/>
                      <w:color w:val="000000" w:themeColor="text1"/>
                      <w14:textFill>
                        <w14:solidFill>
                          <w14:schemeClr w14:val="tx1"/>
                        </w14:solidFill>
                      </w14:textFill>
                    </w:rPr>
                  </m:ctrlPr>
                </m:sSupPr>
                <m:e>
                  <m:r>
                    <m:rPr/>
                    <w:rPr>
                      <w:rFonts w:ascii="Cambria Math" w:hAnsi="Cambria Math"/>
                      <w:color w:val="000000" w:themeColor="text1"/>
                      <w14:textFill>
                        <w14:solidFill>
                          <w14:schemeClr w14:val="tx1"/>
                        </w14:solidFill>
                      </w14:textFill>
                    </w:rPr>
                    <m:t>R</m:t>
                  </m:r>
                  <m:ctrlPr>
                    <w:rPr>
                      <w:rFonts w:ascii="Cambria Math" w:hAnsi="Cambria Math"/>
                      <w:i/>
                      <w:color w:val="000000" w:themeColor="text1"/>
                      <w14:textFill>
                        <w14:solidFill>
                          <w14:schemeClr w14:val="tx1"/>
                        </w14:solidFill>
                      </w14:textFill>
                    </w:rPr>
                  </m:ctrlPr>
                </m:e>
                <m:sup>
                  <m:r>
                    <m:rPr/>
                    <w:rPr>
                      <w:rFonts w:ascii="Cambria Math" w:hAnsi="Cambria Math"/>
                      <w:color w:val="000000" w:themeColor="text1"/>
                      <w14:textFill>
                        <w14:solidFill>
                          <w14:schemeClr w14:val="tx1"/>
                        </w14:solidFill>
                      </w14:textFill>
                    </w:rPr>
                    <m:t>2</m:t>
                  </m:r>
                  <m:ctrlPr>
                    <w:rPr>
                      <w:rFonts w:ascii="Cambria Math" w:hAnsi="Cambria Math"/>
                      <w:i/>
                      <w:color w:val="000000" w:themeColor="text1"/>
                      <w14:textFill>
                        <w14:solidFill>
                          <w14:schemeClr w14:val="tx1"/>
                        </w14:solidFill>
                      </w14:textFill>
                    </w:rPr>
                  </m:ctrlPr>
                </m:sup>
              </m:sSup>
              <m:ctrlPr>
                <w:rPr>
                  <w:rFonts w:ascii="Cambria Math" w:hAnsi="Cambria Math"/>
                  <w:i/>
                  <w:color w:val="000000" w:themeColor="text1"/>
                  <w14:textFill>
                    <w14:solidFill>
                      <w14:schemeClr w14:val="tx1"/>
                    </w14:solidFill>
                  </w14:textFill>
                </w:rPr>
              </m:ctrlPr>
            </m:num>
            <m:den>
              <m:r>
                <m:rPr/>
                <w:rPr>
                  <w:rFonts w:ascii="Cambria Math" w:hAnsi="Cambria Math"/>
                  <w:color w:val="000000" w:themeColor="text1"/>
                  <w14:textFill>
                    <w14:solidFill>
                      <w14:schemeClr w14:val="tx1"/>
                    </w14:solidFill>
                  </w14:textFill>
                </w:rPr>
                <m:t>4f</m:t>
              </m:r>
              <m:ctrlPr>
                <w:rPr>
                  <w:rFonts w:ascii="Cambria Math" w:hAnsi="Cambria Math"/>
                  <w:i/>
                  <w:color w:val="000000" w:themeColor="text1"/>
                  <w14:textFill>
                    <w14:solidFill>
                      <w14:schemeClr w14:val="tx1"/>
                    </w14:solidFill>
                  </w14:textFill>
                </w:rPr>
              </m:ctrlPr>
            </m:den>
          </m:f>
          <m:r>
            <m:rPr/>
            <w:rPr>
              <w:rFonts w:ascii="Cambria Math" w:hAnsi="Cambria Math"/>
              <w:color w:val="000000" w:themeColor="text1"/>
              <w14:textFill>
                <w14:solidFill>
                  <w14:schemeClr w14:val="tx1"/>
                </w14:solidFill>
              </w14:textFill>
            </w:rPr>
            <m:t>+</m:t>
          </m:r>
          <m:f>
            <m:fPr>
              <m:ctrlPr>
                <w:rPr>
                  <w:rFonts w:ascii="Cambria Math" w:hAnsi="Cambria Math"/>
                  <w:i/>
                  <w:color w:val="000000" w:themeColor="text1"/>
                  <w14:textFill>
                    <w14:solidFill>
                      <w14:schemeClr w14:val="tx1"/>
                    </w14:solidFill>
                  </w14:textFill>
                </w:rPr>
              </m:ctrlPr>
            </m:fPr>
            <m:num>
              <m:r>
                <m:rPr/>
                <w:rPr>
                  <w:rFonts w:ascii="Cambria Math" w:hAnsi="Cambria Math"/>
                  <w:color w:val="000000" w:themeColor="text1"/>
                  <w14:textFill>
                    <w14:solidFill>
                      <w14:schemeClr w14:val="tx1"/>
                    </w14:solidFill>
                  </w14:textFill>
                </w:rPr>
                <m:t>R</m:t>
              </m:r>
              <m:ctrlPr>
                <w:rPr>
                  <w:rFonts w:ascii="Cambria Math" w:hAnsi="Cambria Math"/>
                  <w:i/>
                  <w:color w:val="000000" w:themeColor="text1"/>
                  <w14:textFill>
                    <w14:solidFill>
                      <w14:schemeClr w14:val="tx1"/>
                    </w14:solidFill>
                  </w14:textFill>
                </w:rPr>
              </m:ctrlPr>
            </m:num>
            <m:den>
              <m:r>
                <m:rPr/>
                <w:rPr>
                  <w:rFonts w:ascii="Cambria Math" w:hAnsi="Cambria Math"/>
                  <w:color w:val="000000" w:themeColor="text1"/>
                  <w14:textFill>
                    <w14:solidFill>
                      <w14:schemeClr w14:val="tx1"/>
                    </w14:solidFill>
                  </w14:textFill>
                </w:rPr>
                <m:t>r</m:t>
              </m:r>
              <m:ctrlPr>
                <w:rPr>
                  <w:rFonts w:ascii="Cambria Math" w:hAnsi="Cambria Math"/>
                  <w:i/>
                  <w:color w:val="000000" w:themeColor="text1"/>
                  <w14:textFill>
                    <w14:solidFill>
                      <w14:schemeClr w14:val="tx1"/>
                    </w14:solidFill>
                  </w14:textFill>
                </w:rPr>
              </m:ctrlPr>
            </m:den>
          </m:f>
          <m:r>
            <m:rPr/>
            <w:rPr>
              <w:rFonts w:ascii="Cambria Math" w:hAnsi="Cambria Math"/>
              <w:color w:val="000000" w:themeColor="text1"/>
              <w14:textFill>
                <w14:solidFill>
                  <w14:schemeClr w14:val="tx1"/>
                </w14:solidFill>
              </w14:textFill>
            </w:rPr>
            <m:t>(f+</m:t>
          </m:r>
          <m:f>
            <m:fPr>
              <m:ctrlPr>
                <w:rPr>
                  <w:rFonts w:ascii="Cambria Math" w:hAnsi="Cambria Math"/>
                  <w:i/>
                  <w:color w:val="000000" w:themeColor="text1"/>
                  <w14:textFill>
                    <w14:solidFill>
                      <w14:schemeClr w14:val="tx1"/>
                    </w14:solidFill>
                  </w14:textFill>
                </w:rPr>
              </m:ctrlPr>
            </m:fPr>
            <m:num>
              <m:sSup>
                <m:sSupPr>
                  <m:ctrlPr>
                    <w:rPr>
                      <w:rFonts w:ascii="Cambria Math" w:hAnsi="Cambria Math"/>
                      <w:i/>
                      <w:color w:val="000000" w:themeColor="text1"/>
                      <w14:textFill>
                        <w14:solidFill>
                          <w14:schemeClr w14:val="tx1"/>
                        </w14:solidFill>
                      </w14:textFill>
                    </w:rPr>
                  </m:ctrlPr>
                </m:sSupPr>
                <m:e>
                  <m:r>
                    <m:rPr/>
                    <w:rPr>
                      <w:rFonts w:ascii="Cambria Math" w:hAnsi="Cambria Math"/>
                      <w:color w:val="000000" w:themeColor="text1"/>
                      <w14:textFill>
                        <w14:solidFill>
                          <w14:schemeClr w14:val="tx1"/>
                        </w14:solidFill>
                      </w14:textFill>
                    </w:rPr>
                    <m:t>R</m:t>
                  </m:r>
                  <m:ctrlPr>
                    <w:rPr>
                      <w:rFonts w:ascii="Cambria Math" w:hAnsi="Cambria Math"/>
                      <w:i/>
                      <w:color w:val="000000" w:themeColor="text1"/>
                      <w14:textFill>
                        <w14:solidFill>
                          <w14:schemeClr w14:val="tx1"/>
                        </w14:solidFill>
                      </w14:textFill>
                    </w:rPr>
                  </m:ctrlPr>
                </m:e>
                <m:sup>
                  <m:r>
                    <m:rPr/>
                    <w:rPr>
                      <w:rFonts w:ascii="Cambria Math" w:hAnsi="Cambria Math"/>
                      <w:color w:val="000000" w:themeColor="text1"/>
                      <w14:textFill>
                        <w14:solidFill>
                          <w14:schemeClr w14:val="tx1"/>
                        </w14:solidFill>
                      </w14:textFill>
                    </w:rPr>
                    <m:t>2</m:t>
                  </m:r>
                  <m:ctrlPr>
                    <w:rPr>
                      <w:rFonts w:ascii="Cambria Math" w:hAnsi="Cambria Math"/>
                      <w:i/>
                      <w:color w:val="000000" w:themeColor="text1"/>
                      <w14:textFill>
                        <w14:solidFill>
                          <w14:schemeClr w14:val="tx1"/>
                        </w14:solidFill>
                      </w14:textFill>
                    </w:rPr>
                  </m:ctrlPr>
                </m:sup>
              </m:sSup>
              <m:ctrlPr>
                <w:rPr>
                  <w:rFonts w:ascii="Cambria Math" w:hAnsi="Cambria Math"/>
                  <w:i/>
                  <w:color w:val="000000" w:themeColor="text1"/>
                  <w14:textFill>
                    <w14:solidFill>
                      <w14:schemeClr w14:val="tx1"/>
                    </w14:solidFill>
                  </w14:textFill>
                </w:rPr>
              </m:ctrlPr>
            </m:num>
            <m:den>
              <m:r>
                <m:rPr/>
                <w:rPr>
                  <w:rFonts w:ascii="Cambria Math" w:hAnsi="Cambria Math"/>
                  <w:color w:val="000000" w:themeColor="text1"/>
                  <w14:textFill>
                    <w14:solidFill>
                      <w14:schemeClr w14:val="tx1"/>
                    </w14:solidFill>
                  </w14:textFill>
                </w:rPr>
                <m:t>4f</m:t>
              </m:r>
              <m:ctrlPr>
                <w:rPr>
                  <w:rFonts w:ascii="Cambria Math" w:hAnsi="Cambria Math"/>
                  <w:i/>
                  <w:color w:val="000000" w:themeColor="text1"/>
                  <w14:textFill>
                    <w14:solidFill>
                      <w14:schemeClr w14:val="tx1"/>
                    </w14:solidFill>
                  </w14:textFill>
                </w:rPr>
              </m:ctrlPr>
            </m:den>
          </m:f>
          <m:r>
            <m:rPr/>
            <w:rPr>
              <w:rFonts w:ascii="Cambria Math" w:hAnsi="Cambria Math"/>
              <w:color w:val="000000" w:themeColor="text1"/>
              <w14:textFill>
                <w14:solidFill>
                  <w14:schemeClr w14:val="tx1"/>
                </w14:solidFill>
              </w14:textFill>
            </w:rPr>
            <m:t>)</m:t>
          </m:r>
        </m:oMath>
      </m:oMathPara>
    </w:p>
    <w:p w14:paraId="7BC57FF7">
      <w:pPr>
        <w:pStyle w:val="145"/>
        <w:numPr>
          <w:ilvl w:val="0"/>
          <w:numId w:val="20"/>
        </w:numPr>
        <w:ind w:left="1276" w:leftChars="0" w:hanging="1276" w:firstLineChars="0"/>
        <w:jc w:val="center"/>
        <w:rPr>
          <w:b w:val="0"/>
          <w:bCs/>
          <w:highlight w:val="none"/>
          <w:u w:val="none"/>
        </w:rPr>
      </w:pPr>
      <w:bookmarkStart w:id="34" w:name="_Toc3201"/>
      <w:r>
        <w:rPr>
          <w:b w:val="0"/>
          <w:bCs/>
          <w:highlight w:val="none"/>
          <w:u w:val="none"/>
        </w:rPr>
        <w:t xml:space="preserve">Crossover </w:t>
      </w:r>
      <w:r>
        <w:rPr>
          <w:rFonts w:hint="eastAsia" w:eastAsia="宋体"/>
          <w:b w:val="0"/>
          <w:bCs/>
          <w:highlight w:val="none"/>
          <w:u w:val="none"/>
          <w:lang w:val="en-US" w:eastAsia="zh-CN"/>
        </w:rPr>
        <w:t>D</w:t>
      </w:r>
      <w:r>
        <w:rPr>
          <w:b w:val="0"/>
          <w:bCs/>
          <w:highlight w:val="none"/>
          <w:u w:val="none"/>
        </w:rPr>
        <w:t>istance</w:t>
      </w:r>
      <w:bookmarkEnd w:id="34"/>
    </w:p>
    <w:p w14:paraId="3CF22CF2">
      <w:pPr>
        <w:pStyle w:val="4"/>
        <w:rPr>
          <w:color w:val="000000" w:themeColor="text1"/>
          <w14:textFill>
            <w14:solidFill>
              <w14:schemeClr w14:val="tx1"/>
            </w14:solidFill>
          </w14:textFill>
        </w:rPr>
      </w:pPr>
      <w:r>
        <w:rPr>
          <w:color w:val="000000" w:themeColor="text1"/>
          <w14:textFill>
            <w14:solidFill>
              <w14:schemeClr w14:val="tx1"/>
            </w14:solidFill>
          </w14:textFill>
        </w:rPr>
        <w:t>Where:</w:t>
      </w:r>
    </w:p>
    <w:p w14:paraId="4AB6E97A">
      <w:pPr>
        <w:pStyle w:val="4"/>
        <w:ind w:left="567"/>
        <w:rPr>
          <w:rFonts w:hint="eastAsia" w:eastAsia="宋体"/>
          <w:color w:val="000000" w:themeColor="text1"/>
          <w:lang w:val="en-US" w:eastAsia="zh-CN"/>
          <w14:textFill>
            <w14:solidFill>
              <w14:schemeClr w14:val="tx1"/>
            </w14:solidFill>
          </w14:textFill>
        </w:rPr>
      </w:pPr>
      <w:r>
        <w:rPr>
          <w:i/>
          <w:color w:val="000000" w:themeColor="text1"/>
          <w14:textFill>
            <w14:solidFill>
              <w14:schemeClr w14:val="tx1"/>
            </w14:solidFill>
          </w14:textFill>
        </w:rPr>
        <w:t>d</w:t>
      </w:r>
      <w:r>
        <w:rPr>
          <w:color w:val="000000" w:themeColor="text1"/>
          <w14:textFill>
            <w14:solidFill>
              <w14:schemeClr w14:val="tx1"/>
            </w14:solidFill>
          </w14:textFill>
        </w:rPr>
        <w:t xml:space="preserve"> is the crossover distance</w:t>
      </w:r>
      <w:r>
        <w:rPr>
          <w:rFonts w:hint="eastAsia" w:eastAsia="宋体"/>
          <w:color w:val="000000" w:themeColor="text1"/>
          <w:lang w:val="en-US" w:eastAsia="zh-CN"/>
          <w14:textFill>
            <w14:solidFill>
              <w14:schemeClr w14:val="tx1"/>
            </w14:solidFill>
          </w14:textFill>
        </w:rPr>
        <w:t xml:space="preserve"> (m);</w:t>
      </w:r>
    </w:p>
    <w:p w14:paraId="328B0C25">
      <w:pPr>
        <w:pStyle w:val="4"/>
        <w:ind w:left="567"/>
        <w:rPr>
          <w:rFonts w:hint="eastAsia" w:eastAsia="宋体"/>
          <w:color w:val="000000" w:themeColor="text1"/>
          <w:lang w:val="en-US" w:eastAsia="zh-CN"/>
          <w14:textFill>
            <w14:solidFill>
              <w14:schemeClr w14:val="tx1"/>
            </w14:solidFill>
          </w14:textFill>
        </w:rPr>
      </w:pPr>
      <w:r>
        <w:rPr>
          <w:i/>
          <w:color w:val="000000" w:themeColor="text1"/>
          <w14:textFill>
            <w14:solidFill>
              <w14:schemeClr w14:val="tx1"/>
            </w14:solidFill>
          </w14:textFill>
        </w:rPr>
        <w:t>f</w:t>
      </w:r>
      <w:r>
        <w:rPr>
          <w:color w:val="000000" w:themeColor="text1"/>
          <w14:textFill>
            <w14:solidFill>
              <w14:schemeClr w14:val="tx1"/>
            </w14:solidFill>
          </w14:textFill>
        </w:rPr>
        <w:t xml:space="preserve"> is the focal length of optical system</w:t>
      </w:r>
      <w:r>
        <w:rPr>
          <w:rFonts w:hint="eastAsia" w:eastAsia="宋体"/>
          <w:color w:val="000000" w:themeColor="text1"/>
          <w:lang w:val="en-US" w:eastAsia="zh-CN"/>
          <w14:textFill>
            <w14:solidFill>
              <w14:schemeClr w14:val="tx1"/>
            </w14:solidFill>
          </w14:textFill>
        </w:rPr>
        <w:t xml:space="preserve"> (m);</w:t>
      </w:r>
    </w:p>
    <w:p w14:paraId="1D03F5BA">
      <w:pPr>
        <w:pStyle w:val="4"/>
        <w:ind w:left="567"/>
        <w:rPr>
          <w:rFonts w:hint="eastAsia" w:eastAsia="宋体"/>
          <w:color w:val="000000" w:themeColor="text1"/>
          <w:lang w:val="en-US" w:eastAsia="zh-CN"/>
          <w14:textFill>
            <w14:solidFill>
              <w14:schemeClr w14:val="tx1"/>
            </w14:solidFill>
          </w14:textFill>
        </w:rPr>
      </w:pPr>
      <w:r>
        <w:rPr>
          <w:i/>
          <w:color w:val="000000" w:themeColor="text1"/>
          <w14:textFill>
            <w14:solidFill>
              <w14:schemeClr w14:val="tx1"/>
            </w14:solidFill>
          </w14:textFill>
        </w:rPr>
        <w:t>R</w:t>
      </w:r>
      <w:r>
        <w:rPr>
          <w:color w:val="000000" w:themeColor="text1"/>
          <w14:textFill>
            <w14:solidFill>
              <w14:schemeClr w14:val="tx1"/>
            </w14:solidFill>
          </w14:textFill>
        </w:rPr>
        <w:t xml:space="preserve"> is the radius of the optic aperture</w:t>
      </w:r>
      <w:r>
        <w:rPr>
          <w:rFonts w:hint="eastAsia" w:eastAsia="宋体"/>
          <w:color w:val="000000" w:themeColor="text1"/>
          <w:lang w:val="en-US" w:eastAsia="zh-CN"/>
          <w14:textFill>
            <w14:solidFill>
              <w14:schemeClr w14:val="tx1"/>
            </w14:solidFill>
          </w14:textFill>
        </w:rPr>
        <w:t xml:space="preserve"> (m);</w:t>
      </w:r>
    </w:p>
    <w:p w14:paraId="10CDB022">
      <w:pPr>
        <w:pStyle w:val="4"/>
        <w:ind w:left="567"/>
        <w:rPr>
          <w:rFonts w:hint="eastAsia" w:eastAsia="宋体"/>
          <w:color w:val="000000" w:themeColor="text1"/>
          <w:lang w:val="en-US" w:eastAsia="zh-CN"/>
          <w14:textFill>
            <w14:solidFill>
              <w14:schemeClr w14:val="tx1"/>
            </w14:solidFill>
          </w14:textFill>
        </w:rPr>
      </w:pPr>
      <w:r>
        <w:rPr>
          <w:i/>
          <w:color w:val="000000" w:themeColor="text1"/>
          <w14:textFill>
            <w14:solidFill>
              <w14:schemeClr w14:val="tx1"/>
            </w14:solidFill>
          </w14:textFill>
        </w:rPr>
        <w:t>r</w:t>
      </w:r>
      <w:r>
        <w:rPr>
          <w:color w:val="000000" w:themeColor="text1"/>
          <w14:textFill>
            <w14:solidFill>
              <w14:schemeClr w14:val="tx1"/>
            </w14:solidFill>
          </w14:textFill>
        </w:rPr>
        <w:t xml:space="preserve"> is the radius of the light source</w:t>
      </w:r>
      <w:r>
        <w:rPr>
          <w:rFonts w:hint="eastAsia" w:eastAsia="宋体"/>
          <w:color w:val="000000" w:themeColor="text1"/>
          <w:lang w:val="en-US" w:eastAsia="zh-CN"/>
          <w14:textFill>
            <w14:solidFill>
              <w14:schemeClr w14:val="tx1"/>
            </w14:solidFill>
          </w14:textFill>
        </w:rPr>
        <w:t xml:space="preserve"> (m).</w:t>
      </w:r>
    </w:p>
    <w:p w14:paraId="7F506F16">
      <w:pPr>
        <w:pStyle w:val="4"/>
        <w:jc w:val="center"/>
      </w:pPr>
      <w:r>
        <w:object>
          <v:shape id="_x0000_i1025" o:spt="75" type="#_x0000_t75" style="height:197.05pt;width:318.2pt;" o:ole="t" filled="f" o:preferrelative="t" stroked="f" coordsize="21600,21600">
            <v:path/>
            <v:fill on="f" focussize="0,0"/>
            <v:stroke on="f"/>
            <v:imagedata r:id="rId34" o:title=""/>
            <o:lock v:ext="edit" aspectratio="t"/>
            <w10:wrap type="none"/>
            <w10:anchorlock/>
          </v:shape>
          <o:OLEObject Type="Embed" ProgID="PBrush" ShapeID="_x0000_i1025" DrawAspect="Content" ObjectID="_1468075725" r:id="rId33">
            <o:LockedField>false</o:LockedField>
          </o:OLEObject>
        </w:object>
      </w:r>
    </w:p>
    <w:p w14:paraId="771A8455">
      <w:pPr>
        <w:pStyle w:val="112"/>
        <w:rPr>
          <w:rFonts w:hint="default" w:asciiTheme="minorHAnsi" w:hAnsiTheme="minorHAnsi" w:eastAsiaTheme="minorHAnsi" w:cstheme="minorBidi"/>
          <w:b w:val="0"/>
          <w:color w:val="000000" w:themeColor="text1"/>
          <w:sz w:val="22"/>
          <w:szCs w:val="22"/>
          <w:u w:val="none"/>
          <w:lang w:val="en-GB" w:eastAsia="en-US" w:bidi="ar-SA"/>
          <w14:textFill>
            <w14:solidFill>
              <w14:schemeClr w14:val="tx1"/>
            </w14:solidFill>
          </w14:textFill>
        </w:rPr>
      </w:pPr>
      <w:r>
        <w:rPr>
          <w:rFonts w:hint="default" w:asciiTheme="minorHAnsi" w:hAnsiTheme="minorHAnsi" w:eastAsiaTheme="minorHAnsi" w:cstheme="minorBidi"/>
          <w:b w:val="0"/>
          <w:color w:val="000000" w:themeColor="text1"/>
          <w:sz w:val="22"/>
          <w:szCs w:val="22"/>
          <w:u w:val="none"/>
          <w:lang w:val="en-GB" w:eastAsia="en-US" w:bidi="ar-SA"/>
          <w14:textFill>
            <w14:solidFill>
              <w14:schemeClr w14:val="tx1"/>
            </w14:solidFill>
          </w14:textFill>
        </w:rPr>
        <w:t xml:space="preserve"> </w:t>
      </w:r>
      <w:bookmarkStart w:id="35" w:name="_Toc32257"/>
      <w:r>
        <w:rPr>
          <w:rFonts w:hint="eastAsia" w:eastAsia="宋体" w:cstheme="minorBidi"/>
          <w:b w:val="0"/>
          <w:color w:val="000000" w:themeColor="text1"/>
          <w:sz w:val="22"/>
          <w:szCs w:val="22"/>
          <w:u w:val="none"/>
          <w:lang w:val="en-US" w:eastAsia="zh-CN" w:bidi="ar-SA"/>
          <w14:textFill>
            <w14:solidFill>
              <w14:schemeClr w14:val="tx1"/>
            </w14:solidFill>
          </w14:textFill>
        </w:rPr>
        <w:t>Crossover Distance</w:t>
      </w:r>
      <w:bookmarkEnd w:id="35"/>
    </w:p>
    <w:p w14:paraId="59D986BC">
      <w:pPr>
        <w:pStyle w:val="4"/>
        <w:rPr>
          <w:color w:val="000000" w:themeColor="text1"/>
          <w14:textFill>
            <w14:solidFill>
              <w14:schemeClr w14:val="tx1"/>
            </w14:solidFill>
          </w14:textFill>
        </w:rPr>
      </w:pPr>
      <w:r>
        <w:rPr>
          <w:color w:val="000000" w:themeColor="text1"/>
          <w14:textFill>
            <w14:solidFill>
              <w14:schemeClr w14:val="tx1"/>
            </w14:solidFill>
          </w14:textFill>
        </w:rPr>
        <w:t>An approximation of crossover distance can be obtained by the formula:</w:t>
      </w:r>
    </w:p>
    <w:p w14:paraId="0774206F">
      <w:pPr>
        <w:pStyle w:val="4"/>
        <w:rPr>
          <w:rFonts w:hAnsi="Cambria Math"/>
          <w:i w:val="0"/>
          <w:color w:val="000000" w:themeColor="text1"/>
          <w14:textFill>
            <w14:solidFill>
              <w14:schemeClr w14:val="tx1"/>
            </w14:solidFill>
          </w14:textFill>
        </w:rPr>
      </w:pPr>
      <m:oMathPara>
        <m:oMath>
          <m:r>
            <m:rPr/>
            <w:rPr>
              <w:rFonts w:ascii="Cambria Math" w:hAnsi="Cambria Math"/>
              <w:color w:val="000000" w:themeColor="text1"/>
              <w14:textFill>
                <w14:solidFill>
                  <w14:schemeClr w14:val="tx1"/>
                </w14:solidFill>
              </w14:textFill>
            </w:rPr>
            <m:t>d=</m:t>
          </m:r>
          <m:f>
            <m:fPr>
              <m:ctrlPr>
                <w:rPr>
                  <w:rFonts w:ascii="Cambria Math" w:hAnsi="Cambria Math"/>
                  <w:i/>
                  <w:color w:val="000000" w:themeColor="text1"/>
                  <w14:textFill>
                    <w14:solidFill>
                      <w14:schemeClr w14:val="tx1"/>
                    </w14:solidFill>
                  </w14:textFill>
                </w:rPr>
              </m:ctrlPr>
            </m:fPr>
            <m:num>
              <m:r>
                <m:rPr/>
                <w:rPr>
                  <w:rFonts w:ascii="Cambria Math" w:hAnsi="Cambria Math"/>
                  <w:color w:val="000000" w:themeColor="text1"/>
                  <w14:textFill>
                    <w14:solidFill>
                      <w14:schemeClr w14:val="tx1"/>
                    </w14:solidFill>
                  </w14:textFill>
                </w:rPr>
                <m:t>fR</m:t>
              </m:r>
              <m:ctrlPr>
                <w:rPr>
                  <w:rFonts w:ascii="Cambria Math" w:hAnsi="Cambria Math"/>
                  <w:i/>
                  <w:color w:val="000000" w:themeColor="text1"/>
                  <w14:textFill>
                    <w14:solidFill>
                      <w14:schemeClr w14:val="tx1"/>
                    </w14:solidFill>
                  </w14:textFill>
                </w:rPr>
              </m:ctrlPr>
            </m:num>
            <m:den>
              <m:r>
                <m:rPr/>
                <w:rPr>
                  <w:rFonts w:ascii="Cambria Math" w:hAnsi="Cambria Math"/>
                  <w:color w:val="000000" w:themeColor="text1"/>
                  <w14:textFill>
                    <w14:solidFill>
                      <w14:schemeClr w14:val="tx1"/>
                    </w14:solidFill>
                  </w14:textFill>
                </w:rPr>
                <m:t>r</m:t>
              </m:r>
              <m:ctrlPr>
                <w:rPr>
                  <w:rFonts w:ascii="Cambria Math" w:hAnsi="Cambria Math"/>
                  <w:i/>
                  <w:color w:val="000000" w:themeColor="text1"/>
                  <w14:textFill>
                    <w14:solidFill>
                      <w14:schemeClr w14:val="tx1"/>
                    </w14:solidFill>
                  </w14:textFill>
                </w:rPr>
              </m:ctrlPr>
            </m:den>
          </m:f>
        </m:oMath>
      </m:oMathPara>
    </w:p>
    <w:p w14:paraId="5F3A21F5">
      <w:pPr>
        <w:pStyle w:val="145"/>
        <w:numPr>
          <w:ilvl w:val="0"/>
          <w:numId w:val="20"/>
        </w:numPr>
        <w:ind w:left="1276" w:leftChars="0" w:hanging="1276" w:firstLineChars="0"/>
        <w:jc w:val="center"/>
        <w:rPr>
          <w:b w:val="0"/>
          <w:bCs/>
          <w:highlight w:val="none"/>
          <w:u w:val="none"/>
        </w:rPr>
      </w:pPr>
      <w:r>
        <w:rPr>
          <w:b w:val="0"/>
          <w:bCs/>
          <w:highlight w:val="none"/>
          <w:u w:val="none"/>
        </w:rPr>
        <w:t xml:space="preserve">Crossover </w:t>
      </w:r>
      <w:r>
        <w:rPr>
          <w:rFonts w:hint="eastAsia" w:eastAsia="宋体"/>
          <w:b w:val="0"/>
          <w:bCs/>
          <w:highlight w:val="none"/>
          <w:u w:val="none"/>
          <w:lang w:val="en-US" w:eastAsia="zh-CN"/>
        </w:rPr>
        <w:t>D</w:t>
      </w:r>
      <w:r>
        <w:rPr>
          <w:b w:val="0"/>
          <w:bCs/>
          <w:highlight w:val="none"/>
          <w:u w:val="none"/>
        </w:rPr>
        <w:t>istanc</w:t>
      </w:r>
      <w:r>
        <w:rPr>
          <w:b w:val="0"/>
          <w:bCs/>
          <w:i/>
          <w:iCs w:val="0"/>
          <w:highlight w:val="none"/>
          <w:u w:val="none"/>
        </w:rPr>
        <w:t>e</w:t>
      </w:r>
      <w:r>
        <w:rPr>
          <w:rFonts w:hint="eastAsia" w:eastAsia="宋体"/>
          <w:b w:val="0"/>
          <w:bCs/>
          <w:i/>
          <w:iCs w:val="0"/>
          <w:highlight w:val="none"/>
          <w:u w:val="none"/>
          <w:lang w:val="en-US" w:eastAsia="zh-CN"/>
        </w:rPr>
        <w:t xml:space="preserve"> </w:t>
      </w:r>
      <w:r>
        <w:rPr>
          <w:b w:val="0"/>
          <w:bCs/>
          <w:i/>
          <w:iCs w:val="0"/>
          <w:highlight w:val="none"/>
          <w:u w:val="none"/>
        </w:rPr>
        <w:t>– approximation (1)</w:t>
      </w:r>
    </w:p>
    <w:p w14:paraId="6F3DC9E7">
      <w:pPr>
        <w:pStyle w:val="4"/>
        <w:rPr>
          <w:rFonts w:hint="default" w:hAnsi="Cambria Math"/>
          <w:i w:val="0"/>
          <w:color w:val="000000" w:themeColor="text1"/>
          <w:lang w:val="en-GB" w:eastAsia="en-US"/>
          <w14:textFill>
            <w14:solidFill>
              <w14:schemeClr w14:val="tx1"/>
            </w14:solidFill>
          </w14:textFill>
        </w:rPr>
      </w:pPr>
      <w:r>
        <w:rPr>
          <w:rFonts w:hint="default" w:hAnsi="Cambria Math"/>
          <w:i w:val="0"/>
          <w:color w:val="000000" w:themeColor="text1"/>
          <w:lang w:val="en-GB" w:eastAsia="en-US"/>
          <w14:textFill>
            <w14:solidFill>
              <w14:schemeClr w14:val="tx1"/>
            </w14:solidFill>
          </w14:textFill>
        </w:rPr>
        <w:t>The approximation only holds good for an optical lens system with a collection angle of approximately 63</w:t>
      </w:r>
      <w:r>
        <w:rPr>
          <w:rFonts w:hint="eastAsia" w:hAnsi="Cambria Math" w:eastAsia="宋体"/>
          <w:i w:val="0"/>
          <w:color w:val="000000" w:themeColor="text1"/>
          <w:lang w:val="en-US" w:eastAsia="zh-CN"/>
          <w14:textFill>
            <w14:solidFill>
              <w14:schemeClr w14:val="tx1"/>
            </w14:solidFill>
          </w14:textFill>
        </w:rPr>
        <w:t>°</w:t>
      </w:r>
      <w:r>
        <w:rPr>
          <w:rFonts w:hint="default" w:hAnsi="Cambria Math"/>
          <w:i w:val="0"/>
          <w:color w:val="000000" w:themeColor="text1"/>
          <w:lang w:val="en-GB" w:eastAsia="en-US"/>
          <w14:textFill>
            <w14:solidFill>
              <w14:schemeClr w14:val="tx1"/>
            </w14:solidFill>
          </w14:textFill>
        </w:rPr>
        <w:t>.  If the collection angle is markedly different, the full formula, as prescribed by Walsh, should be used.</w:t>
      </w:r>
    </w:p>
    <w:p w14:paraId="022C6153">
      <w:pPr>
        <w:pStyle w:val="4"/>
        <w:rPr>
          <w:rFonts w:hint="default" w:hAnsi="Cambria Math"/>
          <w:i w:val="0"/>
          <w:color w:val="000000" w:themeColor="text1"/>
          <w:lang w:val="en-GB" w:eastAsia="en-US"/>
          <w14:textFill>
            <w14:solidFill>
              <w14:schemeClr w14:val="tx1"/>
            </w14:solidFill>
          </w14:textFill>
        </w:rPr>
      </w:pPr>
      <w:r>
        <w:rPr>
          <w:rFonts w:hint="default" w:hAnsi="Cambria Math"/>
          <w:i w:val="0"/>
          <w:color w:val="000000" w:themeColor="text1"/>
          <w:lang w:val="en-GB" w:eastAsia="en-US"/>
          <w14:textFill>
            <w14:solidFill>
              <w14:schemeClr w14:val="tx1"/>
            </w14:solidFill>
          </w14:textFill>
        </w:rPr>
        <w:t>Equation 2 is good for circular optical apparatus with a spherical light source but when the optical system is larger in one dimension than another; for example, a rectangular lens with a cylindrical light source, the vertical and horizontal crossover distance will be different.  In this case, the formula can be expressed as follows:</w:t>
      </w:r>
    </w:p>
    <w:p w14:paraId="173B9A88">
      <w:pPr>
        <w:pStyle w:val="4"/>
        <w:rPr>
          <w:rFonts w:hAnsi="Cambria Math"/>
          <w:i w:val="0"/>
          <w:color w:val="000000" w:themeColor="text1"/>
          <w14:textFill>
            <w14:solidFill>
              <w14:schemeClr w14:val="tx1"/>
            </w14:solidFill>
          </w14:textFill>
        </w:rPr>
      </w:pPr>
      <m:oMathPara>
        <m:oMath>
          <m:r>
            <m:rPr/>
            <w:rPr>
              <w:rFonts w:ascii="Cambria Math" w:hAnsi="Cambria Math"/>
              <w:color w:val="000000" w:themeColor="text1"/>
              <w14:textFill>
                <w14:solidFill>
                  <w14:schemeClr w14:val="tx1"/>
                </w14:solidFill>
              </w14:textFill>
            </w:rPr>
            <m:t>d=</m:t>
          </m:r>
          <m:f>
            <m:fPr>
              <m:ctrlPr>
                <w:rPr>
                  <w:rFonts w:ascii="Cambria Math" w:hAnsi="Cambria Math"/>
                  <w:i/>
                  <w:color w:val="000000" w:themeColor="text1"/>
                  <w14:textFill>
                    <w14:solidFill>
                      <w14:schemeClr w14:val="tx1"/>
                    </w14:solidFill>
                  </w14:textFill>
                </w:rPr>
              </m:ctrlPr>
            </m:fPr>
            <m:num>
              <m:r>
                <m:rPr/>
                <w:rPr>
                  <w:rFonts w:ascii="Cambria Math" w:hAnsi="Cambria Math"/>
                  <w:color w:val="000000" w:themeColor="text1"/>
                  <w14:textFill>
                    <w14:solidFill>
                      <w14:schemeClr w14:val="tx1"/>
                    </w14:solidFill>
                  </w14:textFill>
                </w:rPr>
                <m:t>fH</m:t>
              </m:r>
              <m:ctrlPr>
                <w:rPr>
                  <w:rFonts w:ascii="Cambria Math" w:hAnsi="Cambria Math"/>
                  <w:i/>
                  <w:color w:val="000000" w:themeColor="text1"/>
                  <w14:textFill>
                    <w14:solidFill>
                      <w14:schemeClr w14:val="tx1"/>
                    </w14:solidFill>
                  </w14:textFill>
                </w:rPr>
              </m:ctrlPr>
            </m:num>
            <m:den>
              <m:r>
                <m:rPr/>
                <w:rPr>
                  <w:rFonts w:ascii="Cambria Math" w:hAnsi="Cambria Math"/>
                  <w:color w:val="000000" w:themeColor="text1"/>
                  <w14:textFill>
                    <w14:solidFill>
                      <w14:schemeClr w14:val="tx1"/>
                    </w14:solidFill>
                  </w14:textFill>
                </w:rPr>
                <m:t>ℎ</m:t>
              </m:r>
              <m:ctrlPr>
                <w:rPr>
                  <w:rFonts w:ascii="Cambria Math" w:hAnsi="Cambria Math"/>
                  <w:i/>
                  <w:color w:val="000000" w:themeColor="text1"/>
                  <w14:textFill>
                    <w14:solidFill>
                      <w14:schemeClr w14:val="tx1"/>
                    </w14:solidFill>
                  </w14:textFill>
                </w:rPr>
              </m:ctrlPr>
            </m:den>
          </m:f>
        </m:oMath>
      </m:oMathPara>
    </w:p>
    <w:p w14:paraId="5BDF5320">
      <w:pPr>
        <w:pStyle w:val="145"/>
        <w:numPr>
          <w:ilvl w:val="0"/>
          <w:numId w:val="20"/>
        </w:numPr>
        <w:ind w:left="1276" w:leftChars="0" w:hanging="1276" w:firstLineChars="0"/>
        <w:jc w:val="center"/>
        <w:rPr>
          <w:b w:val="0"/>
          <w:bCs/>
          <w:highlight w:val="none"/>
          <w:u w:val="none"/>
        </w:rPr>
      </w:pPr>
      <w:r>
        <w:rPr>
          <w:b w:val="0"/>
          <w:bCs/>
          <w:highlight w:val="none"/>
          <w:u w:val="none"/>
        </w:rPr>
        <w:t xml:space="preserve">Crossover </w:t>
      </w:r>
      <w:r>
        <w:rPr>
          <w:rFonts w:hint="eastAsia" w:eastAsia="宋体"/>
          <w:b w:val="0"/>
          <w:bCs/>
          <w:highlight w:val="none"/>
          <w:u w:val="none"/>
          <w:lang w:val="en-US" w:eastAsia="zh-CN"/>
        </w:rPr>
        <w:t>D</w:t>
      </w:r>
      <w:r>
        <w:rPr>
          <w:b w:val="0"/>
          <w:bCs/>
          <w:highlight w:val="none"/>
          <w:u w:val="none"/>
        </w:rPr>
        <w:t>istanc</w:t>
      </w:r>
      <w:r>
        <w:rPr>
          <w:b w:val="0"/>
          <w:bCs/>
          <w:i/>
          <w:iCs w:val="0"/>
          <w:highlight w:val="none"/>
          <w:u w:val="none"/>
        </w:rPr>
        <w:t>e</w:t>
      </w:r>
      <w:r>
        <w:rPr>
          <w:rFonts w:hint="eastAsia" w:eastAsia="宋体"/>
          <w:b w:val="0"/>
          <w:bCs/>
          <w:i/>
          <w:iCs w:val="0"/>
          <w:highlight w:val="none"/>
          <w:u w:val="none"/>
          <w:lang w:val="en-US" w:eastAsia="zh-CN"/>
        </w:rPr>
        <w:t xml:space="preserve"> </w:t>
      </w:r>
      <w:r>
        <w:rPr>
          <w:b w:val="0"/>
          <w:bCs/>
          <w:i/>
          <w:iCs w:val="0"/>
          <w:highlight w:val="none"/>
          <w:u w:val="none"/>
        </w:rPr>
        <w:t>– approximation (</w:t>
      </w:r>
      <w:r>
        <w:rPr>
          <w:rFonts w:hint="eastAsia" w:eastAsia="宋体"/>
          <w:b w:val="0"/>
          <w:bCs/>
          <w:i/>
          <w:iCs w:val="0"/>
          <w:highlight w:val="none"/>
          <w:u w:val="none"/>
          <w:lang w:val="en-US" w:eastAsia="zh-CN"/>
        </w:rPr>
        <w:t>2</w:t>
      </w:r>
      <w:r>
        <w:rPr>
          <w:b w:val="0"/>
          <w:bCs/>
          <w:i/>
          <w:iCs w:val="0"/>
          <w:highlight w:val="none"/>
          <w:u w:val="none"/>
        </w:rPr>
        <w:t>)</w:t>
      </w:r>
    </w:p>
    <w:p w14:paraId="32DF969C">
      <w:pPr>
        <w:pStyle w:val="4"/>
        <w:rPr>
          <w:color w:val="000000" w:themeColor="text1"/>
          <w14:textFill>
            <w14:solidFill>
              <w14:schemeClr w14:val="tx1"/>
            </w14:solidFill>
          </w14:textFill>
        </w:rPr>
      </w:pPr>
      <w:r>
        <w:rPr>
          <w:color w:val="000000" w:themeColor="text1"/>
          <w14:textFill>
            <w14:solidFill>
              <w14:schemeClr w14:val="tx1"/>
            </w14:solidFill>
          </w14:textFill>
        </w:rPr>
        <w:t>Where:</w:t>
      </w:r>
    </w:p>
    <w:p w14:paraId="33551422">
      <w:pPr>
        <w:pStyle w:val="4"/>
        <w:ind w:left="567"/>
        <w:rPr>
          <w:rFonts w:hint="default" w:eastAsia="宋体"/>
          <w:color w:val="000000" w:themeColor="text1"/>
          <w:lang w:val="en-US" w:eastAsia="zh-CN"/>
          <w14:textFill>
            <w14:solidFill>
              <w14:schemeClr w14:val="tx1"/>
            </w14:solidFill>
          </w14:textFill>
        </w:rPr>
      </w:pPr>
      <w:r>
        <w:rPr>
          <w:i/>
          <w:color w:val="000000" w:themeColor="text1"/>
          <w14:textFill>
            <w14:solidFill>
              <w14:schemeClr w14:val="tx1"/>
            </w14:solidFill>
          </w14:textFill>
        </w:rPr>
        <w:t>d</w:t>
      </w:r>
      <w:r>
        <w:rPr>
          <w:color w:val="000000" w:themeColor="text1"/>
          <w14:textFill>
            <w14:solidFill>
              <w14:schemeClr w14:val="tx1"/>
            </w14:solidFill>
          </w14:textFill>
        </w:rPr>
        <w:t xml:space="preserve"> is the crossover distance</w:t>
      </w:r>
      <w:r>
        <w:rPr>
          <w:rFonts w:hint="eastAsia" w:eastAsia="宋体"/>
          <w:color w:val="000000" w:themeColor="text1"/>
          <w:lang w:val="en-US" w:eastAsia="zh-CN"/>
          <w14:textFill>
            <w14:solidFill>
              <w14:schemeClr w14:val="tx1"/>
            </w14:solidFill>
          </w14:textFill>
        </w:rPr>
        <w:t xml:space="preserve"> (m);</w:t>
      </w:r>
    </w:p>
    <w:p w14:paraId="719804C6">
      <w:pPr>
        <w:pStyle w:val="4"/>
        <w:ind w:left="567"/>
        <w:rPr>
          <w:rFonts w:hint="default" w:eastAsia="宋体"/>
          <w:color w:val="000000" w:themeColor="text1"/>
          <w:lang w:val="en-US" w:eastAsia="zh-CN"/>
          <w14:textFill>
            <w14:solidFill>
              <w14:schemeClr w14:val="tx1"/>
            </w14:solidFill>
          </w14:textFill>
        </w:rPr>
      </w:pPr>
      <w:r>
        <w:rPr>
          <w:i/>
          <w:color w:val="000000" w:themeColor="text1"/>
          <w14:textFill>
            <w14:solidFill>
              <w14:schemeClr w14:val="tx1"/>
            </w14:solidFill>
          </w14:textFill>
        </w:rPr>
        <w:t>f</w:t>
      </w:r>
      <w:r>
        <w:rPr>
          <w:color w:val="000000" w:themeColor="text1"/>
          <w14:textFill>
            <w14:solidFill>
              <w14:schemeClr w14:val="tx1"/>
            </w14:solidFill>
          </w14:textFill>
        </w:rPr>
        <w:t xml:space="preserve"> is the focal length of the optical system</w:t>
      </w:r>
      <w:r>
        <w:rPr>
          <w:rFonts w:hint="eastAsia" w:eastAsia="宋体"/>
          <w:color w:val="000000" w:themeColor="text1"/>
          <w:lang w:val="en-US" w:eastAsia="zh-CN"/>
          <w14:textFill>
            <w14:solidFill>
              <w14:schemeClr w14:val="tx1"/>
            </w14:solidFill>
          </w14:textFill>
        </w:rPr>
        <w:t xml:space="preserve"> (m);</w:t>
      </w:r>
    </w:p>
    <w:p w14:paraId="1F2CC8DB">
      <w:pPr>
        <w:pStyle w:val="4"/>
        <w:ind w:left="567"/>
        <w:rPr>
          <w:rFonts w:hint="default" w:eastAsia="宋体"/>
          <w:color w:val="000000" w:themeColor="text1"/>
          <w:lang w:val="en-US" w:eastAsia="zh-CN"/>
          <w14:textFill>
            <w14:solidFill>
              <w14:schemeClr w14:val="tx1"/>
            </w14:solidFill>
          </w14:textFill>
        </w:rPr>
      </w:pPr>
      <w:r>
        <w:rPr>
          <w:i/>
          <w:color w:val="000000" w:themeColor="text1"/>
          <w14:textFill>
            <w14:solidFill>
              <w14:schemeClr w14:val="tx1"/>
            </w14:solidFill>
          </w14:textFill>
        </w:rPr>
        <w:t>H</w:t>
      </w:r>
      <w:r>
        <w:rPr>
          <w:color w:val="000000" w:themeColor="text1"/>
          <w14:textFill>
            <w14:solidFill>
              <w14:schemeClr w14:val="tx1"/>
            </w14:solidFill>
          </w14:textFill>
        </w:rPr>
        <w:t xml:space="preserve"> is the height of the optic aperture</w:t>
      </w:r>
      <w:r>
        <w:rPr>
          <w:rFonts w:hint="eastAsia" w:eastAsia="宋体"/>
          <w:color w:val="000000" w:themeColor="text1"/>
          <w:lang w:val="en-US" w:eastAsia="zh-CN"/>
          <w14:textFill>
            <w14:solidFill>
              <w14:schemeClr w14:val="tx1"/>
            </w14:solidFill>
          </w14:textFill>
        </w:rPr>
        <w:t xml:space="preserve"> (m);</w:t>
      </w:r>
    </w:p>
    <w:p w14:paraId="30EBAF59">
      <w:pPr>
        <w:pStyle w:val="4"/>
        <w:ind w:left="567"/>
        <w:rPr>
          <w:rFonts w:hint="default" w:eastAsia="宋体"/>
          <w:color w:val="000000" w:themeColor="text1"/>
          <w:lang w:val="en-US" w:eastAsia="zh-CN"/>
          <w14:textFill>
            <w14:solidFill>
              <w14:schemeClr w14:val="tx1"/>
            </w14:solidFill>
          </w14:textFill>
        </w:rPr>
      </w:pPr>
      <w:r>
        <w:rPr>
          <w:i/>
          <w:iCs/>
          <w:color w:val="000000" w:themeColor="text1"/>
          <w14:textFill>
            <w14:solidFill>
              <w14:schemeClr w14:val="tx1"/>
            </w14:solidFill>
          </w14:textFill>
        </w:rPr>
        <w:t>h</w:t>
      </w:r>
      <w:r>
        <w:rPr>
          <w:color w:val="000000" w:themeColor="text1"/>
          <w14:textFill>
            <w14:solidFill>
              <w14:schemeClr w14:val="tx1"/>
            </w14:solidFill>
          </w14:textFill>
        </w:rPr>
        <w:t xml:space="preserve"> is the height of the light source</w:t>
      </w:r>
      <w:r>
        <w:rPr>
          <w:rFonts w:hint="eastAsia" w:eastAsia="宋体"/>
          <w:color w:val="000000" w:themeColor="text1"/>
          <w:lang w:val="en-US" w:eastAsia="zh-CN"/>
          <w14:textFill>
            <w14:solidFill>
              <w14:schemeClr w14:val="tx1"/>
            </w14:solidFill>
          </w14:textFill>
        </w:rPr>
        <w:t xml:space="preserve"> (m).</w:t>
      </w:r>
    </w:p>
    <w:p w14:paraId="52623C99">
      <w:pPr>
        <w:pStyle w:val="4"/>
        <w:rPr>
          <w:rFonts w:hAnsi="Cambria Math"/>
          <w:i w:val="0"/>
          <w:color w:val="000000" w:themeColor="text1"/>
          <w14:textFill>
            <w14:solidFill>
              <w14:schemeClr w14:val="tx1"/>
            </w14:solidFill>
          </w14:textFill>
        </w:rPr>
      </w:pPr>
      <m:oMathPara>
        <m:oMath>
          <m:r>
            <m:rPr/>
            <w:rPr>
              <w:rFonts w:ascii="Cambria Math" w:hAnsi="Cambria Math"/>
              <w:color w:val="000000" w:themeColor="text1"/>
              <w14:textFill>
                <w14:solidFill>
                  <w14:schemeClr w14:val="tx1"/>
                </w14:solidFill>
              </w14:textFill>
            </w:rPr>
            <m:t>d=</m:t>
          </m:r>
          <m:f>
            <m:fPr>
              <m:ctrlPr>
                <w:rPr>
                  <w:rFonts w:ascii="Cambria Math" w:hAnsi="Cambria Math"/>
                  <w:i/>
                  <w:color w:val="000000" w:themeColor="text1"/>
                  <w14:textFill>
                    <w14:solidFill>
                      <w14:schemeClr w14:val="tx1"/>
                    </w14:solidFill>
                  </w14:textFill>
                </w:rPr>
              </m:ctrlPr>
            </m:fPr>
            <m:num>
              <m:r>
                <m:rPr/>
                <w:rPr>
                  <w:rFonts w:ascii="Cambria Math" w:hAnsi="Cambria Math"/>
                  <w:color w:val="000000" w:themeColor="text1"/>
                  <w14:textFill>
                    <w14:solidFill>
                      <w14:schemeClr w14:val="tx1"/>
                    </w14:solidFill>
                  </w14:textFill>
                </w:rPr>
                <m:t>fW</m:t>
              </m:r>
              <m:ctrlPr>
                <w:rPr>
                  <w:rFonts w:ascii="Cambria Math" w:hAnsi="Cambria Math"/>
                  <w:i/>
                  <w:color w:val="000000" w:themeColor="text1"/>
                  <w14:textFill>
                    <w14:solidFill>
                      <w14:schemeClr w14:val="tx1"/>
                    </w14:solidFill>
                  </w14:textFill>
                </w:rPr>
              </m:ctrlPr>
            </m:num>
            <m:den>
              <m:r>
                <m:rPr/>
                <w:rPr>
                  <w:rFonts w:ascii="Cambria Math" w:hAnsi="Cambria Math"/>
                  <w:color w:val="000000" w:themeColor="text1"/>
                  <w14:textFill>
                    <w14:solidFill>
                      <w14:schemeClr w14:val="tx1"/>
                    </w14:solidFill>
                  </w14:textFill>
                </w:rPr>
                <m:t>w</m:t>
              </m:r>
              <m:ctrlPr>
                <w:rPr>
                  <w:rFonts w:ascii="Cambria Math" w:hAnsi="Cambria Math"/>
                  <w:i/>
                  <w:color w:val="000000" w:themeColor="text1"/>
                  <w14:textFill>
                    <w14:solidFill>
                      <w14:schemeClr w14:val="tx1"/>
                    </w14:solidFill>
                  </w14:textFill>
                </w:rPr>
              </m:ctrlPr>
            </m:den>
          </m:f>
        </m:oMath>
      </m:oMathPara>
    </w:p>
    <w:p w14:paraId="5FB7B62C">
      <w:pPr>
        <w:pStyle w:val="145"/>
        <w:numPr>
          <w:ilvl w:val="0"/>
          <w:numId w:val="20"/>
        </w:numPr>
        <w:ind w:left="1276" w:leftChars="0" w:hanging="1276" w:firstLineChars="0"/>
        <w:jc w:val="center"/>
        <w:rPr>
          <w:b w:val="0"/>
          <w:bCs/>
          <w:highlight w:val="none"/>
          <w:u w:val="none"/>
        </w:rPr>
      </w:pPr>
      <w:r>
        <w:rPr>
          <w:b w:val="0"/>
          <w:bCs/>
          <w:highlight w:val="none"/>
          <w:u w:val="none"/>
        </w:rPr>
        <w:t xml:space="preserve">Crossover </w:t>
      </w:r>
      <w:r>
        <w:rPr>
          <w:rFonts w:hint="eastAsia" w:eastAsia="宋体"/>
          <w:b w:val="0"/>
          <w:bCs/>
          <w:highlight w:val="none"/>
          <w:u w:val="none"/>
          <w:lang w:val="en-US" w:eastAsia="zh-CN"/>
        </w:rPr>
        <w:t>D</w:t>
      </w:r>
      <w:r>
        <w:rPr>
          <w:b w:val="0"/>
          <w:bCs/>
          <w:highlight w:val="none"/>
          <w:u w:val="none"/>
        </w:rPr>
        <w:t>istanc</w:t>
      </w:r>
      <w:r>
        <w:rPr>
          <w:b w:val="0"/>
          <w:bCs/>
          <w:i/>
          <w:iCs w:val="0"/>
          <w:highlight w:val="none"/>
          <w:u w:val="none"/>
        </w:rPr>
        <w:t>e</w:t>
      </w:r>
      <w:r>
        <w:rPr>
          <w:rFonts w:hint="eastAsia" w:eastAsia="宋体"/>
          <w:b w:val="0"/>
          <w:bCs/>
          <w:i/>
          <w:iCs w:val="0"/>
          <w:highlight w:val="none"/>
          <w:u w:val="none"/>
          <w:lang w:val="en-US" w:eastAsia="zh-CN"/>
        </w:rPr>
        <w:t xml:space="preserve"> </w:t>
      </w:r>
      <w:r>
        <w:rPr>
          <w:b w:val="0"/>
          <w:bCs/>
          <w:i/>
          <w:iCs w:val="0"/>
          <w:highlight w:val="none"/>
          <w:u w:val="none"/>
        </w:rPr>
        <w:t>– approximation (</w:t>
      </w:r>
      <w:r>
        <w:rPr>
          <w:rFonts w:hint="eastAsia" w:eastAsia="宋体"/>
          <w:b w:val="0"/>
          <w:bCs/>
          <w:i/>
          <w:iCs w:val="0"/>
          <w:highlight w:val="none"/>
          <w:u w:val="none"/>
          <w:lang w:val="en-US" w:eastAsia="zh-CN"/>
        </w:rPr>
        <w:t>3</w:t>
      </w:r>
      <w:r>
        <w:rPr>
          <w:b w:val="0"/>
          <w:bCs/>
          <w:i/>
          <w:iCs w:val="0"/>
          <w:highlight w:val="none"/>
          <w:u w:val="none"/>
        </w:rPr>
        <w:t>)</w:t>
      </w:r>
    </w:p>
    <w:p w14:paraId="11B68F79">
      <w:pPr>
        <w:pStyle w:val="4"/>
        <w:rPr>
          <w:color w:val="000000" w:themeColor="text1"/>
          <w14:textFill>
            <w14:solidFill>
              <w14:schemeClr w14:val="tx1"/>
            </w14:solidFill>
          </w14:textFill>
        </w:rPr>
      </w:pPr>
      <w:r>
        <w:rPr>
          <w:color w:val="000000" w:themeColor="text1"/>
          <w14:textFill>
            <w14:solidFill>
              <w14:schemeClr w14:val="tx1"/>
            </w14:solidFill>
          </w14:textFill>
        </w:rPr>
        <w:t>Where:</w:t>
      </w:r>
    </w:p>
    <w:p w14:paraId="1BC33E4C">
      <w:pPr>
        <w:pStyle w:val="4"/>
        <w:ind w:left="567"/>
        <w:rPr>
          <w:color w:val="000000" w:themeColor="text1"/>
          <w14:textFill>
            <w14:solidFill>
              <w14:schemeClr w14:val="tx1"/>
            </w14:solidFill>
          </w14:textFill>
        </w:rPr>
      </w:pPr>
      <w:r>
        <w:rPr>
          <w:i/>
          <w:color w:val="000000" w:themeColor="text1"/>
          <w14:textFill>
            <w14:solidFill>
              <w14:schemeClr w14:val="tx1"/>
            </w14:solidFill>
          </w14:textFill>
        </w:rPr>
        <w:t>d</w:t>
      </w:r>
      <w:r>
        <w:rPr>
          <w:color w:val="000000" w:themeColor="text1"/>
          <w14:textFill>
            <w14:solidFill>
              <w14:schemeClr w14:val="tx1"/>
            </w14:solidFill>
          </w14:textFill>
        </w:rPr>
        <w:t xml:space="preserve"> is the crossover distance</w:t>
      </w:r>
      <w:r>
        <w:rPr>
          <w:rFonts w:hint="eastAsia" w:eastAsia="宋体"/>
          <w:color w:val="000000" w:themeColor="text1"/>
          <w:lang w:val="en-US" w:eastAsia="zh-CN"/>
          <w14:textFill>
            <w14:solidFill>
              <w14:schemeClr w14:val="tx1"/>
            </w14:solidFill>
          </w14:textFill>
        </w:rPr>
        <w:t xml:space="preserve"> (m);</w:t>
      </w:r>
    </w:p>
    <w:p w14:paraId="42F2D077">
      <w:pPr>
        <w:pStyle w:val="4"/>
        <w:ind w:left="567"/>
        <w:rPr>
          <w:rFonts w:hint="eastAsia" w:eastAsia="宋体"/>
          <w:color w:val="000000" w:themeColor="text1"/>
          <w:lang w:val="en-US" w:eastAsia="zh-CN"/>
          <w14:textFill>
            <w14:solidFill>
              <w14:schemeClr w14:val="tx1"/>
            </w14:solidFill>
          </w14:textFill>
        </w:rPr>
      </w:pPr>
      <w:r>
        <w:rPr>
          <w:i/>
          <w:color w:val="000000" w:themeColor="text1"/>
          <w14:textFill>
            <w14:solidFill>
              <w14:schemeClr w14:val="tx1"/>
            </w14:solidFill>
          </w14:textFill>
        </w:rPr>
        <w:t>f</w:t>
      </w:r>
      <w:r>
        <w:rPr>
          <w:color w:val="000000" w:themeColor="text1"/>
          <w14:textFill>
            <w14:solidFill>
              <w14:schemeClr w14:val="tx1"/>
            </w14:solidFill>
          </w14:textFill>
        </w:rPr>
        <w:t xml:space="preserve"> is the focal length of the optical system</w:t>
      </w:r>
      <w:r>
        <w:rPr>
          <w:rFonts w:hint="eastAsia" w:eastAsia="宋体"/>
          <w:color w:val="000000" w:themeColor="text1"/>
          <w:lang w:val="en-US" w:eastAsia="zh-CN"/>
          <w14:textFill>
            <w14:solidFill>
              <w14:schemeClr w14:val="tx1"/>
            </w14:solidFill>
          </w14:textFill>
        </w:rPr>
        <w:t xml:space="preserve"> (m);</w:t>
      </w:r>
    </w:p>
    <w:p w14:paraId="2FF4E7C8">
      <w:pPr>
        <w:pStyle w:val="4"/>
        <w:ind w:left="567"/>
        <w:rPr>
          <w:rFonts w:hint="default"/>
          <w:color w:val="000000" w:themeColor="text1"/>
          <w:lang w:val="en-US"/>
          <w14:textFill>
            <w14:solidFill>
              <w14:schemeClr w14:val="tx1"/>
            </w14:solidFill>
          </w14:textFill>
        </w:rPr>
      </w:pPr>
      <w:r>
        <w:rPr>
          <w:i/>
          <w:color w:val="000000" w:themeColor="text1"/>
          <w14:textFill>
            <w14:solidFill>
              <w14:schemeClr w14:val="tx1"/>
            </w14:solidFill>
          </w14:textFill>
        </w:rPr>
        <w:t>H</w:t>
      </w:r>
      <w:r>
        <w:rPr>
          <w:color w:val="000000" w:themeColor="text1"/>
          <w14:textFill>
            <w14:solidFill>
              <w14:schemeClr w14:val="tx1"/>
            </w14:solidFill>
          </w14:textFill>
        </w:rPr>
        <w:t xml:space="preserve"> is the width of the optic aperture</w:t>
      </w:r>
      <w:r>
        <w:rPr>
          <w:rFonts w:hint="eastAsia" w:eastAsia="宋体"/>
          <w:color w:val="000000" w:themeColor="text1"/>
          <w:lang w:val="en-US" w:eastAsia="zh-CN"/>
          <w14:textFill>
            <w14:solidFill>
              <w14:schemeClr w14:val="tx1"/>
            </w14:solidFill>
          </w14:textFill>
        </w:rPr>
        <w:t xml:space="preserve"> (m);</w:t>
      </w:r>
    </w:p>
    <w:p w14:paraId="164D21A6">
      <w:pPr>
        <w:pStyle w:val="4"/>
        <w:keepNext w:val="0"/>
        <w:keepLines w:val="0"/>
        <w:pageBreakBefore w:val="0"/>
        <w:widowControl/>
        <w:kinsoku/>
        <w:wordWrap/>
        <w:overflowPunct/>
        <w:topLinePunct w:val="0"/>
        <w:autoSpaceDE/>
        <w:autoSpaceDN/>
        <w:bidi w:val="0"/>
        <w:adjustRightInd/>
        <w:snapToGrid/>
        <w:ind w:left="567"/>
        <w:textAlignment w:val="auto"/>
        <w:rPr>
          <w:rFonts w:hint="eastAsia" w:eastAsia="宋体"/>
          <w:lang w:val="en-US" w:eastAsia="zh-CN"/>
        </w:rPr>
      </w:pPr>
      <w:r>
        <w:rPr>
          <w:i/>
          <w:iCs/>
          <w:color w:val="000000" w:themeColor="text1"/>
          <w14:textFill>
            <w14:solidFill>
              <w14:schemeClr w14:val="tx1"/>
            </w14:solidFill>
          </w14:textFill>
        </w:rPr>
        <w:t>h</w:t>
      </w:r>
      <w:r>
        <w:rPr>
          <w:color w:val="000000" w:themeColor="text1"/>
          <w14:textFill>
            <w14:solidFill>
              <w14:schemeClr w14:val="tx1"/>
            </w14:solidFill>
          </w14:textFill>
        </w:rPr>
        <w:t xml:space="preserve"> is the width of the light source</w:t>
      </w:r>
      <w:r>
        <w:rPr>
          <w:rFonts w:hint="eastAsia" w:eastAsia="宋体"/>
          <w:color w:val="000000" w:themeColor="text1"/>
          <w:lang w:val="en-US" w:eastAsia="zh-CN"/>
          <w14:textFill>
            <w14:solidFill>
              <w14:schemeClr w14:val="tx1"/>
            </w14:solidFill>
          </w14:textFill>
        </w:rPr>
        <w:t>.</w:t>
      </w:r>
    </w:p>
    <w:p w14:paraId="12D3BCC5">
      <w:pPr>
        <w:pStyle w:val="4"/>
        <w:rPr>
          <w:rFonts w:hAnsi="Cambria Math"/>
          <w:i w:val="0"/>
          <w:color w:val="000000" w:themeColor="text1"/>
          <w14:textFill>
            <w14:solidFill>
              <w14:schemeClr w14:val="tx1"/>
            </w14:solidFill>
          </w14:textFill>
        </w:rPr>
      </w:pPr>
      <w:r>
        <w:rPr>
          <w:rFonts w:hint="eastAsia" w:hAnsi="Cambria Math"/>
          <w:i w:val="0"/>
          <w:color w:val="000000" w:themeColor="text1"/>
          <w14:textFill>
            <w14:solidFill>
              <w14:schemeClr w14:val="tx1"/>
            </w14:solidFill>
          </w14:textFill>
        </w:rPr>
        <w:t xml:space="preserve">Both the crossover distances of height and width should be calculated and the greater of the two used.  For an omnidirectional beacon, only the vertical crossover is relevant, therefore only Equation </w:t>
      </w:r>
      <w:r>
        <w:rPr>
          <w:rFonts w:hint="eastAsia" w:hAnsi="Cambria Math" w:eastAsia="宋体"/>
          <w:i w:val="0"/>
          <w:color w:val="000000" w:themeColor="text1"/>
          <w:lang w:val="en-US" w:eastAsia="zh-CN"/>
          <w14:textFill>
            <w14:solidFill>
              <w14:schemeClr w14:val="tx1"/>
            </w14:solidFill>
          </w14:textFill>
        </w:rPr>
        <w:t>3</w:t>
      </w:r>
      <w:r>
        <w:rPr>
          <w:rFonts w:hint="eastAsia" w:hAnsi="Cambria Math"/>
          <w:i w:val="0"/>
          <w:color w:val="000000" w:themeColor="text1"/>
          <w14:textFill>
            <w14:solidFill>
              <w14:schemeClr w14:val="tx1"/>
            </w14:solidFill>
          </w14:textFill>
        </w:rPr>
        <w:t xml:space="preserve"> is relevant.</w:t>
      </w:r>
    </w:p>
    <w:p w14:paraId="3A344C59">
      <w:pPr>
        <w:pStyle w:val="4"/>
        <w:rPr>
          <w:color w:val="000000" w:themeColor="text1"/>
          <w14:textFill>
            <w14:solidFill>
              <w14:schemeClr w14:val="tx1"/>
            </w14:solidFill>
          </w14:textFill>
        </w:rPr>
      </w:pPr>
      <w:r>
        <w:rPr>
          <w:color w:val="000000" w:themeColor="text1"/>
          <w14:textFill>
            <w14:solidFill>
              <w14:schemeClr w14:val="tx1"/>
            </w14:solidFill>
          </w14:textFill>
        </w:rPr>
        <w:t>For a precision sector projector, the crossover distance may be expressed as follows</w:t>
      </w:r>
      <w:r>
        <w:rPr>
          <w:color w:val="000000" w:themeColor="text1"/>
          <w:highlight w:val="yellow"/>
          <w14:textFill>
            <w14:solidFill>
              <w14:schemeClr w14:val="tx1"/>
            </w14:solidFill>
          </w14:textFill>
        </w:rPr>
        <w:t xml:space="preserve"> </w:t>
      </w:r>
      <w:r>
        <w:rPr>
          <w:color w:val="000000" w:themeColor="text1"/>
          <w:highlight w:val="yellow"/>
          <w14:textFill>
            <w14:solidFill>
              <w14:schemeClr w14:val="tx1"/>
            </w14:solidFill>
          </w14:textFill>
        </w:rPr>
        <w:fldChar w:fldCharType="begin"/>
      </w:r>
      <w:r>
        <w:rPr>
          <w:color w:val="000000" w:themeColor="text1"/>
          <w:highlight w:val="yellow"/>
          <w14:textFill>
            <w14:solidFill>
              <w14:schemeClr w14:val="tx1"/>
            </w14:solidFill>
          </w14:textFill>
        </w:rPr>
        <w:instrText xml:space="preserve"> REF _Ref213043351 \r \h </w:instrText>
      </w:r>
      <w:r>
        <w:rPr>
          <w:color w:val="000000" w:themeColor="text1"/>
          <w:highlight w:val="yellow"/>
          <w14:textFill>
            <w14:solidFill>
              <w14:schemeClr w14:val="tx1"/>
            </w14:solidFill>
          </w14:textFill>
        </w:rPr>
        <w:fldChar w:fldCharType="separate"/>
      </w:r>
      <w:r>
        <w:rPr>
          <w:color w:val="000000" w:themeColor="text1"/>
          <w:highlight w:val="yellow"/>
          <w14:textFill>
            <w14:solidFill>
              <w14:schemeClr w14:val="tx1"/>
            </w14:solidFill>
          </w14:textFill>
        </w:rPr>
        <w:t>[27]</w:t>
      </w:r>
      <w:r>
        <w:rPr>
          <w:color w:val="000000" w:themeColor="text1"/>
          <w:highlight w:val="yellow"/>
          <w14:textFill>
            <w14:solidFill>
              <w14:schemeClr w14:val="tx1"/>
            </w14:solidFill>
          </w14:textFill>
        </w:rPr>
        <w:fldChar w:fldCharType="end"/>
      </w:r>
      <w:r>
        <w:rPr>
          <w:color w:val="000000" w:themeColor="text1"/>
          <w14:textFill>
            <w14:solidFill>
              <w14:schemeClr w14:val="tx1"/>
            </w14:solidFill>
          </w14:textFill>
        </w:rPr>
        <w:t>:</w:t>
      </w:r>
    </w:p>
    <w:p w14:paraId="2D9CDE50">
      <w:pPr>
        <w:pStyle w:val="4"/>
        <w:rPr>
          <w:color w:val="000000" w:themeColor="text1"/>
          <w14:textFill>
            <w14:solidFill>
              <w14:schemeClr w14:val="tx1"/>
            </w14:solidFill>
          </w14:textFill>
        </w:rPr>
      </w:pPr>
      <m:oMathPara>
        <m:oMath>
          <m:r>
            <m:rPr/>
            <w:rPr>
              <w:rFonts w:ascii="Cambria Math" w:hAnsi="Cambria Math"/>
              <w:color w:val="000000" w:themeColor="text1"/>
              <w14:textFill>
                <w14:solidFill>
                  <w14:schemeClr w14:val="tx1"/>
                </w14:solidFill>
              </w14:textFill>
            </w:rPr>
            <m:t>d=2</m:t>
          </m:r>
          <m:f>
            <m:fPr>
              <m:ctrlPr>
                <w:rPr>
                  <w:rFonts w:ascii="Cambria Math" w:hAnsi="Cambria Math"/>
                  <w:i/>
                  <w:color w:val="000000" w:themeColor="text1"/>
                  <w14:textFill>
                    <w14:solidFill>
                      <w14:schemeClr w14:val="tx1"/>
                    </w14:solidFill>
                  </w14:textFill>
                </w:rPr>
              </m:ctrlPr>
            </m:fPr>
            <m:num>
              <m:r>
                <m:rPr/>
                <w:rPr>
                  <w:rFonts w:ascii="Cambria Math" w:hAnsi="Cambria Math"/>
                  <w:color w:val="000000" w:themeColor="text1"/>
                  <w14:textFill>
                    <w14:solidFill>
                      <w14:schemeClr w14:val="tx1"/>
                    </w14:solidFill>
                  </w14:textFill>
                </w:rPr>
                <m:t>R</m:t>
              </m:r>
              <m:ctrlPr>
                <w:rPr>
                  <w:rFonts w:ascii="Cambria Math" w:hAnsi="Cambria Math"/>
                  <w:i/>
                  <w:color w:val="000000" w:themeColor="text1"/>
                  <w14:textFill>
                    <w14:solidFill>
                      <w14:schemeClr w14:val="tx1"/>
                    </w14:solidFill>
                  </w14:textFill>
                </w:rPr>
              </m:ctrlPr>
            </m:num>
            <m:den>
              <m:r>
                <m:rPr/>
                <w:rPr>
                  <w:rFonts w:ascii="Cambria Math" w:hAnsi="Cambria Math"/>
                  <w:color w:val="000000" w:themeColor="text1"/>
                  <w14:textFill>
                    <w14:solidFill>
                      <w14:schemeClr w14:val="tx1"/>
                    </w14:solidFill>
                  </w14:textFill>
                </w:rPr>
                <m:t>α</m:t>
              </m:r>
              <m:ctrlPr>
                <w:rPr>
                  <w:rFonts w:ascii="Cambria Math" w:hAnsi="Cambria Math"/>
                  <w:i/>
                  <w:color w:val="000000" w:themeColor="text1"/>
                  <w14:textFill>
                    <w14:solidFill>
                      <w14:schemeClr w14:val="tx1"/>
                    </w14:solidFill>
                  </w14:textFill>
                </w:rPr>
              </m:ctrlPr>
            </m:den>
          </m:f>
        </m:oMath>
      </m:oMathPara>
    </w:p>
    <w:p w14:paraId="60C008B5">
      <w:pPr>
        <w:pStyle w:val="145"/>
        <w:numPr>
          <w:ilvl w:val="0"/>
          <w:numId w:val="20"/>
        </w:numPr>
        <w:ind w:left="1276" w:leftChars="0" w:hanging="1276" w:firstLineChars="0"/>
        <w:jc w:val="center"/>
        <w:rPr>
          <w:b w:val="0"/>
          <w:bCs/>
          <w:highlight w:val="none"/>
          <w:u w:val="none"/>
        </w:rPr>
      </w:pPr>
      <w:r>
        <w:rPr>
          <w:b w:val="0"/>
          <w:bCs/>
          <w:highlight w:val="none"/>
          <w:u w:val="none"/>
        </w:rPr>
        <w:t xml:space="preserve">Crossover </w:t>
      </w:r>
      <w:r>
        <w:rPr>
          <w:rFonts w:hint="eastAsia" w:eastAsia="宋体"/>
          <w:b w:val="0"/>
          <w:bCs/>
          <w:highlight w:val="none"/>
          <w:u w:val="none"/>
          <w:lang w:val="en-US" w:eastAsia="zh-CN"/>
        </w:rPr>
        <w:t>D</w:t>
      </w:r>
      <w:r>
        <w:rPr>
          <w:b w:val="0"/>
          <w:bCs/>
          <w:highlight w:val="none"/>
          <w:u w:val="none"/>
        </w:rPr>
        <w:t>istanc</w:t>
      </w:r>
      <w:r>
        <w:rPr>
          <w:b w:val="0"/>
          <w:bCs/>
          <w:i/>
          <w:iCs w:val="0"/>
          <w:highlight w:val="none"/>
          <w:u w:val="none"/>
        </w:rPr>
        <w:t>e</w:t>
      </w:r>
      <w:r>
        <w:rPr>
          <w:rFonts w:hint="eastAsia" w:eastAsia="宋体"/>
          <w:b w:val="0"/>
          <w:bCs/>
          <w:i/>
          <w:iCs w:val="0"/>
          <w:highlight w:val="none"/>
          <w:u w:val="none"/>
          <w:lang w:val="en-US" w:eastAsia="zh-CN"/>
        </w:rPr>
        <w:t xml:space="preserve"> </w:t>
      </w:r>
      <w:r>
        <w:rPr>
          <w:b w:val="0"/>
          <w:bCs/>
          <w:i/>
          <w:iCs w:val="0"/>
          <w:highlight w:val="none"/>
          <w:u w:val="none"/>
        </w:rPr>
        <w:t xml:space="preserve">– </w:t>
      </w:r>
      <w:r>
        <w:rPr>
          <w:rFonts w:hint="eastAsia" w:eastAsia="宋体"/>
          <w:b w:val="0"/>
          <w:bCs/>
          <w:i/>
          <w:iCs w:val="0"/>
          <w:highlight w:val="none"/>
          <w:u w:val="none"/>
          <w:lang w:val="en-US" w:eastAsia="zh-CN"/>
        </w:rPr>
        <w:t>Precision Sector Projector</w:t>
      </w:r>
    </w:p>
    <w:p w14:paraId="5C388081">
      <w:pPr>
        <w:pStyle w:val="4"/>
        <w:rPr>
          <w:rFonts w:hint="default" w:hAnsi="Cambria Math"/>
          <w:i w:val="0"/>
          <w:color w:val="000000" w:themeColor="text1"/>
          <w:lang w:val="en-GB" w:eastAsia="en-US"/>
          <w14:textFill>
            <w14:solidFill>
              <w14:schemeClr w14:val="tx1"/>
            </w14:solidFill>
          </w14:textFill>
        </w:rPr>
      </w:pPr>
      <w:r>
        <w:rPr>
          <w:rFonts w:hint="default" w:hAnsi="Cambria Math"/>
          <w:i w:val="0"/>
          <w:color w:val="000000" w:themeColor="text1"/>
          <w:lang w:val="en-GB" w:eastAsia="en-US"/>
          <w14:textFill>
            <w14:solidFill>
              <w14:schemeClr w14:val="tx1"/>
            </w14:solidFill>
          </w14:textFill>
        </w:rPr>
        <w:t>Where:</w:t>
      </w:r>
    </w:p>
    <w:p w14:paraId="1C7B1C1B">
      <w:pPr>
        <w:pStyle w:val="4"/>
        <w:keepNext w:val="0"/>
        <w:keepLines w:val="0"/>
        <w:pageBreakBefore w:val="0"/>
        <w:widowControl/>
        <w:kinsoku/>
        <w:wordWrap/>
        <w:overflowPunct/>
        <w:topLinePunct w:val="0"/>
        <w:autoSpaceDE/>
        <w:autoSpaceDN/>
        <w:bidi w:val="0"/>
        <w:adjustRightInd/>
        <w:snapToGrid/>
        <w:ind w:left="567"/>
        <w:textAlignment w:val="auto"/>
        <w:rPr>
          <w:rFonts w:hint="default" w:hAnsi="Cambria Math"/>
          <w:i w:val="0"/>
          <w:color w:val="000000" w:themeColor="text1"/>
          <w:lang w:val="en-US" w:eastAsia="en-US"/>
          <w14:textFill>
            <w14:solidFill>
              <w14:schemeClr w14:val="tx1"/>
            </w14:solidFill>
          </w14:textFill>
        </w:rPr>
      </w:pPr>
      <w:r>
        <w:rPr>
          <w:rFonts w:hint="default" w:hAnsi="Cambria Math"/>
          <w:i w:val="0"/>
          <w:color w:val="000000" w:themeColor="text1"/>
          <w:lang w:val="en-GB" w:eastAsia="en-US"/>
          <w14:textFill>
            <w14:solidFill>
              <w14:schemeClr w14:val="tx1"/>
            </w14:solidFill>
          </w14:textFill>
        </w:rPr>
        <w:t>d is the crossover distance</w:t>
      </w:r>
      <w:r>
        <w:rPr>
          <w:rFonts w:hint="eastAsia" w:eastAsia="宋体"/>
          <w:color w:val="000000" w:themeColor="text1"/>
          <w:lang w:val="en-US" w:eastAsia="zh-CN"/>
          <w14:textFill>
            <w14:solidFill>
              <w14:schemeClr w14:val="tx1"/>
            </w14:solidFill>
          </w14:textFill>
        </w:rPr>
        <w:t xml:space="preserve"> (m);</w:t>
      </w:r>
    </w:p>
    <w:p w14:paraId="4DE93F3A">
      <w:pPr>
        <w:pStyle w:val="4"/>
        <w:keepNext w:val="0"/>
        <w:keepLines w:val="0"/>
        <w:pageBreakBefore w:val="0"/>
        <w:widowControl/>
        <w:kinsoku/>
        <w:wordWrap/>
        <w:overflowPunct/>
        <w:topLinePunct w:val="0"/>
        <w:autoSpaceDE/>
        <w:autoSpaceDN/>
        <w:bidi w:val="0"/>
        <w:adjustRightInd/>
        <w:snapToGrid/>
        <w:ind w:left="567"/>
        <w:textAlignment w:val="auto"/>
        <w:rPr>
          <w:rFonts w:hint="default" w:hAnsi="Cambria Math"/>
          <w:i w:val="0"/>
          <w:color w:val="000000" w:themeColor="text1"/>
          <w:lang w:val="en-US" w:eastAsia="en-US"/>
          <w14:textFill>
            <w14:solidFill>
              <w14:schemeClr w14:val="tx1"/>
            </w14:solidFill>
          </w14:textFill>
        </w:rPr>
      </w:pPr>
      <w:r>
        <w:rPr>
          <w:rFonts w:hint="default" w:hAnsi="Cambria Math"/>
          <w:i w:val="0"/>
          <w:color w:val="000000" w:themeColor="text1"/>
          <w:lang w:val="en-GB" w:eastAsia="en-US"/>
          <w14:textFill>
            <w14:solidFill>
              <w14:schemeClr w14:val="tx1"/>
            </w14:solidFill>
          </w14:textFill>
        </w:rPr>
        <w:t>R is the radius of the optic aperture</w:t>
      </w:r>
      <w:r>
        <w:rPr>
          <w:rFonts w:hint="eastAsia" w:eastAsia="宋体"/>
          <w:color w:val="000000" w:themeColor="text1"/>
          <w:lang w:val="en-US" w:eastAsia="zh-CN"/>
          <w14:textFill>
            <w14:solidFill>
              <w14:schemeClr w14:val="tx1"/>
            </w14:solidFill>
          </w14:textFill>
        </w:rPr>
        <w:t xml:space="preserve"> (m);</w:t>
      </w:r>
    </w:p>
    <w:p w14:paraId="4C125215">
      <w:pPr>
        <w:pStyle w:val="4"/>
        <w:keepNext w:val="0"/>
        <w:keepLines w:val="0"/>
        <w:pageBreakBefore w:val="0"/>
        <w:widowControl/>
        <w:kinsoku/>
        <w:wordWrap/>
        <w:overflowPunct/>
        <w:topLinePunct w:val="0"/>
        <w:autoSpaceDE/>
        <w:autoSpaceDN/>
        <w:bidi w:val="0"/>
        <w:adjustRightInd/>
        <w:snapToGrid/>
        <w:ind w:left="567"/>
        <w:textAlignment w:val="auto"/>
        <w:rPr>
          <w:rFonts w:hint="eastAsia" w:hAnsi="Cambria Math" w:eastAsia="宋体"/>
          <w:i w:val="0"/>
          <w:color w:val="000000" w:themeColor="text1"/>
          <w:lang w:val="en-US" w:eastAsia="zh-CN"/>
          <w14:textFill>
            <w14:solidFill>
              <w14:schemeClr w14:val="tx1"/>
            </w14:solidFill>
          </w14:textFill>
        </w:rPr>
      </w:pPr>
      <w:r>
        <w:rPr>
          <w:i/>
          <w:iCs/>
          <w:color w:val="000000" w:themeColor="text1"/>
          <w14:textFill>
            <w14:solidFill>
              <w14:schemeClr w14:val="tx1"/>
            </w14:solidFill>
          </w14:textFill>
        </w:rPr>
        <w:sym w:font="Symbol" w:char="F061"/>
      </w:r>
      <w:r>
        <w:rPr>
          <w:rFonts w:hint="default" w:hAnsi="Cambria Math"/>
          <w:i w:val="0"/>
          <w:color w:val="000000" w:themeColor="text1"/>
          <w:lang w:val="en-GB" w:eastAsia="en-US"/>
          <w14:textFill>
            <w14:solidFill>
              <w14:schemeClr w14:val="tx1"/>
            </w14:solidFill>
          </w14:textFill>
        </w:rPr>
        <w:t xml:space="preserve"> is the requested angular resolution</w:t>
      </w:r>
      <w:r>
        <w:rPr>
          <w:rFonts w:hint="eastAsia" w:hAnsi="Cambria Math" w:eastAsia="宋体"/>
          <w:i w:val="0"/>
          <w:color w:val="000000" w:themeColor="text1"/>
          <w:lang w:val="en-US" w:eastAsia="zh-CN"/>
          <w14:textFill>
            <w14:solidFill>
              <w14:schemeClr w14:val="tx1"/>
            </w14:solidFill>
          </w14:textFill>
        </w:rPr>
        <w:t xml:space="preserve"> (radian).</w:t>
      </w:r>
    </w:p>
    <w:p w14:paraId="17E701A3">
      <w:pPr>
        <w:pStyle w:val="4"/>
        <w:keepNext w:val="0"/>
        <w:keepLines w:val="0"/>
        <w:pageBreakBefore w:val="0"/>
        <w:widowControl/>
        <w:kinsoku/>
        <w:wordWrap/>
        <w:overflowPunct/>
        <w:topLinePunct w:val="0"/>
        <w:autoSpaceDE/>
        <w:autoSpaceDN/>
        <w:bidi w:val="0"/>
        <w:adjustRightInd/>
        <w:snapToGrid/>
        <w:ind w:left="0"/>
        <w:textAlignment w:val="auto"/>
        <w:rPr>
          <w:rFonts w:hint="default" w:hAnsi="Cambria Math" w:eastAsia="宋体"/>
          <w:b/>
          <w:bCs/>
          <w:i w:val="0"/>
          <w:color w:val="000000" w:themeColor="text1"/>
          <w:lang w:val="en-US" w:eastAsia="zh-CN"/>
          <w14:textFill>
            <w14:solidFill>
              <w14:schemeClr w14:val="tx1"/>
            </w14:solidFill>
          </w14:textFill>
        </w:rPr>
      </w:pPr>
      <w:r>
        <w:rPr>
          <w:rFonts w:hint="default" w:hAnsi="Cambria Math" w:eastAsia="宋体"/>
          <w:b/>
          <w:bCs/>
          <w:i w:val="0"/>
          <w:color w:val="000000" w:themeColor="text1"/>
          <w:lang w:val="en-US" w:eastAsia="zh-CN"/>
          <w14:textFill>
            <w14:solidFill>
              <w14:schemeClr w14:val="tx1"/>
            </w14:solidFill>
          </w14:textFill>
        </w:rPr>
        <w:t xml:space="preserve">The minimum </w:t>
      </w:r>
      <w:r>
        <w:rPr>
          <w:rFonts w:hint="eastAsia" w:hAnsi="Cambria Math" w:eastAsia="宋体"/>
          <w:b/>
          <w:bCs/>
          <w:i w:val="0"/>
          <w:color w:val="000000" w:themeColor="text1"/>
          <w:lang w:val="en-US" w:eastAsia="zh-CN"/>
          <w14:textFill>
            <w14:solidFill>
              <w14:schemeClr w14:val="tx1"/>
            </w14:solidFill>
          </w14:textFill>
        </w:rPr>
        <w:t>measurement</w:t>
      </w:r>
      <w:r>
        <w:rPr>
          <w:rFonts w:hint="default" w:hAnsi="Cambria Math" w:eastAsia="宋体"/>
          <w:b/>
          <w:bCs/>
          <w:i w:val="0"/>
          <w:color w:val="000000" w:themeColor="text1"/>
          <w:lang w:val="en-US" w:eastAsia="zh-CN"/>
          <w14:textFill>
            <w14:solidFill>
              <w14:schemeClr w14:val="tx1"/>
            </w14:solidFill>
          </w14:textFill>
        </w:rPr>
        <w:t xml:space="preserve"> distance may be taken as twice the calculated crossover distance.</w:t>
      </w:r>
    </w:p>
    <w:p w14:paraId="66D5C656">
      <w:pPr>
        <w:pStyle w:val="4"/>
        <w:rPr>
          <w:rFonts w:hint="default" w:hAnsi="Cambria Math" w:eastAsia="宋体"/>
          <w:b/>
          <w:bCs/>
          <w:i w:val="0"/>
          <w:color w:val="000000" w:themeColor="text1"/>
          <w:lang w:val="en-US" w:eastAsia="zh-CN"/>
          <w14:textFill>
            <w14:solidFill>
              <w14:schemeClr w14:val="tx1"/>
            </w14:solidFill>
          </w14:textFill>
        </w:rPr>
      </w:pPr>
      <w:r>
        <w:rPr>
          <w:rFonts w:hint="eastAsia" w:eastAsia="宋体"/>
          <w:color w:val="000000" w:themeColor="text1"/>
          <w:lang w:val="en-US" w:eastAsia="zh-CN"/>
          <w14:textFill>
            <w14:solidFill>
              <w14:schemeClr w14:val="tx1"/>
            </w14:solidFill>
          </w14:textFill>
        </w:rPr>
        <w:t xml:space="preserve">If the minimum measurement distance exceeds the length of the measurement light path, measurement should be made using of the two methods described in </w:t>
      </w:r>
      <w:r>
        <w:rPr>
          <w:rFonts w:hint="eastAsia" w:eastAsia="宋体"/>
          <w:color w:val="000000" w:themeColor="text1"/>
          <w:lang w:val="en-US" w:eastAsia="zh-CN"/>
          <w14:textFill>
            <w14:solidFill>
              <w14:schemeClr w14:val="tx1"/>
            </w14:solidFill>
          </w14:textFill>
        </w:rPr>
        <w:fldChar w:fldCharType="begin"/>
      </w:r>
      <w:r>
        <w:rPr>
          <w:rFonts w:hint="eastAsia" w:eastAsia="宋体"/>
          <w:color w:val="000000" w:themeColor="text1"/>
          <w:lang w:val="en-US" w:eastAsia="zh-CN"/>
          <w14:textFill>
            <w14:solidFill>
              <w14:schemeClr w14:val="tx1"/>
            </w14:solidFill>
          </w14:textFill>
        </w:rPr>
        <w:instrText xml:space="preserve"> REF _Ref35 \n \h </w:instrText>
      </w:r>
      <w:r>
        <w:rPr>
          <w:rFonts w:hint="eastAsia" w:eastAsia="宋体"/>
          <w:color w:val="000000" w:themeColor="text1"/>
          <w:lang w:val="en-US" w:eastAsia="zh-CN"/>
          <w14:textFill>
            <w14:solidFill>
              <w14:schemeClr w14:val="tx1"/>
            </w14:solidFill>
          </w14:textFill>
        </w:rPr>
        <w:fldChar w:fldCharType="separate"/>
      </w:r>
      <w:r>
        <w:rPr>
          <w:rFonts w:hint="eastAsia" w:eastAsia="宋体"/>
          <w:color w:val="000000" w:themeColor="text1"/>
          <w:lang w:val="en-US" w:eastAsia="zh-CN"/>
          <w14:textFill>
            <w14:solidFill>
              <w14:schemeClr w14:val="tx1"/>
            </w14:solidFill>
          </w14:textFill>
        </w:rPr>
        <w:t>APPENDIX 1</w:t>
      </w:r>
      <w:r>
        <w:rPr>
          <w:rFonts w:hint="eastAsia" w:eastAsia="宋体"/>
          <w:color w:val="000000" w:themeColor="text1"/>
          <w:lang w:val="en-US" w:eastAsia="zh-CN"/>
          <w14:textFill>
            <w14:solidFill>
              <w14:schemeClr w14:val="tx1"/>
            </w14:solidFill>
          </w14:textFill>
        </w:rPr>
        <w:fldChar w:fldCharType="end"/>
      </w:r>
      <w:r>
        <w:rPr>
          <w:rFonts w:hint="eastAsia" w:eastAsia="宋体"/>
          <w:color w:val="000000" w:themeColor="text1"/>
          <w:lang w:val="en-US" w:eastAsia="zh-CN"/>
          <w14:textFill>
            <w14:solidFill>
              <w14:schemeClr w14:val="tx1"/>
            </w14:solidFill>
          </w14:textFill>
        </w:rPr>
        <w:t xml:space="preserve"> </w:t>
      </w:r>
      <w:r>
        <w:rPr>
          <w:rFonts w:hint="eastAsia" w:eastAsia="宋体"/>
          <w:color w:val="000000" w:themeColor="text1"/>
          <w:lang w:val="en-US" w:eastAsia="zh-CN"/>
          <w14:textFill>
            <w14:solidFill>
              <w14:schemeClr w14:val="tx1"/>
            </w14:solidFill>
          </w14:textFill>
        </w:rPr>
        <w:fldChar w:fldCharType="begin"/>
      </w:r>
      <w:r>
        <w:rPr>
          <w:rFonts w:hint="eastAsia" w:eastAsia="宋体"/>
          <w:color w:val="000000" w:themeColor="text1"/>
          <w:lang w:val="en-US" w:eastAsia="zh-CN"/>
          <w14:textFill>
            <w14:solidFill>
              <w14:schemeClr w14:val="tx1"/>
            </w14:solidFill>
          </w14:textFill>
        </w:rPr>
        <w:instrText xml:space="preserve"> REF _Ref71 \n \h </w:instrText>
      </w:r>
      <w:r>
        <w:rPr>
          <w:rFonts w:hint="eastAsia" w:eastAsia="宋体"/>
          <w:color w:val="000000" w:themeColor="text1"/>
          <w:lang w:val="en-US" w:eastAsia="zh-CN"/>
          <w14:textFill>
            <w14:solidFill>
              <w14:schemeClr w14:val="tx1"/>
            </w14:solidFill>
          </w14:textFill>
        </w:rPr>
        <w:fldChar w:fldCharType="separate"/>
      </w:r>
      <w:r>
        <w:rPr>
          <w:rFonts w:hint="eastAsia" w:eastAsia="宋体"/>
          <w:color w:val="000000" w:themeColor="text1"/>
          <w:lang w:val="en-US" w:eastAsia="zh-CN"/>
          <w14:textFill>
            <w14:solidFill>
              <w14:schemeClr w14:val="tx1"/>
            </w14:solidFill>
          </w14:textFill>
        </w:rPr>
        <w:t>1.3</w:t>
      </w:r>
      <w:r>
        <w:rPr>
          <w:rFonts w:hint="eastAsia" w:eastAsia="宋体"/>
          <w:color w:val="000000" w:themeColor="text1"/>
          <w:lang w:val="en-US" w:eastAsia="zh-CN"/>
          <w14:textFill>
            <w14:solidFill>
              <w14:schemeClr w14:val="tx1"/>
            </w14:solidFill>
          </w14:textFill>
        </w:rPr>
        <w:fldChar w:fldCharType="end"/>
      </w:r>
      <w:r>
        <w:rPr>
          <w:rFonts w:hint="eastAsia" w:eastAsia="宋体"/>
          <w:color w:val="000000" w:themeColor="text1"/>
          <w:lang w:val="en-US" w:eastAsia="zh-CN"/>
          <w14:textFill>
            <w14:solidFill>
              <w14:schemeClr w14:val="tx1"/>
            </w14:solidFill>
          </w14:textFill>
        </w:rPr>
        <w:t xml:space="preserve"> and </w:t>
      </w:r>
      <w:r>
        <w:rPr>
          <w:rFonts w:hint="eastAsia" w:eastAsia="宋体"/>
          <w:color w:val="000000" w:themeColor="text1"/>
          <w:lang w:val="en-US" w:eastAsia="zh-CN"/>
          <w14:textFill>
            <w14:solidFill>
              <w14:schemeClr w14:val="tx1"/>
            </w14:solidFill>
          </w14:textFill>
        </w:rPr>
        <w:fldChar w:fldCharType="begin"/>
      </w:r>
      <w:r>
        <w:rPr>
          <w:rFonts w:hint="eastAsia" w:eastAsia="宋体"/>
          <w:color w:val="000000" w:themeColor="text1"/>
          <w:lang w:val="en-US" w:eastAsia="zh-CN"/>
          <w14:textFill>
            <w14:solidFill>
              <w14:schemeClr w14:val="tx1"/>
            </w14:solidFill>
          </w14:textFill>
        </w:rPr>
        <w:instrText xml:space="preserve"> REF _Ref136 \n \h </w:instrText>
      </w:r>
      <w:r>
        <w:rPr>
          <w:rFonts w:hint="eastAsia" w:eastAsia="宋体"/>
          <w:color w:val="000000" w:themeColor="text1"/>
          <w:lang w:val="en-US" w:eastAsia="zh-CN"/>
          <w14:textFill>
            <w14:solidFill>
              <w14:schemeClr w14:val="tx1"/>
            </w14:solidFill>
          </w14:textFill>
        </w:rPr>
        <w:fldChar w:fldCharType="separate"/>
      </w:r>
      <w:r>
        <w:rPr>
          <w:rFonts w:hint="eastAsia" w:eastAsia="宋体"/>
          <w:color w:val="000000" w:themeColor="text1"/>
          <w:lang w:val="en-US" w:eastAsia="zh-CN"/>
          <w14:textFill>
            <w14:solidFill>
              <w14:schemeClr w14:val="tx1"/>
            </w14:solidFill>
          </w14:textFill>
        </w:rPr>
        <w:t>APPENDIX 1</w:t>
      </w:r>
      <w:r>
        <w:rPr>
          <w:rFonts w:hint="eastAsia" w:eastAsia="宋体"/>
          <w:color w:val="000000" w:themeColor="text1"/>
          <w:lang w:val="en-US" w:eastAsia="zh-CN"/>
          <w14:textFill>
            <w14:solidFill>
              <w14:schemeClr w14:val="tx1"/>
            </w14:solidFill>
          </w14:textFill>
        </w:rPr>
        <w:fldChar w:fldCharType="end"/>
      </w:r>
      <w:r>
        <w:rPr>
          <w:rFonts w:hint="eastAsia" w:eastAsia="宋体"/>
          <w:color w:val="000000" w:themeColor="text1"/>
          <w:lang w:val="en-US" w:eastAsia="zh-CN"/>
          <w14:textFill>
            <w14:solidFill>
              <w14:schemeClr w14:val="tx1"/>
            </w14:solidFill>
          </w14:textFill>
        </w:rPr>
        <w:t xml:space="preserve"> </w:t>
      </w:r>
      <w:r>
        <w:rPr>
          <w:rFonts w:hint="eastAsia" w:eastAsia="宋体"/>
          <w:color w:val="000000" w:themeColor="text1"/>
          <w:lang w:val="en-US" w:eastAsia="zh-CN"/>
          <w14:textFill>
            <w14:solidFill>
              <w14:schemeClr w14:val="tx1"/>
            </w14:solidFill>
          </w14:textFill>
        </w:rPr>
        <w:fldChar w:fldCharType="begin"/>
      </w:r>
      <w:r>
        <w:rPr>
          <w:rFonts w:hint="eastAsia" w:eastAsia="宋体"/>
          <w:color w:val="000000" w:themeColor="text1"/>
          <w:lang w:val="en-US" w:eastAsia="zh-CN"/>
          <w14:textFill>
            <w14:solidFill>
              <w14:schemeClr w14:val="tx1"/>
            </w14:solidFill>
          </w14:textFill>
        </w:rPr>
        <w:instrText xml:space="preserve"> REF _Ref166 \n \h </w:instrText>
      </w:r>
      <w:r>
        <w:rPr>
          <w:rFonts w:hint="eastAsia" w:eastAsia="宋体"/>
          <w:color w:val="000000" w:themeColor="text1"/>
          <w:lang w:val="en-US" w:eastAsia="zh-CN"/>
          <w14:textFill>
            <w14:solidFill>
              <w14:schemeClr w14:val="tx1"/>
            </w14:solidFill>
          </w14:textFill>
        </w:rPr>
        <w:fldChar w:fldCharType="separate"/>
      </w:r>
      <w:r>
        <w:rPr>
          <w:rFonts w:hint="eastAsia" w:eastAsia="宋体"/>
          <w:color w:val="000000" w:themeColor="text1"/>
          <w:lang w:val="en-US" w:eastAsia="zh-CN"/>
          <w14:textFill>
            <w14:solidFill>
              <w14:schemeClr w14:val="tx1"/>
            </w14:solidFill>
          </w14:textFill>
        </w:rPr>
        <w:t>1.4</w:t>
      </w:r>
      <w:r>
        <w:rPr>
          <w:rFonts w:hint="eastAsia" w:eastAsia="宋体"/>
          <w:color w:val="000000" w:themeColor="text1"/>
          <w:lang w:val="en-US" w:eastAsia="zh-CN"/>
          <w14:textFill>
            <w14:solidFill>
              <w14:schemeClr w14:val="tx1"/>
            </w14:solidFill>
          </w14:textFill>
        </w:rPr>
        <w:fldChar w:fldCharType="end"/>
      </w:r>
      <w:r>
        <w:rPr>
          <w:rFonts w:hint="eastAsia" w:eastAsia="宋体"/>
          <w:color w:val="000000" w:themeColor="text1"/>
          <w:lang w:val="en-US" w:eastAsia="zh-CN"/>
          <w14:textFill>
            <w14:solidFill>
              <w14:schemeClr w14:val="tx1"/>
            </w14:solidFill>
          </w14:textFill>
        </w:rPr>
        <w:t>.</w:t>
      </w:r>
    </w:p>
    <w:p w14:paraId="375FC5A4">
      <w:pPr>
        <w:pStyle w:val="2"/>
        <w:numPr>
          <w:ilvl w:val="0"/>
          <w:numId w:val="19"/>
        </w:numPr>
        <w:ind w:left="425" w:hanging="425"/>
      </w:pPr>
      <w:bookmarkStart w:id="36" w:name="_Toc8284"/>
      <w:bookmarkStart w:id="37" w:name="_Toc7058"/>
      <w:r>
        <w:rPr>
          <w:rFonts w:hint="eastAsia"/>
          <w:lang w:val="en-US" w:eastAsia="zh-CN"/>
        </w:rPr>
        <w:t>Measurement of marine signal lights</w:t>
      </w:r>
      <w:bookmarkEnd w:id="36"/>
      <w:bookmarkEnd w:id="37"/>
    </w:p>
    <w:p w14:paraId="0115A928">
      <w:pPr>
        <w:pStyle w:val="3"/>
        <w:rPr>
          <w:ins w:id="7" w:author="Lingyan Wang" w:date="2024-09-27T10:21:58Z"/>
          <w:rFonts w:hint="eastAsia"/>
          <w:lang w:val="en-US" w:eastAsia="zh-CN"/>
        </w:rPr>
      </w:pPr>
    </w:p>
    <w:p w14:paraId="7CBF7366">
      <w:pPr>
        <w:pStyle w:val="5"/>
        <w:numPr>
          <w:ilvl w:val="1"/>
          <w:numId w:val="19"/>
        </w:numPr>
        <w:ind w:left="567" w:hanging="567"/>
      </w:pPr>
      <w:bookmarkStart w:id="38" w:name="_Toc18358"/>
      <w:bookmarkStart w:id="39" w:name="_Toc9399"/>
      <w:r>
        <w:t xml:space="preserve">Luminous </w:t>
      </w:r>
      <w:ins w:id="8" w:author="Administrator" w:date="2025-03-03T09:23:31Z">
        <w:r>
          <w:rPr>
            <w:rFonts w:hint="eastAsia"/>
            <w:lang w:val="en-US" w:eastAsia="zh-CN"/>
          </w:rPr>
          <w:t>i</w:t>
        </w:r>
      </w:ins>
      <w:ins w:id="9" w:author="Administrator" w:date="2025-03-03T09:23:32Z">
        <w:r>
          <w:rPr>
            <w:rFonts w:hint="eastAsia"/>
            <w:lang w:val="en-US" w:eastAsia="zh-CN"/>
          </w:rPr>
          <w:t>nt</w:t>
        </w:r>
      </w:ins>
      <w:ins w:id="10" w:author="Administrator" w:date="2025-03-03T09:23:33Z">
        <w:r>
          <w:rPr>
            <w:rFonts w:hint="eastAsia"/>
            <w:lang w:val="en-US" w:eastAsia="zh-CN"/>
          </w:rPr>
          <w:t>ensit</w:t>
        </w:r>
      </w:ins>
      <w:ins w:id="11" w:author="Administrator" w:date="2025-03-03T09:23:34Z">
        <w:r>
          <w:rPr>
            <w:rFonts w:hint="eastAsia"/>
            <w:lang w:val="en-US" w:eastAsia="zh-CN"/>
          </w:rPr>
          <w:t xml:space="preserve">y </w:t>
        </w:r>
      </w:ins>
      <w:del w:id="12" w:author="Administrator" w:date="2025-03-03T09:23:41Z">
        <w:r>
          <w:rPr/>
          <w:delText>Intenisty</w:delText>
        </w:r>
      </w:del>
      <w:r>
        <w:t xml:space="preserve"> versus angle</w:t>
      </w:r>
      <w:bookmarkEnd w:id="38"/>
      <w:bookmarkEnd w:id="39"/>
    </w:p>
    <w:p w14:paraId="4AE38194">
      <w:pPr>
        <w:pStyle w:val="6"/>
      </w:pPr>
    </w:p>
    <w:p w14:paraId="24C9F3D6">
      <w:pPr>
        <w:pStyle w:val="7"/>
        <w:numPr>
          <w:ilvl w:val="2"/>
          <w:numId w:val="19"/>
        </w:numPr>
        <w:ind w:left="709" w:hanging="709"/>
      </w:pPr>
      <w:r>
        <w:rPr>
          <w:rFonts w:hint="eastAsia"/>
          <w:lang w:val="en-US" w:eastAsia="zh-CN"/>
        </w:rPr>
        <w:t>general</w:t>
      </w:r>
    </w:p>
    <w:p w14:paraId="64DC195F">
      <w:pPr>
        <w:pStyle w:val="4"/>
        <w:rPr>
          <w:rFonts w:hint="default" w:eastAsia="宋体" w:asciiTheme="minorHAnsi" w:hAnsiTheme="minorHAnsi" w:cstheme="minorHAnsi"/>
          <w:lang w:val="en-US" w:eastAsia="zh-CN"/>
        </w:rPr>
      </w:pPr>
      <w:r>
        <w:rPr>
          <w:rFonts w:hint="eastAsia"/>
        </w:rPr>
        <w:t>The measurement of luminous intensity</w:t>
      </w:r>
      <w:r>
        <w:rPr>
          <w:rFonts w:hint="eastAsia" w:eastAsia="宋体"/>
          <w:lang w:val="en-US" w:eastAsia="zh-CN"/>
        </w:rPr>
        <w:t xml:space="preserve"> versus angle</w:t>
      </w:r>
      <w:r>
        <w:rPr>
          <w:rFonts w:hint="eastAsia"/>
        </w:rPr>
        <w:t xml:space="preserve"> is usually carried out by using a goniophotometer</w:t>
      </w:r>
      <w:r>
        <w:rPr>
          <w:rFonts w:hint="eastAsia" w:eastAsia="宋体"/>
          <w:lang w:val="en-US" w:eastAsia="zh-CN"/>
        </w:rPr>
        <w:t xml:space="preserve">. According to the measurement geometry described in Section </w:t>
      </w:r>
      <w:r>
        <w:rPr>
          <w:rFonts w:hint="eastAsia" w:eastAsia="宋体"/>
          <w:lang w:val="en-US" w:eastAsia="zh-CN"/>
        </w:rPr>
        <w:fldChar w:fldCharType="begin"/>
      </w:r>
      <w:r>
        <w:rPr>
          <w:rFonts w:hint="eastAsia" w:eastAsia="宋体"/>
          <w:lang w:val="en-US" w:eastAsia="zh-CN"/>
        </w:rPr>
        <w:instrText xml:space="preserve"> REF _Ref2036 \n \h </w:instrText>
      </w:r>
      <w:r>
        <w:rPr>
          <w:rFonts w:hint="eastAsia" w:eastAsia="宋体"/>
          <w:lang w:val="en-US" w:eastAsia="zh-CN"/>
        </w:rPr>
        <w:fldChar w:fldCharType="separate"/>
      </w:r>
      <w:r>
        <w:rPr>
          <w:rFonts w:hint="eastAsia" w:eastAsia="宋体"/>
          <w:lang w:val="en-US" w:eastAsia="zh-CN"/>
        </w:rPr>
        <w:t>2.1</w:t>
      </w:r>
      <w:r>
        <w:rPr>
          <w:rFonts w:hint="eastAsia" w:eastAsia="宋体"/>
          <w:lang w:val="en-US" w:eastAsia="zh-CN"/>
        </w:rPr>
        <w:fldChar w:fldCharType="end"/>
      </w:r>
      <w:r>
        <w:rPr>
          <w:rFonts w:hint="eastAsia" w:eastAsia="宋体"/>
          <w:lang w:val="en-US" w:eastAsia="zh-CN"/>
        </w:rPr>
        <w:t>,  for marine signal lights, the preferred angles on which the luminous intensity depends are named X/Y. With the use of X and Y, there is only one horizontal plane (</w:t>
      </w:r>
      <w:r>
        <w:rPr>
          <w:rFonts w:hint="eastAsia" w:eastAsia="宋体"/>
          <w:lang w:val="en-US" w:eastAsia="zh-CN"/>
        </w:rPr>
        <w:fldChar w:fldCharType="begin"/>
      </w:r>
      <w:r>
        <w:rPr>
          <w:rFonts w:hint="eastAsia" w:eastAsia="宋体"/>
          <w:lang w:val="en-US" w:eastAsia="zh-CN"/>
        </w:rPr>
        <w:instrText xml:space="preserve"> REF _Ref260 \n \h </w:instrText>
      </w:r>
      <w:r>
        <w:rPr>
          <w:rFonts w:hint="eastAsia" w:eastAsia="宋体"/>
          <w:lang w:val="en-US" w:eastAsia="zh-CN"/>
        </w:rPr>
        <w:fldChar w:fldCharType="separate"/>
      </w:r>
      <w:r>
        <w:rPr>
          <w:rFonts w:hint="eastAsia" w:eastAsia="宋体"/>
          <w:lang w:val="en-US" w:eastAsia="zh-CN"/>
        </w:rPr>
        <w:t>Figure 6</w:t>
      </w:r>
      <w:r>
        <w:rPr>
          <w:rFonts w:hint="eastAsia" w:eastAsia="宋体"/>
          <w:lang w:val="en-US" w:eastAsia="zh-CN"/>
        </w:rPr>
        <w:fldChar w:fldCharType="end"/>
      </w:r>
      <w:r>
        <w:rPr>
          <w:rFonts w:hint="eastAsia" w:eastAsia="宋体"/>
          <w:lang w:val="en-US" w:eastAsia="zh-CN"/>
        </w:rPr>
        <w:t xml:space="preserve">) and for each angle X in this horizontal plane there is a </w:t>
      </w:r>
      <w:del w:id="13" w:author="Administrator" w:date="2025-03-03T09:24:01Z">
        <w:r>
          <w:rPr>
            <w:rFonts w:hint="eastAsia" w:eastAsia="宋体"/>
            <w:lang w:val="en-US" w:eastAsia="zh-CN"/>
          </w:rPr>
          <w:delText>vetical</w:delText>
        </w:r>
      </w:del>
      <w:ins w:id="14" w:author="Administrator" w:date="2025-03-03T09:24:01Z">
        <w:r>
          <w:rPr>
            <w:rFonts w:hint="eastAsia" w:eastAsia="宋体"/>
            <w:lang w:val="en-US" w:eastAsia="zh-CN"/>
          </w:rPr>
          <w:t>vertical</w:t>
        </w:r>
      </w:ins>
      <w:r>
        <w:rPr>
          <w:rFonts w:hint="eastAsia" w:eastAsia="宋体"/>
          <w:lang w:val="en-US" w:eastAsia="zh-CN"/>
        </w:rPr>
        <w:t xml:space="preserve"> plane (</w:t>
      </w:r>
      <w:r>
        <w:rPr>
          <w:rFonts w:hint="eastAsia" w:eastAsia="宋体"/>
          <w:lang w:val="en-US" w:eastAsia="zh-CN"/>
        </w:rPr>
        <w:fldChar w:fldCharType="begin"/>
      </w:r>
      <w:r>
        <w:rPr>
          <w:rFonts w:hint="eastAsia" w:eastAsia="宋体"/>
          <w:lang w:val="en-US" w:eastAsia="zh-CN"/>
        </w:rPr>
        <w:instrText xml:space="preserve"> REF _Ref290 \n \h </w:instrText>
      </w:r>
      <w:r>
        <w:rPr>
          <w:rFonts w:hint="eastAsia" w:eastAsia="宋体"/>
          <w:lang w:val="en-US" w:eastAsia="zh-CN"/>
        </w:rPr>
        <w:fldChar w:fldCharType="separate"/>
      </w:r>
      <w:r>
        <w:rPr>
          <w:rFonts w:hint="eastAsia" w:eastAsia="宋体"/>
          <w:lang w:val="en-US" w:eastAsia="zh-CN"/>
        </w:rPr>
        <w:t>Figure 7</w:t>
      </w:r>
      <w:r>
        <w:rPr>
          <w:rFonts w:hint="eastAsia" w:eastAsia="宋体"/>
          <w:lang w:val="en-US" w:eastAsia="zh-CN"/>
        </w:rPr>
        <w:fldChar w:fldCharType="end"/>
      </w:r>
      <w:r>
        <w:rPr>
          <w:rFonts w:hint="eastAsia" w:eastAsia="宋体"/>
          <w:lang w:val="en-US" w:eastAsia="zh-CN"/>
        </w:rPr>
        <w:t xml:space="preserve">). The reference axis may be chosen arbitrarily, but it is recommended to put it in the horizontal plane and for pencil beam light in or near the direction </w:t>
      </w:r>
      <w:r>
        <w:rPr>
          <w:color w:val="000000" w:themeColor="text1"/>
          <w14:textFill>
            <w14:solidFill>
              <w14:schemeClr w14:val="tx1"/>
            </w14:solidFill>
          </w14:textFill>
        </w:rPr>
        <w:t xml:space="preserve">with </w:t>
      </w:r>
      <w:r>
        <w:rPr>
          <w:rFonts w:hint="eastAsia" w:eastAsia="宋体"/>
          <w:color w:val="000000" w:themeColor="text1"/>
          <w:lang w:val="en-US" w:eastAsia="zh-CN"/>
          <w14:textFill>
            <w14:solidFill>
              <w14:schemeClr w14:val="tx1"/>
            </w14:solidFill>
          </w14:textFill>
        </w:rPr>
        <w:t>maximum</w:t>
      </w:r>
      <w:r>
        <w:rPr>
          <w:color w:val="000000" w:themeColor="text1"/>
          <w14:textFill>
            <w14:solidFill>
              <w14:schemeClr w14:val="tx1"/>
            </w14:solidFill>
          </w14:textFill>
        </w:rPr>
        <w:t xml:space="preserve"> intensity and it should lie at the junction of vertical and horizontal planes</w:t>
      </w:r>
      <w:r>
        <w:rPr>
          <w:rFonts w:hint="eastAsia" w:eastAsia="宋体"/>
          <w:color w:val="000000" w:themeColor="text1"/>
          <w:lang w:val="en-US" w:eastAsia="zh-CN"/>
          <w14:textFill>
            <w14:solidFill>
              <w14:schemeClr w14:val="tx1"/>
            </w14:solidFill>
          </w14:textFill>
        </w:rPr>
        <w:t>. All angles should be referenced to this axis. X is in the range of -180</w:t>
      </w:r>
      <w:r>
        <w:rPr>
          <w:rFonts w:hint="default" w:ascii="Calibri" w:hAnsi="Calibri" w:eastAsia="宋体" w:cs="Calibri"/>
          <w:color w:val="000000" w:themeColor="text1"/>
          <w:lang w:val="en-US" w:eastAsia="zh-CN"/>
          <w14:textFill>
            <w14:solidFill>
              <w14:schemeClr w14:val="tx1"/>
            </w14:solidFill>
          </w14:textFill>
        </w:rPr>
        <w:t>°</w:t>
      </w:r>
      <w:r>
        <w:rPr>
          <w:rFonts w:hint="eastAsia" w:ascii="Calibri" w:hAnsi="Calibri" w:eastAsia="宋体" w:cs="Calibri"/>
          <w:color w:val="000000" w:themeColor="text1"/>
          <w:lang w:val="en-US" w:eastAsia="zh-CN"/>
          <w14:textFill>
            <w14:solidFill>
              <w14:schemeClr w14:val="tx1"/>
            </w14:solidFill>
          </w14:textFill>
        </w:rPr>
        <w:t xml:space="preserve"> </w:t>
      </w:r>
      <w:r>
        <w:rPr>
          <w:rFonts w:hint="eastAsia" w:eastAsia="宋体"/>
          <w:color w:val="000000" w:themeColor="text1"/>
          <w:lang w:val="en-US" w:eastAsia="zh-CN"/>
          <w14:textFill>
            <w14:solidFill>
              <w14:schemeClr w14:val="tx1"/>
            </w14:solidFill>
          </w14:textFill>
        </w:rPr>
        <w:t>to +180</w:t>
      </w:r>
      <w:r>
        <w:rPr>
          <w:rFonts w:hint="default" w:ascii="Calibri" w:hAnsi="Calibri" w:eastAsia="宋体" w:cs="Calibri"/>
          <w:color w:val="000000" w:themeColor="text1"/>
          <w:lang w:val="en-US" w:eastAsia="zh-CN"/>
          <w14:textFill>
            <w14:solidFill>
              <w14:schemeClr w14:val="tx1"/>
            </w14:solidFill>
          </w14:textFill>
        </w:rPr>
        <w:t>°</w:t>
      </w:r>
      <w:r>
        <w:rPr>
          <w:rFonts w:hint="eastAsia" w:ascii="Calibri" w:hAnsi="Calibri" w:eastAsia="宋体" w:cs="Calibri"/>
          <w:color w:val="000000" w:themeColor="text1"/>
          <w:lang w:val="en-US" w:eastAsia="zh-CN"/>
          <w14:textFill>
            <w14:solidFill>
              <w14:schemeClr w14:val="tx1"/>
            </w14:solidFill>
          </w14:textFill>
        </w:rPr>
        <w:t xml:space="preserve"> </w:t>
      </w:r>
      <w:r>
        <w:rPr>
          <w:rFonts w:hint="eastAsia" w:eastAsia="宋体"/>
          <w:color w:val="000000" w:themeColor="text1"/>
          <w:lang w:val="en-US" w:eastAsia="zh-CN"/>
          <w14:textFill>
            <w14:solidFill>
              <w14:schemeClr w14:val="tx1"/>
            </w14:solidFill>
          </w14:textFill>
        </w:rPr>
        <w:t>and for Y it is -90</w:t>
      </w:r>
      <w:r>
        <w:rPr>
          <w:rFonts w:hint="default" w:ascii="Calibri" w:hAnsi="Calibri" w:eastAsia="宋体" w:cs="Calibri"/>
          <w:color w:val="000000" w:themeColor="text1"/>
          <w:lang w:val="en-US" w:eastAsia="zh-CN"/>
          <w14:textFill>
            <w14:solidFill>
              <w14:schemeClr w14:val="tx1"/>
            </w14:solidFill>
          </w14:textFill>
        </w:rPr>
        <w:t>°</w:t>
      </w:r>
      <w:r>
        <w:rPr>
          <w:rFonts w:hint="eastAsia" w:ascii="Calibri" w:hAnsi="Calibri" w:eastAsia="宋体" w:cs="Calibri"/>
          <w:color w:val="000000" w:themeColor="text1"/>
          <w:lang w:val="en-US" w:eastAsia="zh-CN"/>
          <w14:textFill>
            <w14:solidFill>
              <w14:schemeClr w14:val="tx1"/>
            </w14:solidFill>
          </w14:textFill>
        </w:rPr>
        <w:t xml:space="preserve"> to +</w:t>
      </w:r>
      <w:r>
        <w:rPr>
          <w:rFonts w:hint="eastAsia" w:eastAsia="宋体"/>
          <w:color w:val="000000" w:themeColor="text1"/>
          <w:lang w:val="en-US" w:eastAsia="zh-CN"/>
          <w14:textFill>
            <w14:solidFill>
              <w14:schemeClr w14:val="tx1"/>
            </w14:solidFill>
          </w14:textFill>
        </w:rPr>
        <w:t>90</w:t>
      </w:r>
      <w:r>
        <w:rPr>
          <w:rFonts w:hint="default" w:ascii="Calibri" w:hAnsi="Calibri" w:eastAsia="宋体" w:cs="Calibri"/>
          <w:color w:val="000000" w:themeColor="text1"/>
          <w:lang w:val="en-US" w:eastAsia="zh-CN"/>
          <w14:textFill>
            <w14:solidFill>
              <w14:schemeClr w14:val="tx1"/>
            </w14:solidFill>
          </w14:textFill>
        </w:rPr>
        <w:t>°</w:t>
      </w:r>
      <w:r>
        <w:rPr>
          <w:rFonts w:hint="eastAsia" w:ascii="Calibri" w:hAnsi="Calibri" w:eastAsia="宋体" w:cs="Calibri"/>
          <w:color w:val="000000" w:themeColor="text1"/>
          <w:lang w:val="en-US" w:eastAsia="zh-CN"/>
          <w14:textFill>
            <w14:solidFill>
              <w14:schemeClr w14:val="tx1"/>
            </w14:solidFill>
          </w14:textFill>
        </w:rPr>
        <w:t xml:space="preserve">. </w:t>
      </w:r>
    </w:p>
    <w:p w14:paraId="0C1644B1">
      <w:pPr>
        <w:pStyle w:val="4"/>
        <w:jc w:val="center"/>
      </w:pPr>
      <w:r>
        <w:drawing>
          <wp:inline distT="0" distB="0" distL="114300" distR="114300">
            <wp:extent cx="3257550" cy="1507490"/>
            <wp:effectExtent l="0" t="0" r="0" b="1651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35"/>
                    <a:stretch>
                      <a:fillRect/>
                    </a:stretch>
                  </pic:blipFill>
                  <pic:spPr>
                    <a:xfrm>
                      <a:off x="0" y="0"/>
                      <a:ext cx="3257550" cy="1507490"/>
                    </a:xfrm>
                    <a:prstGeom prst="rect">
                      <a:avLst/>
                    </a:prstGeom>
                    <a:noFill/>
                    <a:ln>
                      <a:noFill/>
                    </a:ln>
                  </pic:spPr>
                </pic:pic>
              </a:graphicData>
            </a:graphic>
          </wp:inline>
        </w:drawing>
      </w:r>
    </w:p>
    <w:p w14:paraId="608352A2">
      <w:pPr>
        <w:pStyle w:val="112"/>
        <w:rPr>
          <w:rFonts w:hint="default" w:asciiTheme="minorHAnsi" w:hAnsiTheme="minorHAnsi" w:eastAsiaTheme="minorHAnsi" w:cstheme="minorBidi"/>
          <w:b w:val="0"/>
          <w:color w:val="000000" w:themeColor="text1"/>
          <w:sz w:val="22"/>
          <w:szCs w:val="22"/>
          <w:u w:val="none"/>
          <w:lang w:val="en-GB" w:eastAsia="en-US" w:bidi="ar-SA"/>
          <w14:textFill>
            <w14:solidFill>
              <w14:schemeClr w14:val="tx1"/>
            </w14:solidFill>
          </w14:textFill>
        </w:rPr>
      </w:pPr>
      <w:bookmarkStart w:id="40" w:name="_Ref260"/>
      <w:r>
        <w:rPr>
          <w:rFonts w:hint="default" w:asciiTheme="minorHAnsi" w:hAnsiTheme="minorHAnsi" w:eastAsiaTheme="minorHAnsi" w:cstheme="minorBidi"/>
          <w:b w:val="0"/>
          <w:color w:val="000000" w:themeColor="text1"/>
          <w:sz w:val="22"/>
          <w:szCs w:val="22"/>
          <w:u w:val="none"/>
          <w:lang w:val="en-GB" w:eastAsia="en-US" w:bidi="ar-SA"/>
          <w14:textFill>
            <w14:solidFill>
              <w14:schemeClr w14:val="tx1"/>
            </w14:solidFill>
          </w14:textFill>
        </w:rPr>
        <w:t xml:space="preserve"> </w:t>
      </w:r>
      <w:bookmarkStart w:id="41" w:name="_Toc25141"/>
      <w:r>
        <w:rPr>
          <w:rFonts w:hint="eastAsia" w:eastAsia="宋体" w:cstheme="minorBidi"/>
          <w:b w:val="0"/>
          <w:color w:val="000000" w:themeColor="text1"/>
          <w:sz w:val="22"/>
          <w:szCs w:val="22"/>
          <w:u w:val="none"/>
          <w:lang w:val="en-US" w:eastAsia="zh-CN" w:bidi="ar-SA"/>
          <w14:textFill>
            <w14:solidFill>
              <w14:schemeClr w14:val="tx1"/>
            </w14:solidFill>
          </w14:textFill>
        </w:rPr>
        <w:t>Horizontal angle X</w:t>
      </w:r>
      <w:bookmarkEnd w:id="40"/>
      <w:bookmarkEnd w:id="41"/>
    </w:p>
    <w:p w14:paraId="400D14DF">
      <w:pPr>
        <w:pStyle w:val="4"/>
        <w:jc w:val="center"/>
      </w:pPr>
      <w:r>
        <w:drawing>
          <wp:inline distT="0" distB="0" distL="114300" distR="114300">
            <wp:extent cx="2819400" cy="2684780"/>
            <wp:effectExtent l="0" t="0" r="0" b="127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36"/>
                    <a:stretch>
                      <a:fillRect/>
                    </a:stretch>
                  </pic:blipFill>
                  <pic:spPr>
                    <a:xfrm>
                      <a:off x="0" y="0"/>
                      <a:ext cx="2819400" cy="2684780"/>
                    </a:xfrm>
                    <a:prstGeom prst="rect">
                      <a:avLst/>
                    </a:prstGeom>
                    <a:noFill/>
                    <a:ln>
                      <a:noFill/>
                    </a:ln>
                  </pic:spPr>
                </pic:pic>
              </a:graphicData>
            </a:graphic>
          </wp:inline>
        </w:drawing>
      </w:r>
    </w:p>
    <w:p w14:paraId="2C7E6E4D">
      <w:pPr>
        <w:pStyle w:val="112"/>
        <w:rPr>
          <w:rFonts w:hint="default" w:asciiTheme="minorHAnsi" w:hAnsiTheme="minorHAnsi" w:eastAsiaTheme="minorHAnsi" w:cstheme="minorBidi"/>
          <w:b w:val="0"/>
          <w:color w:val="000000" w:themeColor="text1"/>
          <w:sz w:val="22"/>
          <w:szCs w:val="22"/>
          <w:u w:val="none"/>
          <w:lang w:val="en-GB" w:eastAsia="en-US" w:bidi="ar-SA"/>
          <w14:textFill>
            <w14:solidFill>
              <w14:schemeClr w14:val="tx1"/>
            </w14:solidFill>
          </w14:textFill>
        </w:rPr>
      </w:pPr>
      <w:bookmarkStart w:id="42" w:name="_Ref290"/>
      <w:r>
        <w:rPr>
          <w:rFonts w:hint="default" w:asciiTheme="minorHAnsi" w:hAnsiTheme="minorHAnsi" w:eastAsiaTheme="minorHAnsi" w:cstheme="minorBidi"/>
          <w:b w:val="0"/>
          <w:color w:val="000000" w:themeColor="text1"/>
          <w:sz w:val="22"/>
          <w:szCs w:val="22"/>
          <w:u w:val="none"/>
          <w:lang w:val="en-GB" w:eastAsia="en-US" w:bidi="ar-SA"/>
          <w14:textFill>
            <w14:solidFill>
              <w14:schemeClr w14:val="tx1"/>
            </w14:solidFill>
          </w14:textFill>
        </w:rPr>
        <w:t xml:space="preserve"> </w:t>
      </w:r>
      <w:bookmarkStart w:id="43" w:name="_Toc11918"/>
      <w:r>
        <w:rPr>
          <w:rFonts w:hint="eastAsia" w:eastAsia="宋体" w:cstheme="minorBidi"/>
          <w:b w:val="0"/>
          <w:color w:val="000000" w:themeColor="text1"/>
          <w:sz w:val="22"/>
          <w:szCs w:val="22"/>
          <w:u w:val="none"/>
          <w:lang w:val="en-US" w:eastAsia="zh-CN" w:bidi="ar-SA"/>
          <w14:textFill>
            <w14:solidFill>
              <w14:schemeClr w14:val="tx1"/>
            </w14:solidFill>
          </w14:textFill>
        </w:rPr>
        <w:t>Vertical angle Y</w:t>
      </w:r>
      <w:bookmarkEnd w:id="42"/>
      <w:bookmarkEnd w:id="43"/>
    </w:p>
    <w:p w14:paraId="32D2DD35">
      <w:pPr>
        <w:pStyle w:val="4"/>
        <w:rPr>
          <w:rFonts w:hint="eastAsia" w:eastAsia="宋体"/>
          <w:lang w:val="en-US" w:eastAsia="zh-CN"/>
        </w:rPr>
      </w:pPr>
      <w:r>
        <w:rPr>
          <w:rFonts w:hint="eastAsia" w:eastAsia="宋体"/>
          <w:lang w:val="en-US" w:eastAsia="zh-CN"/>
        </w:rPr>
        <w:t xml:space="preserve">With the goniophotometer, the luminous intensity distribution </w:t>
      </w:r>
      <w:r>
        <w:rPr>
          <w:rFonts w:hint="eastAsia" w:eastAsia="宋体"/>
          <w:i/>
          <w:iCs/>
          <w:lang w:val="en-US" w:eastAsia="zh-CN"/>
        </w:rPr>
        <w:t xml:space="preserve">I=I(X, Y) </w:t>
      </w:r>
      <w:r>
        <w:rPr>
          <w:rFonts w:hint="eastAsia" w:eastAsia="宋体"/>
          <w:lang w:val="en-US" w:eastAsia="zh-CN"/>
        </w:rPr>
        <w:t>is measured.</w:t>
      </w:r>
    </w:p>
    <w:p w14:paraId="6E6AE3AE">
      <w:pPr>
        <w:pStyle w:val="4"/>
        <w:rPr>
          <w:rFonts w:hint="default" w:eastAsia="宋体"/>
          <w:lang w:val="en-US" w:eastAsia="zh-CN"/>
        </w:rPr>
      </w:pPr>
      <w:r>
        <w:rPr>
          <w:rFonts w:hint="eastAsia" w:eastAsia="宋体"/>
          <w:lang w:val="en-US" w:eastAsia="zh-CN"/>
        </w:rPr>
        <w:t>For omnidirectional light, the goniometer of the goniophotometer should take rotating scanning at an angle interval of no more than 0.1</w:t>
      </w:r>
      <w:r>
        <w:rPr>
          <w:rFonts w:cstheme="minorHAnsi"/>
        </w:rPr>
        <w:t>°</w:t>
      </w:r>
      <w:r>
        <w:rPr>
          <w:rFonts w:hint="eastAsia" w:cstheme="minorHAnsi"/>
          <w:lang w:val="en-US" w:eastAsia="zh-CN"/>
        </w:rPr>
        <w:t xml:space="preserve"> on the vertical plane and </w:t>
      </w:r>
      <w:r>
        <w:rPr>
          <w:rFonts w:hint="eastAsia" w:eastAsia="宋体"/>
          <w:lang w:val="en-US" w:eastAsia="zh-CN"/>
        </w:rPr>
        <w:t>no more than 1</w:t>
      </w:r>
      <w:r>
        <w:rPr>
          <w:rFonts w:cstheme="minorHAnsi"/>
        </w:rPr>
        <w:t>°</w:t>
      </w:r>
      <w:r>
        <w:rPr>
          <w:rFonts w:hint="eastAsia" w:cstheme="minorHAnsi"/>
          <w:lang w:val="en-US" w:eastAsia="zh-CN"/>
        </w:rPr>
        <w:t xml:space="preserve"> on the horizontal plane.</w:t>
      </w:r>
    </w:p>
    <w:p w14:paraId="04A0CBFC">
      <w:pPr>
        <w:pStyle w:val="63"/>
        <w:numPr>
          <w:ilvl w:val="0"/>
          <w:numId w:val="0"/>
        </w:numPr>
        <w:bidi w:val="0"/>
        <w:rPr>
          <w:rFonts w:hint="default"/>
          <w:lang w:val="en-US" w:eastAsia="zh-CN"/>
        </w:rPr>
      </w:pPr>
      <w:r>
        <w:rPr>
          <w:rFonts w:hint="eastAsia"/>
          <w:lang w:val="en-US" w:eastAsia="zh-CN"/>
        </w:rPr>
        <w:t>For directional and rotating beacons and sector light, t</w:t>
      </w:r>
      <w:r>
        <w:rPr>
          <w:rFonts w:hint="eastAsia" w:eastAsia="宋体"/>
          <w:lang w:val="en-US" w:eastAsia="zh-CN"/>
        </w:rPr>
        <w:t>he goniometer should take rotating scanning at an angle interval of no more than 0.1</w:t>
      </w:r>
      <w:r>
        <w:rPr>
          <w:rFonts w:cstheme="minorHAnsi"/>
        </w:rPr>
        <w:t>°</w:t>
      </w:r>
      <w:r>
        <w:rPr>
          <w:rFonts w:hint="eastAsia" w:cstheme="minorHAnsi"/>
          <w:lang w:val="en-US" w:eastAsia="zh-CN"/>
        </w:rPr>
        <w:t xml:space="preserve"> on the vertical plane and </w:t>
      </w:r>
      <w:r>
        <w:rPr>
          <w:rFonts w:hint="eastAsia" w:eastAsia="宋体"/>
          <w:lang w:val="en-US" w:eastAsia="zh-CN"/>
        </w:rPr>
        <w:t>no more than 0.1</w:t>
      </w:r>
      <w:r>
        <w:rPr>
          <w:rFonts w:cstheme="minorHAnsi"/>
        </w:rPr>
        <w:t>°</w:t>
      </w:r>
      <w:r>
        <w:rPr>
          <w:rFonts w:hint="eastAsia" w:cstheme="minorHAnsi"/>
          <w:lang w:val="en-US" w:eastAsia="zh-CN"/>
        </w:rPr>
        <w:t xml:space="preserve"> on the horizontal plane</w:t>
      </w:r>
      <w:r>
        <w:rPr>
          <w:rFonts w:hint="eastAsia"/>
          <w:lang w:val="en-US" w:eastAsia="zh-CN"/>
        </w:rPr>
        <w:t>.</w:t>
      </w:r>
    </w:p>
    <w:p w14:paraId="7EC32B58">
      <w:pPr>
        <w:pStyle w:val="63"/>
        <w:keepNext w:val="0"/>
        <w:keepLines w:val="0"/>
        <w:pageBreakBefore w:val="0"/>
        <w:widowControl/>
        <w:numPr>
          <w:ilvl w:val="0"/>
          <w:numId w:val="0"/>
        </w:numPr>
        <w:kinsoku/>
        <w:wordWrap/>
        <w:overflowPunct/>
        <w:topLinePunct w:val="0"/>
        <w:autoSpaceDE/>
        <w:autoSpaceDN/>
        <w:bidi w:val="0"/>
        <w:adjustRightInd/>
        <w:snapToGrid/>
        <w:jc w:val="both"/>
        <w:textAlignment w:val="auto"/>
        <w:rPr>
          <w:rFonts w:hint="eastAsia"/>
          <w:lang w:val="en-US" w:eastAsia="zh-CN"/>
        </w:rPr>
      </w:pPr>
      <w:r>
        <w:rPr>
          <w:rFonts w:hint="eastAsia"/>
          <w:lang w:val="en-US" w:eastAsia="zh-CN"/>
        </w:rPr>
        <w:t xml:space="preserve">For  AtoN lights array based which is composed of </w:t>
      </w:r>
      <w:r>
        <w:rPr>
          <w:rFonts w:hint="eastAsia" w:eastAsia="宋体"/>
          <w:color w:val="000000" w:themeColor="text1"/>
          <w:lang w:val="en-US" w:eastAsia="zh-CN"/>
          <w14:textFill>
            <w14:solidFill>
              <w14:schemeClr w14:val="tx1"/>
            </w14:solidFill>
          </w14:textFill>
        </w:rPr>
        <w:t>multiple light-emitting areas</w:t>
      </w:r>
      <w:r>
        <w:rPr>
          <w:rFonts w:hint="eastAsia"/>
          <w:lang w:val="en-US" w:eastAsia="zh-CN"/>
        </w:rPr>
        <w:t xml:space="preserve">, </w:t>
      </w:r>
      <w:r>
        <w:rPr>
          <w:rFonts w:hint="eastAsia" w:eastAsia="宋体"/>
          <w:color w:val="000000" w:themeColor="text1"/>
          <w:lang w:val="en-US" w:eastAsia="zh-CN"/>
          <w14:textFill>
            <w14:solidFill>
              <w14:schemeClr w14:val="tx1"/>
            </w14:solidFill>
          </w14:textFill>
        </w:rPr>
        <w:t xml:space="preserve"> the luminaire should be measured in several steps with each light-emitting area centred accordingly. The result of </w:t>
      </w:r>
      <w:r>
        <w:rPr>
          <w:rFonts w:hint="eastAsia"/>
          <w:lang w:val="en-US" w:eastAsia="zh-CN"/>
        </w:rPr>
        <w:t>the angular dependence of the luminous intensity of each light-emitting area are added to obtain the luminous intensity distribution of the entire AtoN light.</w:t>
      </w:r>
    </w:p>
    <w:p w14:paraId="71088A07">
      <w:pPr>
        <w:pStyle w:val="63"/>
        <w:numPr>
          <w:ilvl w:val="0"/>
          <w:numId w:val="0"/>
        </w:numPr>
        <w:bidi w:val="0"/>
        <w:rPr>
          <w:rFonts w:hint="default"/>
          <w:lang w:val="en-US" w:eastAsia="zh-CN"/>
        </w:rPr>
      </w:pPr>
      <w:r>
        <w:rPr>
          <w:rFonts w:hint="eastAsia"/>
          <w:lang w:val="en-US" w:eastAsia="zh-CN"/>
        </w:rPr>
        <w:t>Results of the angular dependence of the luminous intensity should be graphically presented to clearly illustrate the performance of the lantern.  Graphs should be linear and annotated to identify causes of irregularities in the intensity measurements, such as shadowing due to filament supports, effects of lens seams, etc. If possible, try to give detailed data in tabular form , such as giving the table of luminous intensity versus angle.</w:t>
      </w:r>
    </w:p>
    <w:p w14:paraId="79BC921A">
      <w:pPr>
        <w:pStyle w:val="7"/>
        <w:numPr>
          <w:ilvl w:val="2"/>
          <w:numId w:val="19"/>
        </w:numPr>
        <w:ind w:left="709" w:hanging="709"/>
      </w:pPr>
      <w:bookmarkStart w:id="44" w:name="_Toc15284"/>
      <w:bookmarkStart w:id="45" w:name="_Toc1620"/>
      <w:r>
        <w:t>Vertical Divergence</w:t>
      </w:r>
      <w:bookmarkEnd w:id="44"/>
      <w:bookmarkEnd w:id="45"/>
    </w:p>
    <w:p w14:paraId="4C6B0F9C">
      <w:pPr>
        <w:pStyle w:val="4"/>
      </w:pPr>
      <w:r>
        <w:t>IALA Recommendation</w:t>
      </w:r>
      <w:r>
        <w:rPr>
          <w:rFonts w:hint="eastAsia" w:eastAsia="宋体"/>
          <w:lang w:val="en-US" w:eastAsia="zh-CN"/>
        </w:rPr>
        <w:t xml:space="preserve"> </w:t>
      </w:r>
      <w:r>
        <w:rPr>
          <w:i/>
          <w:iCs/>
        </w:rPr>
        <w:t>R0203</w:t>
      </w:r>
      <w:r>
        <w:t xml:space="preserve"> gives the following definition:</w:t>
      </w:r>
    </w:p>
    <w:p w14:paraId="2BB607E1">
      <w:pPr>
        <w:pStyle w:val="143"/>
      </w:pPr>
      <w:r>
        <w:t>“The average of all measured Full Width Half Maximum (FWHM) values shall be reported as the vertical divergence, along with the maximum deviation of the maximum intensity from an elevation of Y = 0</w:t>
      </w:r>
      <w:r>
        <w:rPr>
          <w:rFonts w:cstheme="minorHAnsi"/>
        </w:rPr>
        <w:t>°</w:t>
      </w:r>
      <w:r>
        <w:t>.”</w:t>
      </w:r>
    </w:p>
    <w:p w14:paraId="54F076C2">
      <w:pPr>
        <w:pStyle w:val="4"/>
      </w:pPr>
      <w:r>
        <w:t>These parameters are calculated from a light’s luminous intensity versus elevation angle profiles. An example profile plot, annotated with the FWHM, is shown</w:t>
      </w:r>
      <w:r>
        <w:rPr>
          <w:highlight w:val="none"/>
        </w:rPr>
        <w:t xml:space="preserve"> in </w:t>
      </w:r>
      <w:r>
        <w:rPr>
          <w:highlight w:val="none"/>
        </w:rPr>
        <w:fldChar w:fldCharType="begin"/>
      </w:r>
      <w:r>
        <w:rPr>
          <w:highlight w:val="none"/>
        </w:rPr>
        <w:instrText xml:space="preserve"> REF _Ref173569903 \r \h </w:instrText>
      </w:r>
      <w:r>
        <w:rPr>
          <w:highlight w:val="none"/>
        </w:rPr>
        <w:fldChar w:fldCharType="separate"/>
      </w:r>
      <w:r>
        <w:rPr>
          <w:highlight w:val="none"/>
        </w:rPr>
        <w:t>Figure 8</w:t>
      </w:r>
      <w:r>
        <w:rPr>
          <w:highlight w:val="none"/>
        </w:rPr>
        <w:fldChar w:fldCharType="end"/>
      </w:r>
      <w:r>
        <w:rPr>
          <w:highlight w:val="none"/>
        </w:rPr>
        <w:t>.</w:t>
      </w:r>
      <w:r>
        <w:t xml:space="preserve"> </w:t>
      </w:r>
    </w:p>
    <w:p w14:paraId="707B09C4">
      <w:pPr>
        <w:pStyle w:val="4"/>
      </w:pPr>
      <w:r>
        <w:t xml:space="preserve">An example summary of three elevation profiles is shown in </w:t>
      </w:r>
      <w:r>
        <w:fldChar w:fldCharType="begin"/>
      </w:r>
      <w:r>
        <w:instrText xml:space="preserve"> REF _Ref173579760 \r \h </w:instrText>
      </w:r>
      <w:r>
        <w:fldChar w:fldCharType="separate"/>
      </w:r>
      <w:r>
        <w:t>Table 1</w:t>
      </w:r>
      <w:r>
        <w:fldChar w:fldCharType="end"/>
      </w:r>
      <w:r>
        <w:t xml:space="preserve">. In this example three elevation profiles are summarised, each taken at a different azimuth coordinate. The first row of results corresponds to the profile shown in </w:t>
      </w:r>
      <w:r>
        <w:fldChar w:fldCharType="begin"/>
      </w:r>
      <w:r>
        <w:instrText xml:space="preserve"> REF _Ref173569903 \r \h </w:instrText>
      </w:r>
      <w:r>
        <w:fldChar w:fldCharType="separate"/>
      </w:r>
      <w:r>
        <w:t>Figure 2</w:t>
      </w:r>
      <w:r>
        <w:fldChar w:fldCharType="end"/>
      </w:r>
      <w:r>
        <w:t>; these should be compared to aid understanding.</w:t>
      </w:r>
    </w:p>
    <w:p w14:paraId="430CC327">
      <w:pPr>
        <w:pStyle w:val="4"/>
      </w:pPr>
      <w:r>
        <w:t>The FWHM is the angle between the points where the plot crosses 50 % of the peak intensity. It is possible that the intensity of the plot drops below 50 % of the peak and then rises above, giving multiple crossing points. In this situation, the innermost angle on each side of the peak is used.</w:t>
      </w:r>
    </w:p>
    <w:p w14:paraId="4EF47803">
      <w:pPr>
        <w:pStyle w:val="4"/>
      </w:pPr>
      <w:r>
        <w:fldChar w:fldCharType="begin"/>
      </w:r>
      <w:r>
        <w:instrText xml:space="preserve"> REF _Ref173579760 \r \h </w:instrText>
      </w:r>
      <w:r>
        <w:fldChar w:fldCharType="separate"/>
      </w:r>
      <w:r>
        <w:t>Table 1</w:t>
      </w:r>
      <w:r>
        <w:fldChar w:fldCharType="end"/>
      </w:r>
      <w:r>
        <w:t xml:space="preserve"> shows the angle at which the maximum intensity occurs in each </w:t>
      </w:r>
      <w:r>
        <w:rPr>
          <w:rFonts w:hint="eastAsia" w:eastAsia="宋体"/>
          <w:lang w:val="en-US" w:eastAsia="zh-CN"/>
        </w:rPr>
        <w:t>vertical</w:t>
      </w:r>
      <w:r>
        <w:t xml:space="preserve"> profile. The angle with the greatest magnitude (positive or negative) is presented as the maximum deviation of the maximum intensity from an elevation of Y = 0</w:t>
      </w:r>
      <w:r>
        <w:rPr>
          <w:rFonts w:cstheme="minorHAnsi"/>
        </w:rPr>
        <w:t>°.</w:t>
      </w:r>
    </w:p>
    <w:p w14:paraId="2E3A09C1">
      <w:pPr>
        <w:pStyle w:val="4"/>
        <w:jc w:val="center"/>
      </w:pPr>
      <w:r>
        <w:drawing>
          <wp:inline distT="0" distB="0" distL="0" distR="0">
            <wp:extent cx="5968365" cy="3115310"/>
            <wp:effectExtent l="0" t="0" r="0" b="8890"/>
            <wp:docPr id="130274375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743753"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a:xfrm>
                      <a:off x="0" y="0"/>
                      <a:ext cx="5968365" cy="3115310"/>
                    </a:xfrm>
                    <a:prstGeom prst="rect">
                      <a:avLst/>
                    </a:prstGeom>
                    <a:noFill/>
                  </pic:spPr>
                </pic:pic>
              </a:graphicData>
            </a:graphic>
          </wp:inline>
        </w:drawing>
      </w:r>
    </w:p>
    <w:p w14:paraId="4981CB73">
      <w:pPr>
        <w:pStyle w:val="112"/>
      </w:pPr>
      <w:bookmarkStart w:id="46" w:name="_Toc23962"/>
      <w:bookmarkStart w:id="47" w:name="_Ref173569903"/>
      <w:r>
        <w:t xml:space="preserve">Example </w:t>
      </w:r>
      <w:r>
        <w:rPr>
          <w:rFonts w:hint="eastAsia" w:eastAsia="宋体"/>
          <w:lang w:val="en-US" w:eastAsia="zh-CN"/>
        </w:rPr>
        <w:t>l</w:t>
      </w:r>
      <w:r>
        <w:t xml:space="preserve">uminous </w:t>
      </w:r>
      <w:r>
        <w:rPr>
          <w:rFonts w:hint="eastAsia" w:eastAsia="宋体"/>
          <w:lang w:val="en-US" w:eastAsia="zh-CN"/>
        </w:rPr>
        <w:t>i</w:t>
      </w:r>
      <w:r>
        <w:t xml:space="preserve">ntensity </w:t>
      </w:r>
      <w:r>
        <w:rPr>
          <w:rFonts w:hint="eastAsia" w:eastAsia="宋体"/>
          <w:lang w:val="en-US" w:eastAsia="zh-CN"/>
        </w:rPr>
        <w:t>v</w:t>
      </w:r>
      <w:r>
        <w:t xml:space="preserve">ersus </w:t>
      </w:r>
      <w:r>
        <w:rPr>
          <w:rFonts w:hint="eastAsia" w:eastAsia="宋体"/>
          <w:lang w:val="en-US" w:eastAsia="zh-CN"/>
        </w:rPr>
        <w:t>Vertical</w:t>
      </w:r>
      <w:r>
        <w:t xml:space="preserve"> Profile</w:t>
      </w:r>
      <w:bookmarkEnd w:id="46"/>
      <w:bookmarkEnd w:id="47"/>
    </w:p>
    <w:p w14:paraId="4FCC5897">
      <w:pPr>
        <w:pStyle w:val="4"/>
      </w:pPr>
    </w:p>
    <w:p w14:paraId="708F6D98">
      <w:pPr>
        <w:pStyle w:val="91"/>
      </w:pPr>
      <w:bookmarkStart w:id="48" w:name="_Toc4620"/>
      <w:bookmarkStart w:id="49" w:name="_Ref173579760"/>
      <w:bookmarkStart w:id="50" w:name="_Toc174208412"/>
      <w:r>
        <w:t xml:space="preserve">Example </w:t>
      </w:r>
      <w:r>
        <w:rPr>
          <w:rFonts w:hint="eastAsia" w:eastAsia="宋体"/>
          <w:lang w:val="en-US" w:eastAsia="zh-CN"/>
        </w:rPr>
        <w:t>Vertical</w:t>
      </w:r>
      <w:r>
        <w:t xml:space="preserve"> Profile Summary</w:t>
      </w:r>
      <w:bookmarkEnd w:id="48"/>
      <w:bookmarkEnd w:id="49"/>
      <w:bookmarkEnd w:id="50"/>
    </w:p>
    <w:tbl>
      <w:tblPr>
        <w:tblStyle w:val="39"/>
        <w:tblW w:w="5944" w:type="dxa"/>
        <w:jc w:val="center"/>
        <w:tblLayout w:type="autofit"/>
        <w:tblCellMar>
          <w:top w:w="0" w:type="dxa"/>
          <w:left w:w="108" w:type="dxa"/>
          <w:bottom w:w="0" w:type="dxa"/>
          <w:right w:w="108" w:type="dxa"/>
        </w:tblCellMar>
      </w:tblPr>
      <w:tblGrid>
        <w:gridCol w:w="2825"/>
        <w:gridCol w:w="1017"/>
        <w:gridCol w:w="2102"/>
      </w:tblGrid>
      <w:tr w14:paraId="403AAC7D">
        <w:trPr>
          <w:trHeight w:val="675" w:hRule="atLeast"/>
          <w:jc w:val="center"/>
        </w:trPr>
        <w:tc>
          <w:tcPr>
            <w:tcW w:w="2825" w:type="dxa"/>
            <w:tcBorders>
              <w:top w:val="single" w:color="auto" w:sz="8" w:space="0"/>
              <w:left w:val="single" w:color="auto" w:sz="8" w:space="0"/>
              <w:bottom w:val="single" w:color="auto" w:sz="8" w:space="0"/>
              <w:right w:val="nil"/>
            </w:tcBorders>
            <w:shd w:val="clear" w:color="auto" w:fill="auto"/>
            <w:vAlign w:val="center"/>
          </w:tcPr>
          <w:p w14:paraId="107026DB">
            <w:pPr>
              <w:pStyle w:val="114"/>
              <w:rPr>
                <w:lang w:eastAsia="en-GB"/>
              </w:rPr>
            </w:pPr>
            <w:r>
              <w:rPr>
                <w:lang w:eastAsia="en-GB"/>
              </w:rPr>
              <w:t>Azimuth Measurement Angle (X)</w:t>
            </w:r>
          </w:p>
        </w:tc>
        <w:tc>
          <w:tcPr>
            <w:tcW w:w="1017" w:type="dxa"/>
            <w:tcBorders>
              <w:top w:val="single" w:color="auto" w:sz="8" w:space="0"/>
              <w:left w:val="single" w:color="auto" w:sz="4" w:space="0"/>
              <w:bottom w:val="single" w:color="auto" w:sz="8" w:space="0"/>
              <w:right w:val="single" w:color="auto" w:sz="4" w:space="0"/>
            </w:tcBorders>
            <w:shd w:val="clear" w:color="auto" w:fill="auto"/>
            <w:vAlign w:val="center"/>
          </w:tcPr>
          <w:p w14:paraId="3C20B357">
            <w:pPr>
              <w:pStyle w:val="114"/>
              <w:rPr>
                <w:lang w:eastAsia="en-GB"/>
              </w:rPr>
            </w:pPr>
            <w:r>
              <w:rPr>
                <w:lang w:eastAsia="en-GB"/>
              </w:rPr>
              <w:t>FHWM</w:t>
            </w:r>
          </w:p>
        </w:tc>
        <w:tc>
          <w:tcPr>
            <w:tcW w:w="2102" w:type="dxa"/>
            <w:tcBorders>
              <w:top w:val="single" w:color="auto" w:sz="8" w:space="0"/>
              <w:left w:val="nil"/>
              <w:bottom w:val="single" w:color="auto" w:sz="8" w:space="0"/>
              <w:right w:val="single" w:color="auto" w:sz="8" w:space="0"/>
            </w:tcBorders>
            <w:shd w:val="clear" w:color="auto" w:fill="auto"/>
            <w:vAlign w:val="center"/>
          </w:tcPr>
          <w:p w14:paraId="40A84941">
            <w:pPr>
              <w:pStyle w:val="114"/>
              <w:rPr>
                <w:lang w:eastAsia="en-GB"/>
              </w:rPr>
            </w:pPr>
            <w:r>
              <w:rPr>
                <w:lang w:eastAsia="en-GB"/>
              </w:rPr>
              <w:t>Angle of Maximum Intensity.</w:t>
            </w:r>
          </w:p>
        </w:tc>
      </w:tr>
      <w:tr w14:paraId="270E2718">
        <w:tblPrEx>
          <w:tblCellMar>
            <w:top w:w="0" w:type="dxa"/>
            <w:left w:w="108" w:type="dxa"/>
            <w:bottom w:w="0" w:type="dxa"/>
            <w:right w:w="108" w:type="dxa"/>
          </w:tblCellMar>
        </w:tblPrEx>
        <w:trPr>
          <w:trHeight w:val="300" w:hRule="atLeast"/>
          <w:jc w:val="center"/>
        </w:trPr>
        <w:tc>
          <w:tcPr>
            <w:tcW w:w="2825" w:type="dxa"/>
            <w:tcBorders>
              <w:top w:val="nil"/>
              <w:left w:val="single" w:color="auto" w:sz="8" w:space="0"/>
              <w:bottom w:val="single" w:color="auto" w:sz="4" w:space="0"/>
              <w:right w:val="nil"/>
            </w:tcBorders>
            <w:shd w:val="clear" w:color="auto" w:fill="auto"/>
            <w:vAlign w:val="center"/>
          </w:tcPr>
          <w:p w14:paraId="2EED9164">
            <w:pPr>
              <w:pStyle w:val="70"/>
              <w:jc w:val="center"/>
              <w:rPr>
                <w:lang w:eastAsia="en-GB"/>
              </w:rPr>
            </w:pPr>
            <w:r>
              <w:rPr>
                <w:lang w:eastAsia="en-GB"/>
              </w:rPr>
              <w:t>-120°</w:t>
            </w:r>
          </w:p>
        </w:tc>
        <w:tc>
          <w:tcPr>
            <w:tcW w:w="1017" w:type="dxa"/>
            <w:tcBorders>
              <w:top w:val="nil"/>
              <w:left w:val="single" w:color="auto" w:sz="4" w:space="0"/>
              <w:bottom w:val="single" w:color="auto" w:sz="4" w:space="0"/>
              <w:right w:val="single" w:color="auto" w:sz="4" w:space="0"/>
            </w:tcBorders>
            <w:shd w:val="clear" w:color="auto" w:fill="auto"/>
          </w:tcPr>
          <w:p w14:paraId="5E796034">
            <w:pPr>
              <w:pStyle w:val="70"/>
              <w:jc w:val="center"/>
              <w:rPr>
                <w:lang w:eastAsia="en-GB"/>
              </w:rPr>
            </w:pPr>
            <w:r>
              <w:t>3.35°</w:t>
            </w:r>
          </w:p>
        </w:tc>
        <w:tc>
          <w:tcPr>
            <w:tcW w:w="2102" w:type="dxa"/>
            <w:tcBorders>
              <w:top w:val="nil"/>
              <w:left w:val="nil"/>
              <w:bottom w:val="single" w:color="auto" w:sz="4" w:space="0"/>
              <w:right w:val="single" w:color="auto" w:sz="8" w:space="0"/>
            </w:tcBorders>
            <w:shd w:val="clear" w:color="auto" w:fill="auto"/>
          </w:tcPr>
          <w:p w14:paraId="280B7152">
            <w:pPr>
              <w:pStyle w:val="70"/>
              <w:jc w:val="center"/>
              <w:rPr>
                <w:lang w:eastAsia="en-GB"/>
              </w:rPr>
            </w:pPr>
            <w:r>
              <w:t>-1.30°</w:t>
            </w:r>
          </w:p>
        </w:tc>
      </w:tr>
      <w:tr w14:paraId="66672142">
        <w:tblPrEx>
          <w:tblCellMar>
            <w:top w:w="0" w:type="dxa"/>
            <w:left w:w="108" w:type="dxa"/>
            <w:bottom w:w="0" w:type="dxa"/>
            <w:right w:w="108" w:type="dxa"/>
          </w:tblCellMar>
        </w:tblPrEx>
        <w:trPr>
          <w:trHeight w:val="300" w:hRule="atLeast"/>
          <w:jc w:val="center"/>
        </w:trPr>
        <w:tc>
          <w:tcPr>
            <w:tcW w:w="2825" w:type="dxa"/>
            <w:tcBorders>
              <w:top w:val="nil"/>
              <w:left w:val="single" w:color="auto" w:sz="8" w:space="0"/>
              <w:bottom w:val="single" w:color="auto" w:sz="4" w:space="0"/>
              <w:right w:val="nil"/>
            </w:tcBorders>
            <w:shd w:val="clear" w:color="auto" w:fill="auto"/>
            <w:vAlign w:val="center"/>
          </w:tcPr>
          <w:p w14:paraId="49313B41">
            <w:pPr>
              <w:pStyle w:val="70"/>
              <w:jc w:val="center"/>
              <w:rPr>
                <w:lang w:eastAsia="en-GB"/>
              </w:rPr>
            </w:pPr>
            <w:r>
              <w:rPr>
                <w:lang w:eastAsia="en-GB"/>
              </w:rPr>
              <w:t>0°</w:t>
            </w:r>
          </w:p>
        </w:tc>
        <w:tc>
          <w:tcPr>
            <w:tcW w:w="1017" w:type="dxa"/>
            <w:tcBorders>
              <w:top w:val="nil"/>
              <w:left w:val="single" w:color="auto" w:sz="4" w:space="0"/>
              <w:bottom w:val="single" w:color="auto" w:sz="4" w:space="0"/>
              <w:right w:val="single" w:color="auto" w:sz="4" w:space="0"/>
            </w:tcBorders>
            <w:shd w:val="clear" w:color="auto" w:fill="auto"/>
          </w:tcPr>
          <w:p w14:paraId="2C5660E7">
            <w:pPr>
              <w:pStyle w:val="70"/>
              <w:jc w:val="center"/>
              <w:rPr>
                <w:lang w:eastAsia="en-GB"/>
              </w:rPr>
            </w:pPr>
            <w:r>
              <w:t>2.95°</w:t>
            </w:r>
          </w:p>
        </w:tc>
        <w:tc>
          <w:tcPr>
            <w:tcW w:w="2102" w:type="dxa"/>
            <w:tcBorders>
              <w:top w:val="nil"/>
              <w:left w:val="nil"/>
              <w:bottom w:val="single" w:color="auto" w:sz="4" w:space="0"/>
              <w:right w:val="single" w:color="auto" w:sz="8" w:space="0"/>
            </w:tcBorders>
            <w:shd w:val="clear" w:color="auto" w:fill="auto"/>
          </w:tcPr>
          <w:p w14:paraId="1D3E87EB">
            <w:pPr>
              <w:pStyle w:val="70"/>
              <w:jc w:val="center"/>
              <w:rPr>
                <w:lang w:eastAsia="en-GB"/>
              </w:rPr>
            </w:pPr>
            <w:r>
              <w:t>-0.45°</w:t>
            </w:r>
          </w:p>
        </w:tc>
      </w:tr>
      <w:tr w14:paraId="13B2B7DC">
        <w:tblPrEx>
          <w:tblCellMar>
            <w:top w:w="0" w:type="dxa"/>
            <w:left w:w="108" w:type="dxa"/>
            <w:bottom w:w="0" w:type="dxa"/>
            <w:right w:w="108" w:type="dxa"/>
          </w:tblCellMar>
        </w:tblPrEx>
        <w:trPr>
          <w:trHeight w:val="315" w:hRule="atLeast"/>
          <w:jc w:val="center"/>
        </w:trPr>
        <w:tc>
          <w:tcPr>
            <w:tcW w:w="2825" w:type="dxa"/>
            <w:tcBorders>
              <w:top w:val="nil"/>
              <w:left w:val="single" w:color="auto" w:sz="8" w:space="0"/>
              <w:bottom w:val="single" w:color="auto" w:sz="8" w:space="0"/>
              <w:right w:val="nil"/>
            </w:tcBorders>
            <w:shd w:val="clear" w:color="auto" w:fill="auto"/>
            <w:vAlign w:val="center"/>
          </w:tcPr>
          <w:p w14:paraId="6A84584A">
            <w:pPr>
              <w:pStyle w:val="70"/>
              <w:jc w:val="center"/>
              <w:rPr>
                <w:lang w:eastAsia="en-GB"/>
              </w:rPr>
            </w:pPr>
            <w:r>
              <w:rPr>
                <w:lang w:eastAsia="en-GB"/>
              </w:rPr>
              <w:t>120°</w:t>
            </w:r>
          </w:p>
        </w:tc>
        <w:tc>
          <w:tcPr>
            <w:tcW w:w="1017" w:type="dxa"/>
            <w:tcBorders>
              <w:top w:val="nil"/>
              <w:left w:val="single" w:color="auto" w:sz="4" w:space="0"/>
              <w:bottom w:val="single" w:color="auto" w:sz="8" w:space="0"/>
              <w:right w:val="single" w:color="auto" w:sz="4" w:space="0"/>
            </w:tcBorders>
            <w:shd w:val="clear" w:color="auto" w:fill="auto"/>
          </w:tcPr>
          <w:p w14:paraId="032C13A2">
            <w:pPr>
              <w:pStyle w:val="70"/>
              <w:jc w:val="center"/>
              <w:rPr>
                <w:lang w:eastAsia="en-GB"/>
              </w:rPr>
            </w:pPr>
            <w:r>
              <w:t>3.05°</w:t>
            </w:r>
          </w:p>
        </w:tc>
        <w:tc>
          <w:tcPr>
            <w:tcW w:w="2102" w:type="dxa"/>
            <w:tcBorders>
              <w:top w:val="nil"/>
              <w:left w:val="nil"/>
              <w:bottom w:val="single" w:color="auto" w:sz="8" w:space="0"/>
              <w:right w:val="single" w:color="auto" w:sz="8" w:space="0"/>
            </w:tcBorders>
            <w:shd w:val="clear" w:color="auto" w:fill="auto"/>
          </w:tcPr>
          <w:p w14:paraId="5CEC1D6C">
            <w:pPr>
              <w:pStyle w:val="70"/>
              <w:jc w:val="center"/>
              <w:rPr>
                <w:lang w:eastAsia="en-GB"/>
              </w:rPr>
            </w:pPr>
            <w:r>
              <w:t>0.15°</w:t>
            </w:r>
          </w:p>
        </w:tc>
      </w:tr>
      <w:tr w14:paraId="2214BD1B">
        <w:tblPrEx>
          <w:tblCellMar>
            <w:top w:w="0" w:type="dxa"/>
            <w:left w:w="108" w:type="dxa"/>
            <w:bottom w:w="0" w:type="dxa"/>
            <w:right w:w="108" w:type="dxa"/>
          </w:tblCellMar>
        </w:tblPrEx>
        <w:trPr>
          <w:trHeight w:val="315" w:hRule="atLeast"/>
          <w:jc w:val="center"/>
        </w:trPr>
        <w:tc>
          <w:tcPr>
            <w:tcW w:w="2825" w:type="dxa"/>
            <w:tcBorders>
              <w:top w:val="nil"/>
              <w:left w:val="single" w:color="auto" w:sz="8" w:space="0"/>
              <w:bottom w:val="single" w:color="auto" w:sz="8" w:space="0"/>
              <w:right w:val="nil"/>
            </w:tcBorders>
            <w:shd w:val="clear" w:color="auto" w:fill="D8D8D8" w:themeFill="background1" w:themeFillShade="D9"/>
            <w:vAlign w:val="center"/>
          </w:tcPr>
          <w:p w14:paraId="6F808765">
            <w:pPr>
              <w:spacing w:line="240" w:lineRule="auto"/>
              <w:jc w:val="center"/>
              <w:rPr>
                <w:rFonts w:ascii="Calibri" w:hAnsi="Calibri" w:eastAsia="Times New Roman" w:cs="Calibri"/>
                <w:color w:val="000000"/>
                <w:sz w:val="22"/>
                <w:lang w:eastAsia="en-GB"/>
              </w:rPr>
            </w:pPr>
          </w:p>
        </w:tc>
        <w:tc>
          <w:tcPr>
            <w:tcW w:w="1017" w:type="dxa"/>
            <w:tcBorders>
              <w:top w:val="nil"/>
              <w:left w:val="single" w:color="auto" w:sz="4" w:space="0"/>
              <w:bottom w:val="single" w:color="auto" w:sz="8" w:space="0"/>
              <w:right w:val="single" w:color="auto" w:sz="4" w:space="0"/>
            </w:tcBorders>
            <w:shd w:val="clear" w:color="auto" w:fill="D8D8D8" w:themeFill="background1" w:themeFillShade="D9"/>
          </w:tcPr>
          <w:p w14:paraId="27E7DF82">
            <w:pPr>
              <w:spacing w:line="240" w:lineRule="auto"/>
              <w:jc w:val="center"/>
              <w:rPr>
                <w:rFonts w:ascii="Calibri" w:hAnsi="Calibri" w:eastAsia="Times New Roman" w:cs="Calibri"/>
                <w:color w:val="000000"/>
                <w:sz w:val="22"/>
                <w:lang w:eastAsia="en-GB"/>
              </w:rPr>
            </w:pPr>
          </w:p>
        </w:tc>
        <w:tc>
          <w:tcPr>
            <w:tcW w:w="2102" w:type="dxa"/>
            <w:tcBorders>
              <w:top w:val="nil"/>
              <w:left w:val="nil"/>
              <w:bottom w:val="single" w:color="auto" w:sz="8" w:space="0"/>
              <w:right w:val="single" w:color="auto" w:sz="8" w:space="0"/>
            </w:tcBorders>
            <w:shd w:val="clear" w:color="auto" w:fill="D8D8D8" w:themeFill="background1" w:themeFillShade="D9"/>
          </w:tcPr>
          <w:p w14:paraId="249C08EC">
            <w:pPr>
              <w:spacing w:line="240" w:lineRule="auto"/>
              <w:jc w:val="center"/>
              <w:rPr>
                <w:rFonts w:ascii="Calibri" w:hAnsi="Calibri" w:eastAsia="Times New Roman" w:cs="Calibri"/>
                <w:color w:val="000000"/>
                <w:sz w:val="22"/>
                <w:lang w:eastAsia="en-GB"/>
              </w:rPr>
            </w:pPr>
          </w:p>
        </w:tc>
      </w:tr>
      <w:tr w14:paraId="2B044192">
        <w:tblPrEx>
          <w:tblCellMar>
            <w:top w:w="0" w:type="dxa"/>
            <w:left w:w="108" w:type="dxa"/>
            <w:bottom w:w="0" w:type="dxa"/>
            <w:right w:w="108" w:type="dxa"/>
          </w:tblCellMar>
        </w:tblPrEx>
        <w:trPr>
          <w:trHeight w:val="300" w:hRule="atLeast"/>
          <w:jc w:val="center"/>
        </w:trPr>
        <w:tc>
          <w:tcPr>
            <w:tcW w:w="2825" w:type="dxa"/>
            <w:tcBorders>
              <w:top w:val="nil"/>
              <w:left w:val="single" w:color="auto" w:sz="8" w:space="0"/>
              <w:bottom w:val="single" w:color="auto" w:sz="4" w:space="0"/>
              <w:right w:val="nil"/>
            </w:tcBorders>
            <w:shd w:val="clear" w:color="auto" w:fill="auto"/>
            <w:vAlign w:val="center"/>
          </w:tcPr>
          <w:p w14:paraId="341372F1">
            <w:pPr>
              <w:pStyle w:val="114"/>
              <w:rPr>
                <w:lang w:eastAsia="en-GB"/>
              </w:rPr>
            </w:pPr>
            <w:r>
              <w:rPr>
                <w:lang w:eastAsia="en-GB"/>
              </w:rPr>
              <w:t>Vertical Divergence</w:t>
            </w:r>
          </w:p>
        </w:tc>
        <w:tc>
          <w:tcPr>
            <w:tcW w:w="1017" w:type="dxa"/>
            <w:tcBorders>
              <w:top w:val="nil"/>
              <w:left w:val="single" w:color="auto" w:sz="4" w:space="0"/>
              <w:bottom w:val="single" w:color="auto" w:sz="4" w:space="0"/>
              <w:right w:val="single" w:color="auto" w:sz="4" w:space="0"/>
            </w:tcBorders>
            <w:shd w:val="clear" w:color="auto" w:fill="auto"/>
            <w:noWrap/>
          </w:tcPr>
          <w:p w14:paraId="75DB1DA9">
            <w:pPr>
              <w:pStyle w:val="70"/>
              <w:jc w:val="center"/>
              <w:rPr>
                <w:lang w:eastAsia="en-GB"/>
              </w:rPr>
            </w:pPr>
            <w:r>
              <w:t>3.12°</w:t>
            </w:r>
          </w:p>
        </w:tc>
        <w:tc>
          <w:tcPr>
            <w:tcW w:w="2102" w:type="dxa"/>
            <w:tcBorders>
              <w:top w:val="nil"/>
              <w:left w:val="nil"/>
              <w:bottom w:val="single" w:color="auto" w:sz="4" w:space="0"/>
              <w:right w:val="single" w:color="auto" w:sz="8" w:space="0"/>
            </w:tcBorders>
            <w:shd w:val="clear" w:color="auto" w:fill="auto"/>
            <w:noWrap/>
          </w:tcPr>
          <w:p w14:paraId="78997E1B">
            <w:pPr>
              <w:pStyle w:val="70"/>
              <w:jc w:val="center"/>
              <w:rPr>
                <w:lang w:eastAsia="en-GB"/>
              </w:rPr>
            </w:pPr>
          </w:p>
        </w:tc>
      </w:tr>
      <w:tr w14:paraId="414AA55D">
        <w:tblPrEx>
          <w:tblCellMar>
            <w:top w:w="0" w:type="dxa"/>
            <w:left w:w="108" w:type="dxa"/>
            <w:bottom w:w="0" w:type="dxa"/>
            <w:right w:w="108" w:type="dxa"/>
          </w:tblCellMar>
        </w:tblPrEx>
        <w:trPr>
          <w:trHeight w:val="315" w:hRule="atLeast"/>
          <w:jc w:val="center"/>
        </w:trPr>
        <w:tc>
          <w:tcPr>
            <w:tcW w:w="2825" w:type="dxa"/>
            <w:tcBorders>
              <w:top w:val="nil"/>
              <w:left w:val="single" w:color="auto" w:sz="8" w:space="0"/>
              <w:bottom w:val="single" w:color="auto" w:sz="8" w:space="0"/>
              <w:right w:val="nil"/>
            </w:tcBorders>
            <w:shd w:val="clear" w:color="auto" w:fill="auto"/>
            <w:vAlign w:val="center"/>
          </w:tcPr>
          <w:p w14:paraId="15C48ABC">
            <w:pPr>
              <w:pStyle w:val="114"/>
              <w:rPr>
                <w:lang w:eastAsia="en-GB"/>
              </w:rPr>
            </w:pPr>
            <w:r>
              <w:rPr>
                <w:lang w:eastAsia="en-GB"/>
              </w:rPr>
              <w:t>Maximum deviation from 0</w:t>
            </w:r>
            <w:r>
              <w:rPr>
                <w:rFonts w:ascii="Aptos Narrow" w:hAnsi="Aptos Narrow"/>
                <w:lang w:eastAsia="en-GB"/>
              </w:rPr>
              <w:t>°</w:t>
            </w:r>
          </w:p>
        </w:tc>
        <w:tc>
          <w:tcPr>
            <w:tcW w:w="1017" w:type="dxa"/>
            <w:tcBorders>
              <w:top w:val="nil"/>
              <w:left w:val="single" w:color="auto" w:sz="4" w:space="0"/>
              <w:bottom w:val="single" w:color="auto" w:sz="8" w:space="0"/>
              <w:right w:val="single" w:color="auto" w:sz="4" w:space="0"/>
            </w:tcBorders>
            <w:shd w:val="clear" w:color="auto" w:fill="auto"/>
          </w:tcPr>
          <w:p w14:paraId="14BE38CC">
            <w:pPr>
              <w:pStyle w:val="70"/>
              <w:jc w:val="center"/>
              <w:rPr>
                <w:lang w:eastAsia="en-GB"/>
              </w:rPr>
            </w:pPr>
          </w:p>
        </w:tc>
        <w:tc>
          <w:tcPr>
            <w:tcW w:w="2102" w:type="dxa"/>
            <w:tcBorders>
              <w:top w:val="nil"/>
              <w:left w:val="nil"/>
              <w:bottom w:val="single" w:color="auto" w:sz="8" w:space="0"/>
              <w:right w:val="single" w:color="auto" w:sz="8" w:space="0"/>
            </w:tcBorders>
            <w:shd w:val="clear" w:color="auto" w:fill="auto"/>
            <w:noWrap/>
          </w:tcPr>
          <w:p w14:paraId="30BC91DD">
            <w:pPr>
              <w:pStyle w:val="70"/>
              <w:jc w:val="center"/>
              <w:rPr>
                <w:lang w:eastAsia="en-GB"/>
              </w:rPr>
            </w:pPr>
            <w:r>
              <w:t>-1.30°</w:t>
            </w:r>
          </w:p>
        </w:tc>
      </w:tr>
    </w:tbl>
    <w:p w14:paraId="2802D891">
      <w:pPr>
        <w:pStyle w:val="4"/>
      </w:pPr>
    </w:p>
    <w:p w14:paraId="1464B14C">
      <w:pPr>
        <w:pStyle w:val="4"/>
      </w:pPr>
    </w:p>
    <w:p w14:paraId="52047A46">
      <w:pPr>
        <w:pStyle w:val="4"/>
        <w:rPr>
          <w:b/>
          <w:bCs/>
        </w:rPr>
      </w:pPr>
      <w:commentRangeStart w:id="2"/>
      <w:r>
        <w:rPr>
          <w:b/>
          <w:bCs/>
        </w:rPr>
        <w:t>Additional guidance to add:</w:t>
      </w:r>
      <w:commentRangeEnd w:id="2"/>
      <w:r>
        <w:rPr>
          <w:rStyle w:val="47"/>
        </w:rPr>
        <w:commentReference w:id="2"/>
      </w:r>
    </w:p>
    <w:p w14:paraId="23CE81EE">
      <w:pPr>
        <w:pStyle w:val="4"/>
        <w:rPr>
          <w:rFonts w:hint="default"/>
          <w:lang w:val="en-US"/>
        </w:rPr>
      </w:pPr>
      <w:r>
        <w:rPr>
          <w:b/>
          <w:bCs/>
        </w:rPr>
        <w:t xml:space="preserve">Number of </w:t>
      </w:r>
      <w:r>
        <w:rPr>
          <w:rFonts w:hint="eastAsia" w:eastAsia="宋体"/>
          <w:b/>
          <w:bCs/>
          <w:lang w:val="en-US" w:eastAsia="zh-CN"/>
        </w:rPr>
        <w:t xml:space="preserve">vertical </w:t>
      </w:r>
      <w:r>
        <w:rPr>
          <w:b/>
          <w:bCs/>
        </w:rPr>
        <w:t>profiles to measure for</w:t>
      </w:r>
      <w:bookmarkStart w:id="51" w:name="OLE_LINK1"/>
      <w:r>
        <w:rPr>
          <w:rFonts w:hint="eastAsia" w:eastAsia="宋体"/>
          <w:b/>
          <w:bCs/>
          <w:lang w:val="en-US" w:eastAsia="zh-CN"/>
        </w:rPr>
        <w:t xml:space="preserve"> different AtoN lights are as follows:</w:t>
      </w:r>
    </w:p>
    <w:p w14:paraId="42FDA8D9">
      <w:pPr>
        <w:pStyle w:val="63"/>
        <w:bidi w:val="0"/>
        <w:ind w:left="726" w:leftChars="0" w:hanging="363" w:firstLineChars="0"/>
        <w:rPr>
          <w:rFonts w:hint="default" w:eastAsia="宋体"/>
          <w:highlight w:val="none"/>
          <w:lang w:val="en-US" w:eastAsia="zh-CN"/>
        </w:rPr>
      </w:pPr>
      <w:r>
        <w:rPr>
          <w:rFonts w:hint="eastAsia" w:eastAsia="宋体"/>
          <w:highlight w:val="none"/>
          <w:lang w:val="en-US" w:eastAsia="zh-CN"/>
        </w:rPr>
        <w:t>For omnidirectional light, measurements in a minimum of three vertical planes, preferably including and equidistant from the reference vertical plane or datum (e.g. with horizontal angle X = -120˚, X =0˚, X = +120˚), should result in graphs of the vertical profiles plotted between the points where the intensity falls below 1% of maximum.</w:t>
      </w:r>
    </w:p>
    <w:p w14:paraId="79722A67">
      <w:pPr>
        <w:pStyle w:val="63"/>
        <w:bidi w:val="0"/>
        <w:ind w:left="726" w:leftChars="0" w:hanging="363" w:firstLineChars="0"/>
        <w:rPr>
          <w:rFonts w:hint="eastAsia" w:eastAsia="宋体"/>
          <w:highlight w:val="none"/>
          <w:lang w:val="en-US" w:eastAsia="zh-CN"/>
        </w:rPr>
      </w:pPr>
      <w:r>
        <w:rPr>
          <w:rFonts w:hint="eastAsia" w:eastAsia="宋体"/>
          <w:highlight w:val="none"/>
          <w:lang w:val="en-US" w:eastAsia="zh-CN"/>
        </w:rPr>
        <w:t>For sector light, at least one vertical profile per sector should be measured, one of which should be measured at the position of the 10</w:t>
      </w:r>
      <w:r>
        <w:rPr>
          <w:rFonts w:hint="eastAsia" w:eastAsia="宋体"/>
          <w:highlight w:val="none"/>
          <w:vertAlign w:val="superscript"/>
          <w:lang w:val="en-US" w:eastAsia="zh-CN"/>
        </w:rPr>
        <w:t>th</w:t>
      </w:r>
      <w:r>
        <w:rPr>
          <w:rFonts w:hint="eastAsia" w:eastAsia="宋体"/>
          <w:highlight w:val="none"/>
          <w:lang w:val="en-US" w:eastAsia="zh-CN"/>
        </w:rPr>
        <w:t xml:space="preserve"> percentile of the intensity of the horizontal profile measured within the sector. The </w:t>
      </w:r>
      <w:del w:id="15" w:author="Administrator" w:date="2025-03-03T09:25:53Z">
        <w:r>
          <w:rPr>
            <w:rFonts w:hint="eastAsia" w:eastAsia="宋体"/>
            <w:highlight w:val="none"/>
            <w:lang w:val="en-US" w:eastAsia="zh-CN"/>
          </w:rPr>
          <w:delText>vetical</w:delText>
        </w:r>
      </w:del>
      <w:ins w:id="16" w:author="Administrator" w:date="2025-03-03T09:25:53Z">
        <w:r>
          <w:rPr>
            <w:rFonts w:hint="eastAsia" w:eastAsia="宋体"/>
            <w:highlight w:val="none"/>
            <w:lang w:val="en-US" w:eastAsia="zh-CN"/>
          </w:rPr>
          <w:t>vertical</w:t>
        </w:r>
      </w:ins>
      <w:r>
        <w:rPr>
          <w:rFonts w:hint="eastAsia" w:eastAsia="宋体"/>
          <w:highlight w:val="none"/>
          <w:lang w:val="en-US" w:eastAsia="zh-CN"/>
        </w:rPr>
        <w:t xml:space="preserve"> profiles should be plotted between the points where the intensity falls below 1% of the maximum.</w:t>
      </w:r>
    </w:p>
    <w:p w14:paraId="66A99274">
      <w:pPr>
        <w:pStyle w:val="63"/>
        <w:bidi w:val="0"/>
        <w:ind w:left="726" w:leftChars="0" w:hanging="363" w:firstLineChars="0"/>
        <w:rPr>
          <w:rFonts w:hint="default" w:eastAsia="宋体"/>
          <w:highlight w:val="none"/>
          <w:lang w:val="en-US" w:eastAsia="zh-CN"/>
        </w:rPr>
      </w:pPr>
      <w:r>
        <w:rPr>
          <w:rFonts w:hint="eastAsia" w:eastAsia="宋体"/>
          <w:highlight w:val="none"/>
          <w:lang w:val="en-US" w:eastAsia="zh-CN"/>
        </w:rPr>
        <w:t xml:space="preserve">For directional light, measurement should be taken in the </w:t>
      </w:r>
      <w:del w:id="17" w:author="Administrator" w:date="2025-03-03T09:26:28Z">
        <w:r>
          <w:rPr>
            <w:rFonts w:hint="eastAsia" w:eastAsia="宋体"/>
            <w:highlight w:val="none"/>
            <w:lang w:val="en-US" w:eastAsia="zh-CN"/>
          </w:rPr>
          <w:delText>vetical</w:delText>
        </w:r>
      </w:del>
      <w:ins w:id="18" w:author="Administrator" w:date="2025-03-03T09:26:28Z">
        <w:r>
          <w:rPr>
            <w:rFonts w:hint="eastAsia" w:eastAsia="宋体"/>
            <w:highlight w:val="none"/>
            <w:lang w:val="en-US" w:eastAsia="zh-CN"/>
          </w:rPr>
          <w:t>vertical</w:t>
        </w:r>
      </w:ins>
      <w:r>
        <w:rPr>
          <w:rFonts w:hint="eastAsia" w:eastAsia="宋体"/>
          <w:highlight w:val="none"/>
          <w:lang w:val="en-US" w:eastAsia="zh-CN"/>
        </w:rPr>
        <w:t xml:space="preserve"> plane with X=0˚ and the vertical profile should be plotted between the points where the intensity falls below 1% of the maximum.</w:t>
      </w:r>
    </w:p>
    <w:p w14:paraId="31CCFCCD">
      <w:pPr>
        <w:pStyle w:val="63"/>
        <w:bidi w:val="0"/>
        <w:ind w:left="726" w:leftChars="0" w:hanging="363" w:firstLineChars="0"/>
        <w:rPr>
          <w:rFonts w:hint="default" w:eastAsia="宋体"/>
          <w:highlight w:val="none"/>
          <w:lang w:val="en-US" w:eastAsia="zh-CN"/>
        </w:rPr>
      </w:pPr>
      <w:r>
        <w:rPr>
          <w:color w:val="000000" w:themeColor="text1"/>
          <w14:textFill>
            <w14:solidFill>
              <w14:schemeClr w14:val="tx1"/>
            </w14:solidFill>
          </w14:textFill>
        </w:rPr>
        <w:t>For rotating</w:t>
      </w:r>
      <w:r>
        <w:rPr>
          <w:rFonts w:hint="eastAsia" w:eastAsia="宋体"/>
          <w:color w:val="000000" w:themeColor="text1"/>
          <w:lang w:val="en-US" w:eastAsia="zh-CN"/>
          <w14:textFill>
            <w14:solidFill>
              <w14:schemeClr w14:val="tx1"/>
            </w14:solidFill>
          </w14:textFill>
        </w:rPr>
        <w:t xml:space="preserve"> light</w:t>
      </w:r>
      <w:r>
        <w:rPr>
          <w:color w:val="000000" w:themeColor="text1"/>
          <w14:textFill>
            <w14:solidFill>
              <w14:schemeClr w14:val="tx1"/>
            </w14:solidFill>
          </w14:textFill>
        </w:rPr>
        <w:t xml:space="preserve">, </w:t>
      </w:r>
      <w:r>
        <w:rPr>
          <w:rFonts w:hint="eastAsia" w:eastAsia="宋体"/>
          <w:highlight w:val="none"/>
          <w:lang w:val="en-US" w:eastAsia="zh-CN"/>
        </w:rPr>
        <w:t>measurement should be taken in the vetical plane at the horizotal point where the peak intensity of the individual beam lies and the vertical profile should be plotted between the points where the intensity falls below 1% of the maximum. T</w:t>
      </w:r>
      <w:r>
        <w:rPr>
          <w:color w:val="000000" w:themeColor="text1"/>
          <w14:textFill>
            <w14:solidFill>
              <w14:schemeClr w14:val="tx1"/>
            </w14:solidFill>
          </w14:textFill>
        </w:rPr>
        <w:t xml:space="preserve">he results of all beams </w:t>
      </w:r>
      <w:r>
        <w:rPr>
          <w:rFonts w:hint="eastAsia" w:eastAsia="宋体"/>
          <w:color w:val="000000" w:themeColor="text1"/>
          <w:lang w:val="en-US" w:eastAsia="zh-CN"/>
          <w14:textFill>
            <w14:solidFill>
              <w14:schemeClr w14:val="tx1"/>
            </w14:solidFill>
          </w14:textFill>
        </w:rPr>
        <w:t>should</w:t>
      </w:r>
      <w:r>
        <w:rPr>
          <w:color w:val="000000" w:themeColor="text1"/>
          <w14:textFill>
            <w14:solidFill>
              <w14:schemeClr w14:val="tx1"/>
            </w14:solidFill>
          </w14:textFill>
        </w:rPr>
        <w:t xml:space="preserve"> be shown.</w:t>
      </w:r>
    </w:p>
    <w:bookmarkEnd w:id="51"/>
    <w:p w14:paraId="10BF155A">
      <w:pPr>
        <w:pStyle w:val="4"/>
        <w:rPr>
          <w:rFonts w:hint="eastAsia" w:eastAsia="宋体"/>
          <w:b/>
          <w:bCs/>
          <w:highlight w:val="none"/>
          <w:lang w:eastAsia="zh-CN"/>
        </w:rPr>
      </w:pPr>
      <w:r>
        <w:rPr>
          <w:b/>
          <w:bCs/>
          <w:highlight w:val="none"/>
        </w:rPr>
        <w:t>Normalisation</w:t>
      </w:r>
      <w:r>
        <w:rPr>
          <w:rFonts w:hint="eastAsia" w:eastAsia="宋体"/>
          <w:b/>
          <w:bCs/>
          <w:highlight w:val="none"/>
          <w:lang w:eastAsia="zh-CN"/>
        </w:rPr>
        <w:t>：</w:t>
      </w:r>
    </w:p>
    <w:p w14:paraId="2ED9FFB8">
      <w:pPr>
        <w:pStyle w:val="4"/>
        <w:rPr>
          <w:b/>
          <w:bCs/>
        </w:rPr>
      </w:pPr>
      <w:r>
        <w:t>Th</w:t>
      </w:r>
      <w:r>
        <w:rPr>
          <w:rFonts w:hint="eastAsia" w:eastAsia="宋体"/>
          <w:lang w:val="en-US" w:eastAsia="zh-CN"/>
        </w:rPr>
        <w:t>e</w:t>
      </w:r>
      <w:r>
        <w:t xml:space="preserve"> profile </w:t>
      </w:r>
      <w:r>
        <w:rPr>
          <w:rFonts w:hint="eastAsia" w:eastAsia="宋体"/>
          <w:lang w:val="en-US" w:eastAsia="zh-CN"/>
        </w:rPr>
        <w:t xml:space="preserve">in </w:t>
      </w:r>
      <w:r>
        <w:rPr>
          <w:rFonts w:hint="eastAsia" w:eastAsia="宋体"/>
          <w:lang w:val="en-US" w:eastAsia="zh-CN"/>
        </w:rPr>
        <w:fldChar w:fldCharType="begin"/>
      </w:r>
      <w:r>
        <w:rPr>
          <w:rFonts w:hint="eastAsia" w:eastAsia="宋体"/>
          <w:lang w:val="en-US" w:eastAsia="zh-CN"/>
        </w:rPr>
        <w:instrText xml:space="preserve"> REF _Ref173569903 \n \h </w:instrText>
      </w:r>
      <w:r>
        <w:rPr>
          <w:rFonts w:hint="eastAsia" w:eastAsia="宋体"/>
          <w:lang w:val="en-US" w:eastAsia="zh-CN"/>
        </w:rPr>
        <w:fldChar w:fldCharType="separate"/>
      </w:r>
      <w:r>
        <w:rPr>
          <w:rFonts w:hint="eastAsia" w:eastAsia="宋体"/>
          <w:lang w:val="en-US" w:eastAsia="zh-CN"/>
        </w:rPr>
        <w:t>Figure 8</w:t>
      </w:r>
      <w:r>
        <w:rPr>
          <w:rFonts w:hint="eastAsia" w:eastAsia="宋体"/>
          <w:lang w:val="en-US" w:eastAsia="zh-CN"/>
        </w:rPr>
        <w:fldChar w:fldCharType="end"/>
      </w:r>
      <w:r>
        <w:rPr>
          <w:rFonts w:hint="eastAsia" w:eastAsia="宋体"/>
          <w:lang w:val="en-US" w:eastAsia="zh-CN"/>
        </w:rPr>
        <w:t xml:space="preserve"> </w:t>
      </w:r>
      <w:r>
        <w:t xml:space="preserve">has been normalised, to the peak of the beam. This normalisation is optional and each lighthouse authority may choose whether to present absolute intensity values, normalise and what to normalise to. </w:t>
      </w:r>
    </w:p>
    <w:p w14:paraId="32889361">
      <w:pPr>
        <w:pStyle w:val="7"/>
        <w:numPr>
          <w:ilvl w:val="2"/>
          <w:numId w:val="19"/>
        </w:numPr>
        <w:ind w:left="709" w:hanging="709"/>
      </w:pPr>
      <w:bookmarkStart w:id="52" w:name="_Toc10989"/>
      <w:bookmarkStart w:id="53" w:name="_Toc1275"/>
      <w:r>
        <w:t>Horizontal Divergence</w:t>
      </w:r>
      <w:bookmarkEnd w:id="52"/>
      <w:bookmarkEnd w:id="53"/>
    </w:p>
    <w:p w14:paraId="1D36B9BC">
      <w:pPr>
        <w:pStyle w:val="4"/>
      </w:pPr>
      <w:r>
        <w:t>IALA Recommendation</w:t>
      </w:r>
      <w:r>
        <w:rPr>
          <w:rFonts w:hint="eastAsia" w:eastAsia="宋体"/>
          <w:lang w:val="en-US" w:eastAsia="zh-CN"/>
        </w:rPr>
        <w:t xml:space="preserve"> </w:t>
      </w:r>
      <w:r>
        <w:rPr>
          <w:i/>
          <w:iCs/>
        </w:rPr>
        <w:t>R0203</w:t>
      </w:r>
      <w:r>
        <w:t xml:space="preserve"> gives the following definition:</w:t>
      </w:r>
    </w:p>
    <w:p w14:paraId="1E00143E">
      <w:pPr>
        <w:pStyle w:val="143"/>
      </w:pPr>
      <w:r>
        <w:t xml:space="preserve">“The Full Width Half Maximum (FWHM) values </w:t>
      </w:r>
      <w:r>
        <w:rPr>
          <w:rFonts w:hint="eastAsia" w:eastAsia="宋体"/>
          <w:lang w:val="en-US" w:eastAsia="zh-CN"/>
        </w:rPr>
        <w:t xml:space="preserve">as measured along the horizontal plane shall be </w:t>
      </w:r>
      <w:r>
        <w:t xml:space="preserve">reported as the </w:t>
      </w:r>
      <w:r>
        <w:rPr>
          <w:rFonts w:hint="eastAsia" w:eastAsia="宋体"/>
          <w:lang w:val="en-US" w:eastAsia="zh-CN"/>
        </w:rPr>
        <w:t xml:space="preserve">horizontal </w:t>
      </w:r>
      <w:r>
        <w:t>divergence</w:t>
      </w:r>
      <w:r>
        <w:rPr>
          <w:rFonts w:hint="eastAsia" w:eastAsia="宋体"/>
          <w:lang w:val="en-US" w:eastAsia="zh-CN"/>
        </w:rPr>
        <w:t xml:space="preserve">. If the intensity does not fall to half </w:t>
      </w:r>
      <w:del w:id="19" w:author="Administrator" w:date="2025-03-03T09:27:07Z">
        <w:r>
          <w:rPr>
            <w:rFonts w:hint="eastAsia" w:eastAsia="宋体"/>
            <w:lang w:val="en-US" w:eastAsia="zh-CN"/>
          </w:rPr>
          <w:delText>maxmum</w:delText>
        </w:r>
      </w:del>
      <w:ins w:id="20" w:author="Administrator" w:date="2025-03-03T09:27:07Z">
        <w:r>
          <w:rPr>
            <w:rFonts w:hint="eastAsia" w:eastAsia="宋体"/>
            <w:lang w:val="en-US" w:eastAsia="zh-CN"/>
          </w:rPr>
          <w:t>maximum</w:t>
        </w:r>
      </w:ins>
      <w:r>
        <w:rPr>
          <w:rFonts w:hint="eastAsia" w:eastAsia="宋体"/>
          <w:lang w:val="en-US" w:eastAsia="zh-CN"/>
        </w:rPr>
        <w:t xml:space="preserve"> at any point around the light, then the horizontal divergence is 36</w:t>
      </w:r>
      <w:r>
        <w:t>0</w:t>
      </w:r>
      <w:r>
        <w:rPr>
          <w:rFonts w:cstheme="minorHAnsi"/>
        </w:rPr>
        <w:t>°</w:t>
      </w:r>
      <w:r>
        <w:t>.”</w:t>
      </w:r>
    </w:p>
    <w:p w14:paraId="615D265E">
      <w:pPr>
        <w:pStyle w:val="4"/>
      </w:pPr>
      <w:r>
        <w:t xml:space="preserve">These parameters are calculated from a light’s luminous intensity versus </w:t>
      </w:r>
      <w:r>
        <w:rPr>
          <w:rFonts w:hint="eastAsia" w:eastAsia="宋体"/>
          <w:lang w:val="en-US" w:eastAsia="zh-CN"/>
        </w:rPr>
        <w:t>horizontal</w:t>
      </w:r>
      <w:r>
        <w:t xml:space="preserve"> angle profile. An example profile plot, annotated with the FWHM, is shown</w:t>
      </w:r>
      <w:r>
        <w:rPr>
          <w:highlight w:val="none"/>
        </w:rPr>
        <w:t xml:space="preserve"> in </w:t>
      </w:r>
      <w:r>
        <w:rPr>
          <w:rFonts w:hint="eastAsia" w:eastAsia="宋体"/>
          <w:highlight w:val="none"/>
          <w:lang w:val="en-US" w:eastAsia="zh-CN"/>
        </w:rPr>
        <w:t>Figure 9</w:t>
      </w:r>
      <w:r>
        <w:rPr>
          <w:highlight w:val="none"/>
        </w:rPr>
        <w:t>.</w:t>
      </w:r>
      <w:r>
        <w:t xml:space="preserve"> </w:t>
      </w:r>
    </w:p>
    <w:p w14:paraId="2A19B313">
      <w:pPr>
        <w:pStyle w:val="4"/>
      </w:pPr>
      <w:r>
        <w:t>The FWHM is the angle between the points where the plot crosses 50 % of the peak intensity. It is possible that the intensity of the plot drops below 50 % of the peak and then rises above, giving multiple crossing points. In this situation, the innermost angle on each side of the peak is used.</w:t>
      </w:r>
    </w:p>
    <w:p w14:paraId="70477AA8">
      <w:pPr>
        <w:pStyle w:val="4"/>
        <w:jc w:val="center"/>
      </w:pPr>
      <w:commentRangeStart w:id="3"/>
      <w:r>
        <w:drawing>
          <wp:inline distT="0" distB="0" distL="0" distR="0">
            <wp:extent cx="5968365" cy="3115310"/>
            <wp:effectExtent l="0" t="0" r="13335" b="889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a:xfrm>
                      <a:off x="0" y="0"/>
                      <a:ext cx="5968365" cy="3115310"/>
                    </a:xfrm>
                    <a:prstGeom prst="rect">
                      <a:avLst/>
                    </a:prstGeom>
                    <a:noFill/>
                  </pic:spPr>
                </pic:pic>
              </a:graphicData>
            </a:graphic>
          </wp:inline>
        </w:drawing>
      </w:r>
      <w:commentRangeEnd w:id="3"/>
      <w:r>
        <w:commentReference w:id="3"/>
      </w:r>
    </w:p>
    <w:p w14:paraId="0EA19463">
      <w:pPr>
        <w:pStyle w:val="112"/>
      </w:pPr>
      <w:bookmarkStart w:id="54" w:name="_Toc22369"/>
      <w:r>
        <w:t xml:space="preserve">Example Luminous Intensity Versus </w:t>
      </w:r>
      <w:r>
        <w:rPr>
          <w:rFonts w:hint="eastAsia" w:eastAsia="宋体"/>
          <w:lang w:val="en-US" w:eastAsia="zh-CN"/>
        </w:rPr>
        <w:t>Horizontal</w:t>
      </w:r>
      <w:r>
        <w:t xml:space="preserve"> Profile</w:t>
      </w:r>
      <w:bookmarkEnd w:id="54"/>
    </w:p>
    <w:p w14:paraId="760760C9">
      <w:pPr>
        <w:pStyle w:val="4"/>
        <w:rPr>
          <w:rFonts w:hint="default"/>
          <w:lang w:val="en-US"/>
        </w:rPr>
      </w:pPr>
      <w:r>
        <w:rPr>
          <w:rFonts w:hint="eastAsia" w:eastAsia="宋体"/>
          <w:b/>
          <w:bCs/>
          <w:lang w:val="en-US" w:eastAsia="zh-CN"/>
        </w:rPr>
        <w:t>The angle range of plotting the profiles</w:t>
      </w:r>
      <w:r>
        <w:rPr>
          <w:b/>
          <w:bCs/>
        </w:rPr>
        <w:t xml:space="preserve"> for</w:t>
      </w:r>
      <w:r>
        <w:rPr>
          <w:rFonts w:hint="eastAsia" w:eastAsia="宋体"/>
          <w:b/>
          <w:bCs/>
          <w:lang w:val="en-US" w:eastAsia="zh-CN"/>
        </w:rPr>
        <w:t xml:space="preserve"> different AtoN lights are as follows:</w:t>
      </w:r>
    </w:p>
    <w:p w14:paraId="51347CE1">
      <w:pPr>
        <w:pStyle w:val="63"/>
        <w:bidi w:val="0"/>
        <w:ind w:left="726" w:leftChars="0" w:hanging="363" w:firstLineChars="0"/>
        <w:rPr>
          <w:rFonts w:hint="default" w:eastAsia="宋体"/>
          <w:highlight w:val="none"/>
          <w:lang w:val="en-US" w:eastAsia="zh-CN"/>
        </w:rPr>
      </w:pPr>
      <w:r>
        <w:rPr>
          <w:rFonts w:hint="eastAsia" w:eastAsia="宋体"/>
          <w:lang w:val="en-US" w:eastAsia="zh-CN"/>
        </w:rPr>
        <w:t>For omnidirectional light, a graph of the horizontal profile should be plotted over ±180º from the vertical reference plane or datum.</w:t>
      </w:r>
    </w:p>
    <w:p w14:paraId="10DF3BE1">
      <w:pPr>
        <w:pStyle w:val="63"/>
        <w:bidi w:val="0"/>
        <w:ind w:left="726" w:leftChars="0" w:hanging="363" w:firstLineChars="0"/>
        <w:rPr>
          <w:rFonts w:hint="eastAsia" w:eastAsia="宋体"/>
          <w:highlight w:val="none"/>
          <w:lang w:val="en-US" w:eastAsia="zh-CN"/>
        </w:rPr>
      </w:pPr>
      <w:r>
        <w:rPr>
          <w:rFonts w:hint="eastAsia" w:eastAsia="宋体"/>
          <w:highlight w:val="none"/>
          <w:lang w:val="en-US" w:eastAsia="zh-CN"/>
        </w:rPr>
        <w:t xml:space="preserve">For sector light, </w:t>
      </w:r>
      <w:r>
        <w:rPr>
          <w:rFonts w:hint="eastAsia" w:eastAsia="宋体"/>
          <w:lang w:val="en-US" w:eastAsia="zh-CN"/>
        </w:rPr>
        <w:t>graphs of the horizontal profiles should be plotted over the Sector Width</w:t>
      </w:r>
      <w:r>
        <w:rPr>
          <w:rFonts w:hint="eastAsia" w:eastAsia="宋体"/>
          <w:highlight w:val="none"/>
          <w:lang w:val="en-US" w:eastAsia="zh-CN"/>
        </w:rPr>
        <w:t>.</w:t>
      </w:r>
    </w:p>
    <w:p w14:paraId="78FC6023">
      <w:pPr>
        <w:pStyle w:val="63"/>
        <w:bidi w:val="0"/>
        <w:ind w:left="726" w:leftChars="0" w:hanging="363" w:firstLineChars="0"/>
        <w:rPr>
          <w:rFonts w:hint="eastAsia" w:eastAsia="宋体"/>
          <w:color w:val="000000" w:themeColor="text1"/>
          <w:lang w:val="en-US" w:eastAsia="zh-CN"/>
          <w14:textFill>
            <w14:solidFill>
              <w14:schemeClr w14:val="tx1"/>
            </w14:solidFill>
          </w14:textFill>
        </w:rPr>
      </w:pPr>
      <w:r>
        <w:rPr>
          <w:rFonts w:hint="eastAsia" w:eastAsia="宋体"/>
          <w:highlight w:val="none"/>
          <w:lang w:val="en-US" w:eastAsia="zh-CN"/>
        </w:rPr>
        <w:t xml:space="preserve">For directional, a </w:t>
      </w:r>
      <w:r>
        <w:rPr>
          <w:rFonts w:hint="eastAsia" w:eastAsia="宋体"/>
          <w:lang w:val="en-US" w:eastAsia="zh-CN"/>
        </w:rPr>
        <w:t xml:space="preserve">graph of the horizontal profile should be plotted over the intended arc of utilization of the sector or to the </w:t>
      </w:r>
      <w:r>
        <w:rPr>
          <w:rFonts w:hint="eastAsia" w:eastAsia="宋体"/>
          <w:highlight w:val="none"/>
          <w:lang w:val="en-US" w:eastAsia="zh-CN"/>
        </w:rPr>
        <w:t>points where the intensity falls below 1% of the maximum, which ever is the greater.</w:t>
      </w:r>
    </w:p>
    <w:p w14:paraId="0D47FBE9">
      <w:pPr>
        <w:pStyle w:val="63"/>
        <w:bidi w:val="0"/>
        <w:ind w:left="726" w:leftChars="0" w:hanging="363" w:firstLineChars="0"/>
        <w:rPr>
          <w:rFonts w:hint="eastAsia" w:eastAsia="宋体"/>
          <w:color w:val="000000" w:themeColor="text1"/>
          <w:lang w:val="en-US" w:eastAsia="zh-CN"/>
          <w14:textFill>
            <w14:solidFill>
              <w14:schemeClr w14:val="tx1"/>
            </w14:solidFill>
          </w14:textFill>
        </w:rPr>
      </w:pPr>
      <w:r>
        <w:rPr>
          <w:rFonts w:hint="eastAsia" w:eastAsia="宋体"/>
          <w:highlight w:val="none"/>
          <w:lang w:val="en-US" w:eastAsia="zh-CN"/>
        </w:rPr>
        <w:t xml:space="preserve">For rotating light, a graph of the </w:t>
      </w:r>
      <w:r>
        <w:rPr>
          <w:rFonts w:hint="eastAsia" w:eastAsia="宋体"/>
          <w:lang w:val="en-US" w:eastAsia="zh-CN"/>
        </w:rPr>
        <w:t xml:space="preserve"> horizontal profile should be plotted between the points where the intensity falls below 1% of the maximum. </w:t>
      </w:r>
      <w:r>
        <w:rPr>
          <w:color w:val="000000" w:themeColor="text1"/>
          <w14:textFill>
            <w14:solidFill>
              <w14:schemeClr w14:val="tx1"/>
            </w14:solidFill>
          </w14:textFill>
        </w:rPr>
        <w:t xml:space="preserve">For rotating beacons with more than one emitted light beam, the results of all beams </w:t>
      </w:r>
      <w:r>
        <w:rPr>
          <w:rFonts w:hint="eastAsia" w:eastAsia="宋体"/>
          <w:color w:val="000000" w:themeColor="text1"/>
          <w:lang w:val="en-US" w:eastAsia="zh-CN"/>
          <w14:textFill>
            <w14:solidFill>
              <w14:schemeClr w14:val="tx1"/>
            </w14:solidFill>
          </w14:textFill>
        </w:rPr>
        <w:t>should</w:t>
      </w:r>
      <w:r>
        <w:rPr>
          <w:color w:val="000000" w:themeColor="text1"/>
          <w14:textFill>
            <w14:solidFill>
              <w14:schemeClr w14:val="tx1"/>
            </w14:solidFill>
          </w14:textFill>
        </w:rPr>
        <w:t xml:space="preserve"> be shown.</w:t>
      </w:r>
      <w:r>
        <w:rPr>
          <w:rFonts w:hint="eastAsia" w:eastAsia="宋体"/>
          <w:color w:val="000000" w:themeColor="text1"/>
          <w:lang w:val="en-US" w:eastAsia="zh-CN"/>
          <w14:textFill>
            <w14:solidFill>
              <w14:schemeClr w14:val="tx1"/>
            </w14:solidFill>
          </w14:textFill>
        </w:rPr>
        <w:t xml:space="preserve"> </w:t>
      </w:r>
    </w:p>
    <w:p w14:paraId="2A2FEFFE">
      <w:pPr>
        <w:pStyle w:val="7"/>
        <w:numPr>
          <w:ilvl w:val="2"/>
          <w:numId w:val="19"/>
        </w:numPr>
        <w:ind w:left="709" w:hanging="709"/>
      </w:pPr>
      <w:bookmarkStart w:id="55" w:name="_Toc17616"/>
      <w:bookmarkStart w:id="56" w:name="_Ref6482"/>
      <w:bookmarkStart w:id="57" w:name="_Toc1763"/>
      <w:r>
        <w:t>Specification Peak Intensity</w:t>
      </w:r>
      <w:bookmarkEnd w:id="55"/>
      <w:bookmarkEnd w:id="56"/>
      <w:bookmarkEnd w:id="57"/>
    </w:p>
    <w:p w14:paraId="21FED0D4">
      <w:pPr>
        <w:pStyle w:val="4"/>
      </w:pPr>
      <w:r>
        <w:t>IALA Recommendation</w:t>
      </w:r>
      <w:r>
        <w:rPr>
          <w:rFonts w:hint="eastAsia" w:eastAsia="宋体"/>
          <w:lang w:val="en-US" w:eastAsia="zh-CN"/>
        </w:rPr>
        <w:t xml:space="preserve"> </w:t>
      </w:r>
      <w:r>
        <w:rPr>
          <w:i/>
          <w:iCs/>
        </w:rPr>
        <w:t>R0203</w:t>
      </w:r>
      <w:r>
        <w:t xml:space="preserve"> gives the following definition:</w:t>
      </w:r>
    </w:p>
    <w:p w14:paraId="0F873488">
      <w:pPr>
        <w:pStyle w:val="143"/>
      </w:pPr>
      <w:r>
        <w:t>“</w:t>
      </w:r>
      <w:r>
        <w:rPr>
          <w:rFonts w:hint="eastAsia" w:cstheme="minorHAnsi"/>
          <w:b/>
        </w:rPr>
        <w:t xml:space="preserve">Omnidirectional light: </w:t>
      </w:r>
      <w:r>
        <w:rPr>
          <w:rFonts w:hint="eastAsia"/>
        </w:rPr>
        <w:t>the intensity is defined as the 10th percentile of the intensity measured around the entire light at an elevation of Y=0°.</w:t>
      </w:r>
      <w:r>
        <w:t>”</w:t>
      </w:r>
    </w:p>
    <w:p w14:paraId="4B7C04E2">
      <w:pPr>
        <w:pStyle w:val="143"/>
        <w:rPr>
          <w:rFonts w:hint="default" w:eastAsia="宋体"/>
          <w:lang w:val="en-US" w:eastAsia="zh-CN"/>
        </w:rPr>
      </w:pPr>
      <w:r>
        <w:rPr>
          <w:rFonts w:hint="default" w:eastAsia="宋体"/>
          <w:lang w:val="en-US" w:eastAsia="zh-CN"/>
        </w:rPr>
        <w:t>“</w:t>
      </w:r>
      <w:r>
        <w:rPr>
          <w:rFonts w:cstheme="minorHAnsi"/>
          <w:b/>
        </w:rPr>
        <w:t>Directional light without a required boundary:</w:t>
      </w:r>
      <w:r>
        <w:rPr>
          <w:rFonts w:cstheme="minorHAnsi"/>
        </w:rPr>
        <w:t xml:space="preserve"> the intensity at the optical centroid axis of the light</w:t>
      </w:r>
      <w:r>
        <w:rPr>
          <w:rFonts w:hint="default" w:eastAsia="宋体"/>
          <w:lang w:val="en-US" w:eastAsia="zh-CN"/>
        </w:rPr>
        <w:t>”</w:t>
      </w:r>
    </w:p>
    <w:p w14:paraId="3176ED87">
      <w:pPr>
        <w:pStyle w:val="143"/>
        <w:rPr>
          <w:rFonts w:hint="default" w:eastAsia="宋体"/>
          <w:lang w:val="en-US" w:eastAsia="zh-CN"/>
        </w:rPr>
      </w:pPr>
      <w:r>
        <w:rPr>
          <w:rFonts w:hint="default" w:eastAsia="宋体"/>
          <w:lang w:val="en-US" w:eastAsia="zh-CN"/>
        </w:rPr>
        <w:t>“</w:t>
      </w:r>
      <w:r>
        <w:rPr>
          <w:rFonts w:cstheme="minorHAnsi"/>
          <w:b/>
        </w:rPr>
        <w:t>Sector intensity:</w:t>
      </w:r>
      <w:r>
        <w:t xml:space="preserve"> the intensity is defined as the 10</w:t>
      </w:r>
      <w:r>
        <w:rPr>
          <w:vertAlign w:val="superscript"/>
        </w:rPr>
        <w:t>th</w:t>
      </w:r>
      <w:r>
        <w:t xml:space="preserve"> percentile of the intensity measured within the Sector Width at an elevation of Y=0</w:t>
      </w:r>
      <w:r>
        <w:rPr>
          <w:rFonts w:cstheme="minorHAnsi"/>
        </w:rPr>
        <w:t>°.</w:t>
      </w:r>
      <w:r>
        <w:rPr>
          <w:rFonts w:hint="default" w:eastAsia="宋体"/>
          <w:lang w:val="en-US" w:eastAsia="zh-CN"/>
        </w:rPr>
        <w:t>”</w:t>
      </w:r>
    </w:p>
    <w:p w14:paraId="4BDC272C">
      <w:pPr>
        <w:pStyle w:val="143"/>
        <w:rPr>
          <w:rFonts w:hint="default" w:eastAsia="宋体"/>
          <w:lang w:val="en-US" w:eastAsia="zh-CN"/>
        </w:rPr>
      </w:pPr>
      <w:r>
        <w:rPr>
          <w:rFonts w:hint="default" w:eastAsia="宋体"/>
          <w:lang w:val="en-US" w:eastAsia="zh-CN"/>
        </w:rPr>
        <w:t>“</w:t>
      </w:r>
      <w:r>
        <w:rPr>
          <w:b/>
        </w:rPr>
        <w:t>Rotating optic:</w:t>
      </w:r>
      <w:r>
        <w:t xml:space="preserve"> This is the peak intensity of the individual beams when the optic is not rotating.</w:t>
      </w:r>
      <w:r>
        <w:rPr>
          <w:rFonts w:hint="default" w:eastAsia="宋体"/>
          <w:lang w:val="en-US" w:eastAsia="zh-CN"/>
        </w:rPr>
        <w:t>”</w:t>
      </w:r>
    </w:p>
    <w:p w14:paraId="252EBEF3">
      <w:pPr>
        <w:pStyle w:val="4"/>
        <w:rPr>
          <w:rFonts w:hint="eastAsia" w:eastAsia="宋体"/>
          <w:lang w:val="en-US" w:eastAsia="zh-CN"/>
        </w:rPr>
      </w:pPr>
      <w:r>
        <w:rPr>
          <w:rFonts w:hint="eastAsia" w:eastAsia="宋体"/>
          <w:lang w:val="en-US" w:eastAsia="zh-CN"/>
        </w:rPr>
        <w:t xml:space="preserve"> From the above definition, the specification peak intensity can be calculated from the horizontal luminious intensity versus angle profile.</w:t>
      </w:r>
    </w:p>
    <w:p w14:paraId="6897FEA9">
      <w:pPr>
        <w:pStyle w:val="4"/>
        <w:rPr>
          <w:rFonts w:hint="default" w:eastAsia="宋体"/>
          <w:lang w:val="en-US" w:eastAsia="zh-CN"/>
        </w:rPr>
      </w:pPr>
      <w:r>
        <w:rPr>
          <w:rFonts w:hint="eastAsia" w:eastAsia="宋体"/>
          <w:lang w:val="en-US" w:eastAsia="zh-CN"/>
        </w:rPr>
        <w:t>The specification peak intensity is used to scale the effective intensity. In other words, the point where the specification peak intensity lies will be used as the datum to measure the luminous intensity versus time.</w:t>
      </w:r>
    </w:p>
    <w:p w14:paraId="7B362243">
      <w:pPr>
        <w:pStyle w:val="5"/>
        <w:numPr>
          <w:ilvl w:val="1"/>
          <w:numId w:val="19"/>
        </w:numPr>
        <w:ind w:left="567" w:hanging="567"/>
      </w:pPr>
      <w:bookmarkStart w:id="58" w:name="_Toc30319"/>
      <w:bookmarkStart w:id="59" w:name="_Toc10378"/>
      <w:r>
        <w:t xml:space="preserve">Luminous </w:t>
      </w:r>
      <w:ins w:id="21" w:author="LIANG " w:date="2025-03-03T09:29:26Z">
        <w:r>
          <w:rPr>
            <w:rFonts w:hint="eastAsia"/>
            <w:lang w:val="en-US" w:eastAsia="zh-CN"/>
          </w:rPr>
          <w:t>IN</w:t>
        </w:r>
      </w:ins>
      <w:ins w:id="22" w:author="LIANG " w:date="2025-03-03T09:29:27Z">
        <w:r>
          <w:rPr>
            <w:rFonts w:hint="eastAsia"/>
            <w:lang w:val="en-US" w:eastAsia="zh-CN"/>
          </w:rPr>
          <w:t>TEN</w:t>
        </w:r>
      </w:ins>
      <w:ins w:id="23" w:author="LIANG " w:date="2025-03-03T09:29:28Z">
        <w:r>
          <w:rPr>
            <w:rFonts w:hint="eastAsia"/>
            <w:lang w:val="en-US" w:eastAsia="zh-CN"/>
          </w:rPr>
          <w:t>SITY</w:t>
        </w:r>
      </w:ins>
      <w:del w:id="24" w:author="LIANG " w:date="2025-03-03T09:29:33Z">
        <w:r>
          <w:rPr/>
          <w:delText>intenisty</w:delText>
        </w:r>
      </w:del>
      <w:r>
        <w:t xml:space="preserve"> versus time</w:t>
      </w:r>
      <w:bookmarkEnd w:id="58"/>
      <w:bookmarkEnd w:id="59"/>
    </w:p>
    <w:p w14:paraId="3C0B89F4">
      <w:pPr>
        <w:pStyle w:val="6"/>
        <w:rPr>
          <w:ins w:id="25" w:author="Lingyan Wang" w:date="2024-09-27T10:58:45Z"/>
        </w:rPr>
      </w:pPr>
    </w:p>
    <w:p w14:paraId="51E436B1">
      <w:pPr>
        <w:pStyle w:val="7"/>
        <w:numPr>
          <w:ilvl w:val="2"/>
          <w:numId w:val="19"/>
        </w:numPr>
        <w:ind w:left="709" w:hanging="709"/>
      </w:pPr>
      <w:bookmarkStart w:id="60" w:name="_Ref1201"/>
      <w:r>
        <w:rPr>
          <w:rFonts w:hint="eastAsia"/>
          <w:lang w:val="en-US" w:eastAsia="zh-CN"/>
        </w:rPr>
        <w:t>general</w:t>
      </w:r>
      <w:bookmarkEnd w:id="60"/>
    </w:p>
    <w:p w14:paraId="6D08F600">
      <w:pPr>
        <w:pStyle w:val="4"/>
        <w:rPr>
          <w:rFonts w:hint="eastAsia" w:eastAsia="宋体"/>
          <w:lang w:val="en-US" w:eastAsia="zh-CN"/>
        </w:rPr>
      </w:pPr>
      <w:r>
        <w:rPr>
          <w:rFonts w:hint="eastAsia" w:eastAsia="宋体"/>
          <w:lang w:val="en-US" w:eastAsia="zh-CN"/>
        </w:rPr>
        <w:t xml:space="preserve">To determine the flash duration or effective intensity of a flashing AtoN light operating at a chosen character, the luminous intensity versus time profile should be measured.  One prerequisite for the accurate measurement is to find the correct measurement direction. According to Section </w:t>
      </w:r>
      <w:r>
        <w:rPr>
          <w:rFonts w:hint="eastAsia" w:eastAsia="宋体"/>
          <w:lang w:val="en-US" w:eastAsia="zh-CN"/>
        </w:rPr>
        <w:fldChar w:fldCharType="begin"/>
      </w:r>
      <w:r>
        <w:rPr>
          <w:rFonts w:hint="eastAsia" w:eastAsia="宋体"/>
          <w:lang w:val="en-US" w:eastAsia="zh-CN"/>
        </w:rPr>
        <w:instrText xml:space="preserve"> REF _Ref6482 \n \h </w:instrText>
      </w:r>
      <w:r>
        <w:rPr>
          <w:rFonts w:hint="eastAsia" w:eastAsia="宋体"/>
          <w:lang w:val="en-US" w:eastAsia="zh-CN"/>
        </w:rPr>
        <w:fldChar w:fldCharType="separate"/>
      </w:r>
      <w:r>
        <w:rPr>
          <w:rFonts w:hint="eastAsia" w:eastAsia="宋体"/>
          <w:lang w:val="en-US" w:eastAsia="zh-CN"/>
        </w:rPr>
        <w:t>4.1.4</w:t>
      </w:r>
      <w:r>
        <w:rPr>
          <w:rFonts w:hint="eastAsia" w:eastAsia="宋体"/>
          <w:lang w:val="en-US" w:eastAsia="zh-CN"/>
        </w:rPr>
        <w:fldChar w:fldCharType="end"/>
      </w:r>
      <w:r>
        <w:rPr>
          <w:rFonts w:hint="eastAsia" w:eastAsia="宋体"/>
          <w:lang w:val="en-US" w:eastAsia="zh-CN"/>
        </w:rPr>
        <w:t xml:space="preserve">, the measurement direction is the point where the specification peak intensity lies. Another prerequisite is to select an appropriate photometer. Usually there are two kinds of photometers based on different sampling rates: conventional photometer and fast photometer. The sampling rate of the fast photometer is much higher than that of the conventional photometer, so for </w:t>
      </w:r>
      <w:del w:id="26" w:author="LIANG " w:date="2025-03-03T09:29:59Z">
        <w:r>
          <w:rPr>
            <w:rFonts w:hint="eastAsia" w:eastAsia="宋体"/>
            <w:lang w:val="en-US" w:eastAsia="zh-CN"/>
          </w:rPr>
          <w:delText>meaurement</w:delText>
        </w:r>
      </w:del>
      <w:ins w:id="27" w:author="LIANG " w:date="2025-03-03T09:29:59Z">
        <w:r>
          <w:rPr>
            <w:rFonts w:hint="eastAsia" w:eastAsia="宋体"/>
            <w:lang w:val="en-US" w:eastAsia="zh-CN"/>
          </w:rPr>
          <w:t>measurement</w:t>
        </w:r>
      </w:ins>
      <w:r>
        <w:rPr>
          <w:rFonts w:hint="eastAsia" w:eastAsia="宋体"/>
          <w:lang w:val="en-US" w:eastAsia="zh-CN"/>
        </w:rPr>
        <w:t xml:space="preserve"> of luminous intensity versus time, the fast photometer should be used except for some laboratories whose goniophotometer equipped with only conventional photometer, in which case a fast photometer is still needed (see the Conversion measurement method described in Section </w:t>
      </w:r>
      <w:r>
        <w:rPr>
          <w:rFonts w:hint="eastAsia" w:eastAsia="宋体"/>
          <w:lang w:val="en-US" w:eastAsia="zh-CN"/>
        </w:rPr>
        <w:fldChar w:fldCharType="begin"/>
      </w:r>
      <w:r>
        <w:rPr>
          <w:rFonts w:hint="eastAsia" w:eastAsia="宋体"/>
          <w:lang w:val="en-US" w:eastAsia="zh-CN"/>
        </w:rPr>
        <w:instrText xml:space="preserve"> REF _Ref10097 \n \h </w:instrText>
      </w:r>
      <w:r>
        <w:rPr>
          <w:rFonts w:hint="eastAsia" w:eastAsia="宋体"/>
          <w:lang w:val="en-US" w:eastAsia="zh-CN"/>
        </w:rPr>
        <w:fldChar w:fldCharType="separate"/>
      </w:r>
      <w:r>
        <w:rPr>
          <w:rFonts w:hint="eastAsia" w:eastAsia="宋体"/>
          <w:lang w:val="en-US" w:eastAsia="zh-CN"/>
        </w:rPr>
        <w:t>4.2.3</w:t>
      </w:r>
      <w:r>
        <w:rPr>
          <w:rFonts w:hint="eastAsia" w:eastAsia="宋体"/>
          <w:lang w:val="en-US" w:eastAsia="zh-CN"/>
        </w:rPr>
        <w:fldChar w:fldCharType="end"/>
      </w:r>
      <w:r>
        <w:rPr>
          <w:rFonts w:hint="eastAsia" w:eastAsia="宋体"/>
          <w:lang w:val="en-US" w:eastAsia="zh-CN"/>
        </w:rPr>
        <w:t xml:space="preserve">). </w:t>
      </w:r>
    </w:p>
    <w:p w14:paraId="6DF6E6CB">
      <w:pPr>
        <w:pStyle w:val="4"/>
        <w:rPr>
          <w:rFonts w:hint="default" w:eastAsia="宋体"/>
          <w:lang w:val="en-US" w:eastAsia="zh-CN"/>
        </w:rPr>
      </w:pPr>
      <w:r>
        <w:rPr>
          <w:rFonts w:hint="default" w:eastAsia="宋体"/>
          <w:lang w:val="en-US" w:eastAsia="zh-CN"/>
        </w:rPr>
        <w:t xml:space="preserve">For </w:t>
      </w:r>
      <w:r>
        <w:rPr>
          <w:rFonts w:hint="eastAsia" w:eastAsia="宋体"/>
          <w:lang w:val="en-US" w:eastAsia="zh-CN"/>
        </w:rPr>
        <w:t>AtoN</w:t>
      </w:r>
      <w:r>
        <w:rPr>
          <w:rFonts w:hint="default" w:eastAsia="宋体"/>
          <w:lang w:val="en-US" w:eastAsia="zh-CN"/>
        </w:rPr>
        <w:t xml:space="preserve"> light signals that are flashed by eclipsing or switching the light source, the instantaneous luminous intensity profile versus time (flash profile) should be plotted with the luminous intensity as the dependent variable (ordinate) and time as the independent variable (abscissa).  The plot should</w:t>
      </w:r>
      <w:r>
        <w:rPr>
          <w:rFonts w:hint="eastAsia" w:eastAsia="宋体"/>
          <w:lang w:val="en-US" w:eastAsia="zh-CN"/>
        </w:rPr>
        <w:t xml:space="preserve"> i</w:t>
      </w:r>
      <w:r>
        <w:rPr>
          <w:rFonts w:hint="default" w:eastAsia="宋体"/>
          <w:lang w:val="en-US" w:eastAsia="zh-CN"/>
        </w:rPr>
        <w:t xml:space="preserve">nclude the entire cycle of the flash character, illustrating both the on and off </w:t>
      </w:r>
      <w:r>
        <w:rPr>
          <w:rStyle w:val="146"/>
          <w:rFonts w:hint="default"/>
          <w:lang w:val="en-US" w:eastAsia="zh-CN"/>
        </w:rPr>
        <w:t>period</w:t>
      </w:r>
      <w:r>
        <w:rPr>
          <w:rFonts w:hint="default" w:eastAsia="宋体"/>
          <w:lang w:val="en-US" w:eastAsia="zh-CN"/>
        </w:rPr>
        <w:t>s.  Secondary plots may be used to illustrate any short-duration fluctuations of the instantaneous luminous intensity.</w:t>
      </w:r>
    </w:p>
    <w:p w14:paraId="1095F827">
      <w:pPr>
        <w:pStyle w:val="4"/>
        <w:rPr>
          <w:rFonts w:hint="default" w:eastAsia="宋体"/>
          <w:lang w:val="en-US" w:eastAsia="zh-CN"/>
        </w:rPr>
      </w:pPr>
      <w:r>
        <w:rPr>
          <w:rFonts w:hint="default" w:eastAsia="宋体"/>
          <w:lang w:val="en-US" w:eastAsia="zh-CN"/>
        </w:rPr>
        <w:t>For rotating beacons where the instantaneous luminous intensity is plotted against time by allowing the beacon to rotate under its own power, plots should</w:t>
      </w:r>
      <w:r>
        <w:rPr>
          <w:rFonts w:hint="eastAsia" w:eastAsia="宋体"/>
          <w:lang w:val="en-US" w:eastAsia="zh-CN"/>
        </w:rPr>
        <w:t xml:space="preserve"> </w:t>
      </w:r>
      <w:r>
        <w:rPr>
          <w:rFonts w:hint="default" w:eastAsia="宋体"/>
          <w:lang w:val="en-US" w:eastAsia="zh-CN"/>
        </w:rPr>
        <w:t>show the luminous intensity profile against time for one complete revolution of the beacon.  Secondary plots should also be used to illustrate individual emitted beams in greater detail.</w:t>
      </w:r>
    </w:p>
    <w:p w14:paraId="69285BD6">
      <w:pPr>
        <w:pStyle w:val="4"/>
        <w:rPr>
          <w:rFonts w:hint="default" w:eastAsia="宋体"/>
          <w:lang w:val="en-US" w:eastAsia="zh-CN"/>
        </w:rPr>
      </w:pPr>
      <w:r>
        <w:rPr>
          <w:rFonts w:hint="default" w:asciiTheme="minorHAnsi" w:hAnsiTheme="minorHAnsi" w:eastAsiaTheme="minorHAnsi" w:cstheme="minorBidi"/>
          <w:color w:val="000000" w:themeColor="text1"/>
          <w:kern w:val="0"/>
          <w:sz w:val="22"/>
          <w:highlight w:val="none"/>
          <w:lang w:val="en-GB" w:eastAsia="zh-CN"/>
          <w14:textFill>
            <w14:solidFill>
              <w14:schemeClr w14:val="tx1"/>
            </w14:solidFill>
          </w14:textFill>
        </w:rPr>
        <w:t xml:space="preserve">Based on the horizontal distribution diagram of the luminous intensity of the </w:t>
      </w:r>
      <w:r>
        <w:rPr>
          <w:rFonts w:hint="eastAsia" w:cstheme="minorBidi"/>
          <w:color w:val="000000" w:themeColor="text1"/>
          <w:kern w:val="0"/>
          <w:sz w:val="22"/>
          <w:highlight w:val="none"/>
          <w:lang w:val="en-US" w:eastAsia="zh-CN"/>
          <w14:textFill>
            <w14:solidFill>
              <w14:schemeClr w14:val="tx1"/>
            </w14:solidFill>
          </w14:textFill>
        </w:rPr>
        <w:t>rotating light</w:t>
      </w:r>
      <w:r>
        <w:rPr>
          <w:rFonts w:hint="default" w:asciiTheme="minorHAnsi" w:hAnsiTheme="minorHAnsi" w:eastAsiaTheme="minorHAnsi" w:cstheme="minorBidi"/>
          <w:color w:val="000000" w:themeColor="text1"/>
          <w:kern w:val="0"/>
          <w:sz w:val="22"/>
          <w:highlight w:val="none"/>
          <w:lang w:val="en-GB" w:eastAsia="zh-CN"/>
          <w14:textFill>
            <w14:solidFill>
              <w14:schemeClr w14:val="tx1"/>
            </w14:solidFill>
          </w14:textFill>
        </w:rPr>
        <w:t xml:space="preserve"> measured in the non-rotating state (that is, the luminous intensity</w:t>
      </w:r>
      <w:r>
        <w:rPr>
          <w:rFonts w:hint="eastAsia" w:cstheme="minorBidi"/>
          <w:color w:val="000000" w:themeColor="text1"/>
          <w:kern w:val="0"/>
          <w:sz w:val="22"/>
          <w:highlight w:val="none"/>
          <w:lang w:val="en-US" w:eastAsia="zh-CN"/>
          <w14:textFill>
            <w14:solidFill>
              <w14:schemeClr w14:val="tx1"/>
            </w14:solidFill>
          </w14:textFill>
        </w:rPr>
        <w:t xml:space="preserve"> versus</w:t>
      </w:r>
      <w:r>
        <w:rPr>
          <w:rFonts w:hint="default" w:asciiTheme="minorHAnsi" w:hAnsiTheme="minorHAnsi" w:eastAsiaTheme="minorHAnsi" w:cstheme="minorBidi"/>
          <w:color w:val="000000" w:themeColor="text1"/>
          <w:kern w:val="0"/>
          <w:sz w:val="22"/>
          <w:highlight w:val="none"/>
          <w:lang w:val="en-US" w:eastAsia="zh-CN"/>
          <w14:textFill>
            <w14:solidFill>
              <w14:schemeClr w14:val="tx1"/>
            </w14:solidFill>
          </w14:textFill>
        </w:rPr>
        <w:t xml:space="preserve"> </w:t>
      </w:r>
      <w:r>
        <w:rPr>
          <w:rFonts w:hint="default" w:asciiTheme="minorHAnsi" w:hAnsiTheme="minorHAnsi" w:eastAsiaTheme="minorHAnsi" w:cstheme="minorBidi"/>
          <w:color w:val="000000" w:themeColor="text1"/>
          <w:kern w:val="0"/>
          <w:sz w:val="22"/>
          <w:highlight w:val="none"/>
          <w:lang w:val="en-GB" w:eastAsia="zh-CN"/>
          <w14:textFill>
            <w14:solidFill>
              <w14:schemeClr w14:val="tx1"/>
            </w14:solidFill>
          </w14:textFill>
        </w:rPr>
        <w:t>angle)</w:t>
      </w:r>
      <w:r>
        <w:rPr>
          <w:rFonts w:hint="eastAsia" w:cstheme="minorBidi"/>
          <w:color w:val="000000" w:themeColor="text1"/>
          <w:kern w:val="0"/>
          <w:sz w:val="22"/>
          <w:highlight w:val="none"/>
          <w:lang w:val="en-US" w:eastAsia="zh-CN"/>
          <w14:textFill>
            <w14:solidFill>
              <w14:schemeClr w14:val="tx1"/>
            </w14:solidFill>
          </w14:textFill>
        </w:rPr>
        <w:t xml:space="preserve"> and</w:t>
      </w:r>
      <w:r>
        <w:rPr>
          <w:rFonts w:hint="default" w:asciiTheme="minorHAnsi" w:hAnsiTheme="minorHAnsi" w:eastAsiaTheme="minorHAnsi" w:cstheme="minorBidi"/>
          <w:color w:val="000000" w:themeColor="text1"/>
          <w:kern w:val="0"/>
          <w:sz w:val="22"/>
          <w:highlight w:val="none"/>
          <w:lang w:val="en-GB" w:eastAsia="zh-CN"/>
          <w14:textFill>
            <w14:solidFill>
              <w14:schemeClr w14:val="tx1"/>
            </w14:solidFill>
          </w14:textFill>
        </w:rPr>
        <w:t xml:space="preserve"> the rotatin</w:t>
      </w:r>
      <w:r>
        <w:rPr>
          <w:rFonts w:hint="eastAsia" w:cstheme="minorBidi"/>
          <w:color w:val="000000" w:themeColor="text1"/>
          <w:kern w:val="0"/>
          <w:sz w:val="22"/>
          <w:highlight w:val="none"/>
          <w:lang w:val="en-US" w:eastAsia="zh-CN"/>
          <w14:textFill>
            <w14:solidFill>
              <w14:schemeClr w14:val="tx1"/>
            </w14:solidFill>
          </w14:textFill>
        </w:rPr>
        <w:t>g</w:t>
      </w:r>
      <w:r>
        <w:rPr>
          <w:rFonts w:hint="default" w:asciiTheme="minorHAnsi" w:hAnsiTheme="minorHAnsi" w:eastAsiaTheme="minorHAnsi" w:cstheme="minorBidi"/>
          <w:color w:val="000000" w:themeColor="text1"/>
          <w:kern w:val="0"/>
          <w:sz w:val="22"/>
          <w:highlight w:val="none"/>
          <w:lang w:val="en-GB" w:eastAsia="zh-CN"/>
          <w14:textFill>
            <w14:solidFill>
              <w14:schemeClr w14:val="tx1"/>
            </w14:solidFill>
          </w14:textFill>
        </w:rPr>
        <w:t xml:space="preserve"> rate of the</w:t>
      </w:r>
      <w:r>
        <w:rPr>
          <w:rFonts w:hint="eastAsia" w:cstheme="minorBidi"/>
          <w:color w:val="000000" w:themeColor="text1"/>
          <w:kern w:val="0"/>
          <w:sz w:val="22"/>
          <w:highlight w:val="none"/>
          <w:lang w:val="en-US" w:eastAsia="zh-CN"/>
          <w14:textFill>
            <w14:solidFill>
              <w14:schemeClr w14:val="tx1"/>
            </w14:solidFill>
          </w14:textFill>
        </w:rPr>
        <w:t xml:space="preserve"> rotating beacons</w:t>
      </w:r>
      <w:r>
        <w:rPr>
          <w:rFonts w:hint="default" w:asciiTheme="minorHAnsi" w:hAnsiTheme="minorHAnsi" w:eastAsiaTheme="minorHAnsi" w:cstheme="minorBidi"/>
          <w:color w:val="000000" w:themeColor="text1"/>
          <w:kern w:val="0"/>
          <w:sz w:val="22"/>
          <w:highlight w:val="none"/>
          <w:lang w:val="en-GB" w:eastAsia="zh-CN"/>
          <w14:textFill>
            <w14:solidFill>
              <w14:schemeClr w14:val="tx1"/>
            </w14:solidFill>
          </w14:textFill>
        </w:rPr>
        <w:t xml:space="preserve">  (that is, the angle</w:t>
      </w:r>
      <w:r>
        <w:rPr>
          <w:rFonts w:hint="eastAsia" w:cstheme="minorBidi"/>
          <w:color w:val="000000" w:themeColor="text1"/>
          <w:kern w:val="0"/>
          <w:sz w:val="22"/>
          <w:highlight w:val="none"/>
          <w:lang w:val="en-US" w:eastAsia="zh-CN"/>
          <w14:textFill>
            <w14:solidFill>
              <w14:schemeClr w14:val="tx1"/>
            </w14:solidFill>
          </w14:textFill>
        </w:rPr>
        <w:t xml:space="preserve"> versus </w:t>
      </w:r>
      <w:r>
        <w:rPr>
          <w:rFonts w:hint="default" w:asciiTheme="minorHAnsi" w:hAnsiTheme="minorHAnsi" w:eastAsiaTheme="minorHAnsi" w:cstheme="minorBidi"/>
          <w:color w:val="000000" w:themeColor="text1"/>
          <w:kern w:val="0"/>
          <w:sz w:val="22"/>
          <w:highlight w:val="none"/>
          <w:lang w:val="en-US" w:eastAsia="zh-CN"/>
          <w14:textFill>
            <w14:solidFill>
              <w14:schemeClr w14:val="tx1"/>
            </w14:solidFill>
          </w14:textFill>
        </w:rPr>
        <w:t>time</w:t>
      </w:r>
      <w:r>
        <w:rPr>
          <w:rFonts w:hint="default" w:asciiTheme="minorHAnsi" w:hAnsiTheme="minorHAnsi" w:eastAsiaTheme="minorHAnsi" w:cstheme="minorBidi"/>
          <w:color w:val="000000" w:themeColor="text1"/>
          <w:kern w:val="0"/>
          <w:sz w:val="22"/>
          <w:highlight w:val="none"/>
          <w:lang w:val="en-GB" w:eastAsia="zh-CN"/>
          <w14:textFill>
            <w14:solidFill>
              <w14:schemeClr w14:val="tx1"/>
            </w14:solidFill>
          </w14:textFill>
        </w:rPr>
        <w:t>),</w:t>
      </w:r>
      <w:r>
        <w:rPr>
          <w:color w:val="000000" w:themeColor="text1"/>
          <w:highlight w:val="none"/>
          <w14:textFill>
            <w14:solidFill>
              <w14:schemeClr w14:val="tx1"/>
            </w14:solidFill>
          </w14:textFill>
        </w:rPr>
        <w:t xml:space="preserve"> </w:t>
      </w:r>
      <w:r>
        <w:rPr>
          <w:rFonts w:hint="eastAsia" w:eastAsia="宋体"/>
          <w:color w:val="000000" w:themeColor="text1"/>
          <w:highlight w:val="none"/>
          <w:lang w:val="en-US" w:eastAsia="zh-CN"/>
          <w14:textFill>
            <w14:solidFill>
              <w14:schemeClr w14:val="tx1"/>
            </w14:solidFill>
          </w14:textFill>
        </w:rPr>
        <w:t>t</w:t>
      </w:r>
      <w:r>
        <w:rPr>
          <w:color w:val="000000" w:themeColor="text1"/>
          <w:highlight w:val="none"/>
          <w14:textFill>
            <w14:solidFill>
              <w14:schemeClr w14:val="tx1"/>
            </w14:solidFill>
          </w14:textFill>
        </w:rPr>
        <w:t xml:space="preserve">he horizontal angular </w:t>
      </w:r>
      <w:r>
        <w:rPr>
          <w:rFonts w:hint="eastAsia" w:eastAsia="宋体"/>
          <w:color w:val="000000" w:themeColor="text1"/>
          <w:highlight w:val="none"/>
          <w:lang w:val="en-US" w:eastAsia="zh-CN"/>
          <w14:textFill>
            <w14:solidFill>
              <w14:schemeClr w14:val="tx1"/>
            </w14:solidFill>
          </w14:textFill>
        </w:rPr>
        <w:t xml:space="preserve">luminous </w:t>
      </w:r>
      <w:r>
        <w:rPr>
          <w:color w:val="000000" w:themeColor="text1"/>
          <w:highlight w:val="none"/>
          <w14:textFill>
            <w14:solidFill>
              <w14:schemeClr w14:val="tx1"/>
            </w14:solidFill>
          </w14:textFill>
        </w:rPr>
        <w:t xml:space="preserve">intensity variation may be converted to a time-dependent </w:t>
      </w:r>
      <w:r>
        <w:rPr>
          <w:rFonts w:hint="eastAsia" w:eastAsia="宋体"/>
          <w:color w:val="000000" w:themeColor="text1"/>
          <w:highlight w:val="none"/>
          <w:lang w:val="en-US" w:eastAsia="zh-CN"/>
          <w14:textFill>
            <w14:solidFill>
              <w14:schemeClr w14:val="tx1"/>
            </w14:solidFill>
          </w14:textFill>
        </w:rPr>
        <w:t xml:space="preserve">luminous intensity </w:t>
      </w:r>
      <w:r>
        <w:rPr>
          <w:color w:val="000000" w:themeColor="text1"/>
          <w:highlight w:val="none"/>
          <w14:textFill>
            <w14:solidFill>
              <w14:schemeClr w14:val="tx1"/>
            </w14:solidFill>
          </w14:textFill>
        </w:rPr>
        <w:t>profile at specific rotation rates for calculation of the effective intensity and flash duration.</w:t>
      </w:r>
      <w:r>
        <w:rPr>
          <w:color w:val="000000" w:themeColor="text1"/>
          <w14:textFill>
            <w14:solidFill>
              <w14:schemeClr w14:val="tx1"/>
            </w14:solidFill>
          </w14:textFill>
        </w:rPr>
        <w:t xml:space="preserve"> </w:t>
      </w:r>
    </w:p>
    <w:p w14:paraId="7EE03B6D">
      <w:pPr>
        <w:pStyle w:val="7"/>
        <w:numPr>
          <w:ilvl w:val="2"/>
          <w:numId w:val="19"/>
        </w:numPr>
        <w:ind w:left="709" w:hanging="709"/>
      </w:pPr>
      <w:bookmarkStart w:id="61" w:name="_Toc25527"/>
      <w:bookmarkStart w:id="62" w:name="_Toc6069"/>
      <w:r>
        <w:t>Flash Duration</w:t>
      </w:r>
      <w:bookmarkEnd w:id="61"/>
      <w:bookmarkEnd w:id="62"/>
    </w:p>
    <w:p w14:paraId="2610DD7E">
      <w:pPr>
        <w:pStyle w:val="4"/>
      </w:pPr>
      <w:r>
        <w:t>IALA Recommendation</w:t>
      </w:r>
      <w:r>
        <w:rPr>
          <w:rFonts w:hint="eastAsia" w:eastAsia="宋体"/>
          <w:lang w:val="en-US" w:eastAsia="zh-CN"/>
        </w:rPr>
        <w:t xml:space="preserve"> </w:t>
      </w:r>
      <w:r>
        <w:rPr>
          <w:i/>
          <w:iCs/>
        </w:rPr>
        <w:t>R0203</w:t>
      </w:r>
      <w:r>
        <w:t xml:space="preserve"> gives the following definition:</w:t>
      </w:r>
    </w:p>
    <w:p w14:paraId="71D1D2D5">
      <w:pPr>
        <w:pStyle w:val="4"/>
        <w:keepNext w:val="0"/>
        <w:keepLines w:val="0"/>
        <w:pageBreakBefore w:val="0"/>
        <w:widowControl/>
        <w:kinsoku/>
        <w:wordWrap/>
        <w:overflowPunct/>
        <w:topLinePunct w:val="0"/>
        <w:autoSpaceDE/>
        <w:autoSpaceDN/>
        <w:bidi w:val="0"/>
        <w:adjustRightInd/>
        <w:snapToGrid/>
        <w:ind w:left="567" w:right="709"/>
        <w:textAlignment w:val="auto"/>
      </w:pPr>
      <w:r>
        <w:t>“</w:t>
      </w:r>
      <w:r>
        <w:rPr>
          <w:rFonts w:hint="default" w:eastAsia="宋体"/>
          <w:lang w:val="en-US" w:eastAsia="zh-CN"/>
        </w:rPr>
        <w:t>The duration of the measured flash profile should be taken from the point in time when the intensity first exceeds 50% of the peak intensity value to the point in time when the intensity finally falls below 50% of the peak intensity value.  The end of a flash should be considered as when the intensity falls below 5% of the peak intensity value for more than 100 ms</w:t>
      </w:r>
      <w:r>
        <w:rPr>
          <w:rFonts w:hint="eastAsia" w:eastAsia="宋体"/>
          <w:lang w:val="en-US" w:eastAsia="zh-CN"/>
        </w:rPr>
        <w:t>.</w:t>
      </w:r>
      <w:r>
        <w:t>”</w:t>
      </w:r>
    </w:p>
    <w:p w14:paraId="20F9CD55">
      <w:pPr>
        <w:pStyle w:val="4"/>
      </w:pPr>
      <w:r>
        <w:t>Th</w:t>
      </w:r>
      <w:r>
        <w:rPr>
          <w:rFonts w:hint="eastAsia" w:eastAsia="宋体"/>
          <w:lang w:val="en-US" w:eastAsia="zh-CN"/>
        </w:rPr>
        <w:t>is</w:t>
      </w:r>
      <w:r>
        <w:t xml:space="preserve"> parameter</w:t>
      </w:r>
      <w:r>
        <w:rPr>
          <w:rFonts w:hint="eastAsia" w:eastAsia="宋体"/>
          <w:lang w:val="en-US" w:eastAsia="zh-CN"/>
        </w:rPr>
        <w:t xml:space="preserve"> is</w:t>
      </w:r>
      <w:r>
        <w:t xml:space="preserve"> calculated from a light’s luminous intensity versus </w:t>
      </w:r>
      <w:r>
        <w:rPr>
          <w:rFonts w:hint="eastAsia" w:eastAsia="宋体"/>
          <w:lang w:val="en-US" w:eastAsia="zh-CN"/>
        </w:rPr>
        <w:t>time</w:t>
      </w:r>
      <w:r>
        <w:t xml:space="preserve"> profile. An example profile plot, annotated with the </w:t>
      </w:r>
      <w:r>
        <w:rPr>
          <w:rFonts w:hint="eastAsia" w:eastAsia="宋体"/>
          <w:lang w:val="en-US" w:eastAsia="zh-CN"/>
        </w:rPr>
        <w:t>flash duration</w:t>
      </w:r>
      <w:r>
        <w:t>, is shown</w:t>
      </w:r>
      <w:r>
        <w:rPr>
          <w:highlight w:val="none"/>
        </w:rPr>
        <w:t xml:space="preserve"> in </w:t>
      </w:r>
      <w:r>
        <w:rPr>
          <w:rFonts w:hint="default"/>
          <w:highlight w:val="none"/>
          <w:lang w:val="en-GB"/>
        </w:rPr>
        <w:fldChar w:fldCharType="begin"/>
      </w:r>
      <w:r>
        <w:rPr>
          <w:rFonts w:hint="default"/>
          <w:highlight w:val="none"/>
          <w:lang w:val="en-GB"/>
        </w:rPr>
        <w:instrText xml:space="preserve"> REF _Ref848 \n \h </w:instrText>
      </w:r>
      <w:r>
        <w:rPr>
          <w:rFonts w:hint="default"/>
          <w:highlight w:val="none"/>
          <w:lang w:val="en-GB"/>
        </w:rPr>
        <w:fldChar w:fldCharType="separate"/>
      </w:r>
      <w:r>
        <w:rPr>
          <w:rFonts w:hint="default"/>
          <w:highlight w:val="none"/>
          <w:lang w:val="en-GB"/>
        </w:rPr>
        <w:t>Figure 10</w:t>
      </w:r>
      <w:r>
        <w:rPr>
          <w:rFonts w:hint="default"/>
          <w:highlight w:val="none"/>
          <w:lang w:val="en-GB"/>
        </w:rPr>
        <w:fldChar w:fldCharType="end"/>
      </w:r>
      <w:r>
        <w:rPr>
          <w:highlight w:val="none"/>
        </w:rPr>
        <w:t>.</w:t>
      </w:r>
      <w:r>
        <w:t xml:space="preserve"> </w:t>
      </w:r>
    </w:p>
    <w:p w14:paraId="408B724F">
      <w:pPr>
        <w:pStyle w:val="4"/>
        <w:jc w:val="center"/>
      </w:pPr>
      <w:commentRangeStart w:id="4"/>
      <w:r>
        <w:drawing>
          <wp:inline distT="0" distB="0" distL="0" distR="0">
            <wp:extent cx="5968365" cy="3115310"/>
            <wp:effectExtent l="0" t="0" r="13335" b="889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a:xfrm>
                      <a:off x="0" y="0"/>
                      <a:ext cx="5968365" cy="3115310"/>
                    </a:xfrm>
                    <a:prstGeom prst="rect">
                      <a:avLst/>
                    </a:prstGeom>
                    <a:noFill/>
                  </pic:spPr>
                </pic:pic>
              </a:graphicData>
            </a:graphic>
          </wp:inline>
        </w:drawing>
      </w:r>
      <w:commentRangeEnd w:id="4"/>
      <w:r>
        <w:commentReference w:id="4"/>
      </w:r>
    </w:p>
    <w:p w14:paraId="37F9E245">
      <w:pPr>
        <w:pStyle w:val="112"/>
      </w:pPr>
      <w:bookmarkStart w:id="63" w:name="_Ref848"/>
      <w:bookmarkStart w:id="64" w:name="_Toc19385"/>
      <w:r>
        <w:t xml:space="preserve">Example Luminous Intensity Versus </w:t>
      </w:r>
      <w:r>
        <w:rPr>
          <w:rFonts w:hint="eastAsia" w:eastAsia="宋体"/>
          <w:lang w:val="en-US" w:eastAsia="zh-CN"/>
        </w:rPr>
        <w:t>Time</w:t>
      </w:r>
      <w:r>
        <w:t xml:space="preserve"> Profile</w:t>
      </w:r>
      <w:bookmarkEnd w:id="63"/>
      <w:bookmarkEnd w:id="64"/>
    </w:p>
    <w:p w14:paraId="6F48E32C">
      <w:pPr>
        <w:pStyle w:val="4"/>
      </w:pPr>
      <w:r>
        <w:rPr>
          <w:rFonts w:hint="default" w:eastAsia="宋体"/>
          <w:lang w:val="en-US" w:eastAsia="zh-CN"/>
        </w:rPr>
        <w:t>In cases where LED lights may have intensity spikes, pulse width modulation (PWM), a convolutional method may be used to determine the flash duration , see</w:t>
      </w:r>
      <w:r>
        <w:rPr>
          <w:rFonts w:hint="eastAsia" w:eastAsia="宋体"/>
          <w:lang w:val="en-US" w:eastAsia="zh-CN"/>
        </w:rPr>
        <w:t xml:space="preserve"> </w:t>
      </w:r>
      <w:r>
        <w:rPr>
          <w:rFonts w:hint="eastAsia" w:eastAsia="宋体"/>
          <w:lang w:val="en-US" w:eastAsia="zh-CN"/>
        </w:rPr>
        <w:fldChar w:fldCharType="begin"/>
      </w:r>
      <w:r>
        <w:rPr>
          <w:rFonts w:hint="eastAsia" w:eastAsia="宋体"/>
          <w:lang w:val="en-US" w:eastAsia="zh-CN"/>
        </w:rPr>
        <w:instrText xml:space="preserve"> REF _Ref1005 \n \h </w:instrText>
      </w:r>
      <w:r>
        <w:rPr>
          <w:rFonts w:hint="eastAsia" w:eastAsia="宋体"/>
          <w:lang w:val="en-US" w:eastAsia="zh-CN"/>
        </w:rPr>
        <w:fldChar w:fldCharType="separate"/>
      </w:r>
      <w:r>
        <w:rPr>
          <w:rFonts w:hint="eastAsia" w:eastAsia="宋体"/>
          <w:lang w:val="en-US" w:eastAsia="zh-CN"/>
        </w:rPr>
        <w:t>APPENDIX 1</w:t>
      </w:r>
      <w:r>
        <w:rPr>
          <w:rFonts w:hint="eastAsia" w:eastAsia="宋体"/>
          <w:lang w:val="en-US" w:eastAsia="zh-CN"/>
        </w:rPr>
        <w:fldChar w:fldCharType="end"/>
      </w:r>
      <w:r>
        <w:rPr>
          <w:rFonts w:hint="eastAsia" w:eastAsia="宋体"/>
          <w:lang w:val="en-US" w:eastAsia="zh-CN"/>
        </w:rPr>
        <w:t xml:space="preserve"> </w:t>
      </w:r>
      <w:r>
        <w:rPr>
          <w:rFonts w:hint="eastAsia" w:eastAsia="宋体"/>
          <w:lang w:val="en-US" w:eastAsia="zh-CN"/>
        </w:rPr>
        <w:fldChar w:fldCharType="begin"/>
      </w:r>
      <w:r>
        <w:rPr>
          <w:rFonts w:hint="eastAsia" w:eastAsia="宋体"/>
          <w:lang w:val="en-US" w:eastAsia="zh-CN"/>
        </w:rPr>
        <w:instrText xml:space="preserve"> REF _Ref1080 \n \h </w:instrText>
      </w:r>
      <w:r>
        <w:rPr>
          <w:rFonts w:hint="eastAsia" w:eastAsia="宋体"/>
          <w:lang w:val="en-US" w:eastAsia="zh-CN"/>
        </w:rPr>
        <w:fldChar w:fldCharType="separate"/>
      </w:r>
      <w:r>
        <w:rPr>
          <w:rFonts w:hint="eastAsia" w:eastAsia="宋体"/>
          <w:lang w:val="en-US" w:eastAsia="zh-CN"/>
        </w:rPr>
        <w:t>3.9</w:t>
      </w:r>
      <w:r>
        <w:rPr>
          <w:rFonts w:hint="eastAsia" w:eastAsia="宋体"/>
          <w:lang w:val="en-US" w:eastAsia="zh-CN"/>
        </w:rPr>
        <w:fldChar w:fldCharType="end"/>
      </w:r>
      <w:r>
        <w:rPr>
          <w:rFonts w:hint="default" w:eastAsia="宋体"/>
          <w:lang w:val="en-US" w:eastAsia="zh-CN"/>
        </w:rPr>
        <w:t>.</w:t>
      </w:r>
    </w:p>
    <w:p w14:paraId="62F15BEB">
      <w:pPr>
        <w:pStyle w:val="4"/>
        <w:rPr>
          <w:rFonts w:hint="eastAsia" w:eastAsia="宋体"/>
          <w:lang w:val="en-US" w:eastAsia="zh-CN"/>
        </w:rPr>
      </w:pPr>
      <w:r>
        <w:rPr>
          <w:rFonts w:hint="eastAsia" w:eastAsia="宋体" w:asciiTheme="minorHAnsi" w:hAnsiTheme="minorHAnsi" w:cstheme="minorBidi"/>
          <w:kern w:val="0"/>
          <w:sz w:val="22"/>
          <w:lang w:val="en-US" w:eastAsia="zh-CN"/>
        </w:rPr>
        <w:t>A photo</w:t>
      </w:r>
      <w:ins w:id="28" w:author="LIANG " w:date="2025-03-03T09:30:29Z">
        <w:r>
          <w:rPr>
            <w:rFonts w:hint="eastAsia" w:eastAsia="宋体" w:cstheme="minorBidi"/>
            <w:kern w:val="0"/>
            <w:sz w:val="22"/>
            <w:lang w:val="en-US" w:eastAsia="zh-CN"/>
          </w:rPr>
          <w:t xml:space="preserve"> </w:t>
        </w:r>
      </w:ins>
      <w:r>
        <w:rPr>
          <w:rFonts w:hint="eastAsia" w:eastAsia="宋体" w:asciiTheme="minorHAnsi" w:hAnsiTheme="minorHAnsi" w:cstheme="minorBidi"/>
          <w:kern w:val="0"/>
          <w:sz w:val="22"/>
          <w:lang w:val="en-US" w:eastAsia="zh-CN"/>
        </w:rPr>
        <w:t xml:space="preserve">detector with a sampling frequency not less than 500 Hz can be used to measure the flash </w:t>
      </w:r>
      <w:r>
        <w:rPr>
          <w:rFonts w:hint="eastAsia" w:eastAsia="宋体" w:cstheme="minorBidi"/>
          <w:kern w:val="0"/>
          <w:sz w:val="22"/>
          <w:lang w:val="en-US" w:eastAsia="zh-CN"/>
        </w:rPr>
        <w:t xml:space="preserve">duration and the </w:t>
      </w:r>
      <w:r>
        <w:rPr>
          <w:rFonts w:hint="eastAsia" w:eastAsia="宋体" w:asciiTheme="minorHAnsi" w:hAnsiTheme="minorHAnsi" w:cstheme="minorBidi"/>
          <w:kern w:val="0"/>
          <w:sz w:val="22"/>
          <w:lang w:val="en-US" w:eastAsia="zh-CN"/>
        </w:rPr>
        <w:t xml:space="preserve">rhythm </w:t>
      </w:r>
      <w:r>
        <w:rPr>
          <w:rFonts w:hint="eastAsia" w:eastAsia="宋体" w:cstheme="minorBidi"/>
          <w:kern w:val="0"/>
          <w:sz w:val="22"/>
          <w:lang w:val="en-US" w:eastAsia="zh-CN"/>
        </w:rPr>
        <w:t xml:space="preserve">of </w:t>
      </w:r>
      <w:r>
        <w:rPr>
          <w:rFonts w:hint="eastAsia" w:eastAsia="宋体" w:asciiTheme="minorHAnsi" w:hAnsiTheme="minorHAnsi" w:cstheme="minorBidi"/>
          <w:kern w:val="0"/>
          <w:sz w:val="22"/>
          <w:lang w:val="en-US" w:eastAsia="zh-CN"/>
        </w:rPr>
        <w:t>light.</w:t>
      </w:r>
    </w:p>
    <w:p w14:paraId="7D42C594">
      <w:pPr>
        <w:pStyle w:val="7"/>
        <w:numPr>
          <w:ilvl w:val="2"/>
          <w:numId w:val="19"/>
        </w:numPr>
        <w:ind w:left="709" w:hanging="709"/>
      </w:pPr>
      <w:bookmarkStart w:id="65" w:name="_Toc3716"/>
      <w:bookmarkStart w:id="66" w:name="_Toc28623"/>
      <w:bookmarkStart w:id="67" w:name="_Ref10097"/>
      <w:r>
        <w:t>Effective Intensity</w:t>
      </w:r>
      <w:bookmarkEnd w:id="65"/>
      <w:bookmarkEnd w:id="66"/>
      <w:r>
        <w:t xml:space="preserve"> </w:t>
      </w:r>
      <w:bookmarkEnd w:id="67"/>
    </w:p>
    <w:p w14:paraId="14CD3E87">
      <w:pPr>
        <w:pStyle w:val="8"/>
        <w:numPr>
          <w:ilvl w:val="3"/>
          <w:numId w:val="19"/>
        </w:numPr>
        <w:bidi w:val="0"/>
        <w:ind w:left="850" w:leftChars="0" w:hanging="850" w:firstLineChars="0"/>
        <w:rPr>
          <w:rFonts w:hint="default"/>
          <w:lang w:val="en-US" w:eastAsia="zh-CN"/>
        </w:rPr>
      </w:pPr>
      <w:r>
        <w:rPr>
          <w:rFonts w:hint="eastAsia"/>
          <w:lang w:val="en-US" w:eastAsia="zh-CN"/>
        </w:rPr>
        <w:t>Direct Measurement Method</w:t>
      </w:r>
    </w:p>
    <w:p w14:paraId="5A4AD39E">
      <w:pPr>
        <w:pStyle w:val="4"/>
        <w:rPr>
          <w:rFonts w:hint="eastAsia" w:eastAsia="宋体"/>
          <w:lang w:val="en-US" w:eastAsia="zh-CN"/>
        </w:rPr>
      </w:pPr>
      <w:r>
        <w:rPr>
          <w:rFonts w:hint="eastAsia" w:eastAsia="宋体"/>
          <w:lang w:val="en-US" w:eastAsia="zh-CN"/>
        </w:rPr>
        <w:t xml:space="preserve">Set the AtoN light to the flashing mode with the selected rhythmic character, then after meeting the warm-up requirements of Section </w:t>
      </w:r>
      <w:r>
        <w:rPr>
          <w:rFonts w:hint="eastAsia" w:eastAsia="宋体"/>
          <w:lang w:val="en-US" w:eastAsia="zh-CN"/>
        </w:rPr>
        <w:fldChar w:fldCharType="begin"/>
      </w:r>
      <w:r>
        <w:rPr>
          <w:rFonts w:hint="eastAsia" w:eastAsia="宋体"/>
          <w:lang w:val="en-US" w:eastAsia="zh-CN"/>
        </w:rPr>
        <w:instrText xml:space="preserve"> REF _Ref1155 \n \h </w:instrText>
      </w:r>
      <w:r>
        <w:rPr>
          <w:rFonts w:hint="eastAsia" w:eastAsia="宋体"/>
          <w:lang w:val="en-US" w:eastAsia="zh-CN"/>
        </w:rPr>
        <w:fldChar w:fldCharType="separate"/>
      </w:r>
      <w:r>
        <w:rPr>
          <w:rFonts w:hint="eastAsia" w:eastAsia="宋体"/>
          <w:lang w:val="en-US" w:eastAsia="zh-CN"/>
        </w:rPr>
        <w:t>3.3</w:t>
      </w:r>
      <w:r>
        <w:rPr>
          <w:rFonts w:hint="eastAsia" w:eastAsia="宋体"/>
          <w:lang w:val="en-US" w:eastAsia="zh-CN"/>
        </w:rPr>
        <w:fldChar w:fldCharType="end"/>
      </w:r>
      <w:r>
        <w:rPr>
          <w:rFonts w:hint="eastAsia" w:eastAsia="宋体"/>
          <w:lang w:val="en-US" w:eastAsia="zh-CN"/>
        </w:rPr>
        <w:t xml:space="preserve">, use the fast photometer of the goniophotometer to measure the instantaneous intensity versus time profile of the AtoN light under the measurement distance that meets the requirements of Section </w:t>
      </w:r>
      <w:r>
        <w:rPr>
          <w:rFonts w:hint="eastAsia" w:eastAsia="宋体"/>
          <w:lang w:val="en-US" w:eastAsia="zh-CN"/>
        </w:rPr>
        <w:fldChar w:fldCharType="begin"/>
      </w:r>
      <w:r>
        <w:rPr>
          <w:rFonts w:hint="eastAsia" w:eastAsia="宋体"/>
          <w:lang w:val="en-US" w:eastAsia="zh-CN"/>
        </w:rPr>
        <w:instrText xml:space="preserve"> REF _Ref1237 \n \h </w:instrText>
      </w:r>
      <w:r>
        <w:rPr>
          <w:rFonts w:hint="eastAsia" w:eastAsia="宋体"/>
          <w:lang w:val="en-US" w:eastAsia="zh-CN"/>
        </w:rPr>
        <w:fldChar w:fldCharType="separate"/>
      </w:r>
      <w:r>
        <w:rPr>
          <w:rFonts w:hint="eastAsia" w:eastAsia="宋体"/>
          <w:lang w:val="en-US" w:eastAsia="zh-CN"/>
        </w:rPr>
        <w:t>3.4</w:t>
      </w:r>
      <w:r>
        <w:rPr>
          <w:rFonts w:hint="eastAsia" w:eastAsia="宋体"/>
          <w:lang w:val="en-US" w:eastAsia="zh-CN"/>
        </w:rPr>
        <w:fldChar w:fldCharType="end"/>
      </w:r>
      <w:r>
        <w:rPr>
          <w:rFonts w:hint="eastAsia" w:eastAsia="宋体"/>
          <w:lang w:val="en-US" w:eastAsia="zh-CN"/>
        </w:rPr>
        <w:t xml:space="preserve"> and the </w:t>
      </w:r>
      <w:del w:id="29" w:author="LIANG " w:date="2025-03-03T09:30:19Z">
        <w:r>
          <w:rPr>
            <w:rFonts w:hint="eastAsia" w:eastAsia="宋体"/>
            <w:lang w:val="en-US" w:eastAsia="zh-CN"/>
          </w:rPr>
          <w:delText>meaurement</w:delText>
        </w:r>
      </w:del>
      <w:ins w:id="30" w:author="LIANG " w:date="2025-03-03T09:30:19Z">
        <w:r>
          <w:rPr>
            <w:rFonts w:hint="eastAsia" w:eastAsia="宋体"/>
            <w:lang w:val="en-US" w:eastAsia="zh-CN"/>
          </w:rPr>
          <w:t>measurement</w:t>
        </w:r>
      </w:ins>
      <w:r>
        <w:rPr>
          <w:rFonts w:hint="eastAsia" w:eastAsia="宋体"/>
          <w:lang w:val="en-US" w:eastAsia="zh-CN"/>
        </w:rPr>
        <w:t xml:space="preserve"> direction described in Section </w:t>
      </w:r>
      <w:r>
        <w:rPr>
          <w:rFonts w:hint="eastAsia" w:eastAsia="宋体"/>
          <w:lang w:val="en-US" w:eastAsia="zh-CN"/>
        </w:rPr>
        <w:fldChar w:fldCharType="begin"/>
      </w:r>
      <w:r>
        <w:rPr>
          <w:rFonts w:hint="eastAsia" w:eastAsia="宋体"/>
          <w:lang w:val="en-US" w:eastAsia="zh-CN"/>
        </w:rPr>
        <w:instrText xml:space="preserve"> REF _Ref1201 \n \h </w:instrText>
      </w:r>
      <w:r>
        <w:rPr>
          <w:rFonts w:hint="eastAsia" w:eastAsia="宋体"/>
          <w:lang w:val="en-US" w:eastAsia="zh-CN"/>
        </w:rPr>
        <w:fldChar w:fldCharType="separate"/>
      </w:r>
      <w:r>
        <w:rPr>
          <w:rFonts w:hint="eastAsia" w:eastAsia="宋体"/>
          <w:lang w:val="en-US" w:eastAsia="zh-CN"/>
        </w:rPr>
        <w:t>4.2.1</w:t>
      </w:r>
      <w:r>
        <w:rPr>
          <w:rFonts w:hint="eastAsia" w:eastAsia="宋体"/>
          <w:lang w:val="en-US" w:eastAsia="zh-CN"/>
        </w:rPr>
        <w:fldChar w:fldCharType="end"/>
      </w:r>
      <w:r>
        <w:rPr>
          <w:rFonts w:hint="eastAsia" w:eastAsia="宋体"/>
          <w:lang w:val="en-US" w:eastAsia="zh-CN"/>
        </w:rPr>
        <w:t xml:space="preserve">. The measurement duration is not less than one  period of the flashing light, and the sampling frequency of the fast photometer is not less than 500 Hz. If the AtoN light is modulated, the sampling frequency of the fast photometer is not less than twice of the modulated frequency. Then the effective intensity of the AtoN light can be calculated using the method described in IALA Recommendation </w:t>
      </w:r>
      <w:r>
        <w:rPr>
          <w:rFonts w:hint="eastAsia" w:eastAsia="宋体"/>
          <w:i/>
          <w:iCs/>
          <w:lang w:val="en-US" w:eastAsia="zh-CN"/>
        </w:rPr>
        <w:t>R0204</w:t>
      </w:r>
      <w:r>
        <w:rPr>
          <w:rFonts w:hint="eastAsia" w:eastAsia="宋体"/>
          <w:lang w:val="en-US" w:eastAsia="zh-CN"/>
        </w:rPr>
        <w:t>.</w:t>
      </w:r>
    </w:p>
    <w:p w14:paraId="3B55EF31">
      <w:pPr>
        <w:pStyle w:val="8"/>
        <w:numPr>
          <w:ilvl w:val="3"/>
          <w:numId w:val="19"/>
        </w:numPr>
        <w:bidi w:val="0"/>
        <w:ind w:left="850" w:leftChars="0" w:hanging="850" w:firstLineChars="0"/>
        <w:rPr>
          <w:rFonts w:hint="default"/>
          <w:lang w:val="en-US" w:eastAsia="zh-CN"/>
        </w:rPr>
      </w:pPr>
      <w:r>
        <w:rPr>
          <w:rFonts w:hint="eastAsia"/>
          <w:lang w:val="en-US" w:eastAsia="zh-CN"/>
        </w:rPr>
        <w:t>Conversion Measurement Method</w:t>
      </w:r>
    </w:p>
    <w:p w14:paraId="1F7FBA78">
      <w:pPr>
        <w:pStyle w:val="4"/>
        <w:rPr>
          <w:rFonts w:hint="default"/>
          <w:lang w:val="en-US" w:eastAsia="zh-CN"/>
        </w:rPr>
      </w:pPr>
      <w:r>
        <w:rPr>
          <w:rFonts w:hint="eastAsia"/>
          <w:lang w:val="en-US" w:eastAsia="zh-CN"/>
        </w:rPr>
        <w:t xml:space="preserve"> If it is not possible to place the fast photometer but only the conventional photometer at the fixed point of the goniophotometer mentioned in the direct measurement method to measure the </w:t>
      </w:r>
      <w:r>
        <w:rPr>
          <w:rFonts w:hint="eastAsia" w:eastAsia="宋体"/>
          <w:lang w:val="en-US" w:eastAsia="zh-CN"/>
        </w:rPr>
        <w:t>instantaneous intensity versus time profile of the AtoN light</w:t>
      </w:r>
      <w:r>
        <w:rPr>
          <w:rFonts w:hint="eastAsia"/>
          <w:lang w:val="en-US" w:eastAsia="zh-CN"/>
        </w:rPr>
        <w:t>, the conversion measurement method can be used.</w:t>
      </w:r>
    </w:p>
    <w:p w14:paraId="06C7D1D8">
      <w:pPr>
        <w:pStyle w:val="4"/>
        <w:rPr>
          <w:rFonts w:hint="eastAsia" w:hAnsi="Cambria Math" w:eastAsia="宋体" w:cstheme="minorBidi"/>
          <w:i w:val="0"/>
          <w:kern w:val="0"/>
          <w:sz w:val="22"/>
          <w:lang w:val="en-US" w:eastAsia="zh-CN"/>
        </w:rPr>
      </w:pPr>
      <w:r>
        <w:rPr>
          <w:rFonts w:hint="eastAsia"/>
          <w:lang w:val="en-US" w:eastAsia="zh-CN"/>
        </w:rPr>
        <w:t xml:space="preserve">Set the  AtoN light to the fixed light state, </w:t>
      </w:r>
      <w:r>
        <w:rPr>
          <w:rFonts w:hint="eastAsia" w:eastAsia="宋体"/>
          <w:lang w:val="en-US" w:eastAsia="zh-CN"/>
        </w:rPr>
        <w:t xml:space="preserve">then after meeting the warm-up requirements of Section </w:t>
      </w:r>
      <w:r>
        <w:rPr>
          <w:rFonts w:hint="eastAsia" w:eastAsia="宋体"/>
          <w:lang w:val="en-US" w:eastAsia="zh-CN"/>
        </w:rPr>
        <w:fldChar w:fldCharType="begin"/>
      </w:r>
      <w:r>
        <w:rPr>
          <w:rFonts w:hint="eastAsia" w:eastAsia="宋体"/>
          <w:lang w:val="en-US" w:eastAsia="zh-CN"/>
        </w:rPr>
        <w:instrText xml:space="preserve"> REF _Ref1292 \n \h </w:instrText>
      </w:r>
      <w:r>
        <w:rPr>
          <w:rFonts w:hint="eastAsia" w:eastAsia="宋体"/>
          <w:lang w:val="en-US" w:eastAsia="zh-CN"/>
        </w:rPr>
        <w:fldChar w:fldCharType="separate"/>
      </w:r>
      <w:r>
        <w:rPr>
          <w:rFonts w:hint="eastAsia" w:eastAsia="宋体"/>
          <w:lang w:val="en-US" w:eastAsia="zh-CN"/>
        </w:rPr>
        <w:t>3.3</w:t>
      </w:r>
      <w:r>
        <w:rPr>
          <w:rFonts w:hint="eastAsia" w:eastAsia="宋体"/>
          <w:lang w:val="en-US" w:eastAsia="zh-CN"/>
        </w:rPr>
        <w:fldChar w:fldCharType="end"/>
      </w:r>
      <w:r>
        <w:rPr>
          <w:rFonts w:hint="eastAsia" w:eastAsia="宋体"/>
          <w:lang w:val="en-US" w:eastAsia="zh-CN"/>
        </w:rPr>
        <w:t xml:space="preserve">, use the </w:t>
      </w:r>
      <w:r>
        <w:rPr>
          <w:rFonts w:hint="eastAsia"/>
          <w:lang w:val="en-US" w:eastAsia="zh-CN"/>
        </w:rPr>
        <w:t>conventional photometer</w:t>
      </w:r>
      <w:r>
        <w:rPr>
          <w:rFonts w:hint="eastAsia" w:eastAsia="宋体"/>
          <w:lang w:val="en-US" w:eastAsia="zh-CN"/>
        </w:rPr>
        <w:t xml:space="preserve"> of the goniophotometer to measure the fixed intensity of the AtoN light for three times under the measurement distance that meets the requirements of Section </w:t>
      </w:r>
      <w:r>
        <w:rPr>
          <w:rFonts w:hint="eastAsia" w:eastAsia="宋体"/>
          <w:lang w:val="en-US" w:eastAsia="zh-CN"/>
        </w:rPr>
        <w:fldChar w:fldCharType="begin"/>
      </w:r>
      <w:r>
        <w:rPr>
          <w:rFonts w:hint="eastAsia" w:eastAsia="宋体"/>
          <w:lang w:val="en-US" w:eastAsia="zh-CN"/>
        </w:rPr>
        <w:instrText xml:space="preserve"> REF _Ref1361 \n \h </w:instrText>
      </w:r>
      <w:r>
        <w:rPr>
          <w:rFonts w:hint="eastAsia" w:eastAsia="宋体"/>
          <w:lang w:val="en-US" w:eastAsia="zh-CN"/>
        </w:rPr>
        <w:fldChar w:fldCharType="separate"/>
      </w:r>
      <w:r>
        <w:rPr>
          <w:rFonts w:hint="eastAsia" w:eastAsia="宋体"/>
          <w:lang w:val="en-US" w:eastAsia="zh-CN"/>
        </w:rPr>
        <w:t>3.4</w:t>
      </w:r>
      <w:r>
        <w:rPr>
          <w:rFonts w:hint="eastAsia" w:eastAsia="宋体"/>
          <w:lang w:val="en-US" w:eastAsia="zh-CN"/>
        </w:rPr>
        <w:fldChar w:fldCharType="end"/>
      </w:r>
      <w:r>
        <w:rPr>
          <w:rFonts w:hint="eastAsia" w:eastAsia="宋体"/>
          <w:lang w:val="en-US" w:eastAsia="zh-CN"/>
        </w:rPr>
        <w:t xml:space="preserve"> and the </w:t>
      </w:r>
      <w:del w:id="31" w:author="LIANG " w:date="2025-03-03T09:31:39Z">
        <w:r>
          <w:rPr>
            <w:rFonts w:hint="eastAsia" w:eastAsia="宋体"/>
            <w:lang w:val="en-US" w:eastAsia="zh-CN"/>
          </w:rPr>
          <w:delText>meaurement</w:delText>
        </w:r>
      </w:del>
      <w:ins w:id="32" w:author="LIANG " w:date="2025-03-03T09:31:39Z">
        <w:r>
          <w:rPr>
            <w:rFonts w:hint="eastAsia" w:eastAsia="宋体"/>
            <w:lang w:val="en-US" w:eastAsia="zh-CN"/>
          </w:rPr>
          <w:t>measurement</w:t>
        </w:r>
      </w:ins>
      <w:r>
        <w:rPr>
          <w:rFonts w:hint="eastAsia" w:eastAsia="宋体"/>
          <w:lang w:val="en-US" w:eastAsia="zh-CN"/>
        </w:rPr>
        <w:t xml:space="preserve"> direction described in Section </w:t>
      </w:r>
      <w:r>
        <w:rPr>
          <w:rFonts w:hint="eastAsia" w:eastAsia="宋体"/>
          <w:lang w:val="en-US" w:eastAsia="zh-CN"/>
        </w:rPr>
        <w:fldChar w:fldCharType="begin"/>
      </w:r>
      <w:r>
        <w:rPr>
          <w:rFonts w:hint="eastAsia" w:eastAsia="宋体"/>
          <w:lang w:val="en-US" w:eastAsia="zh-CN"/>
        </w:rPr>
        <w:instrText xml:space="preserve"> REF _Ref1201 \n \h </w:instrText>
      </w:r>
      <w:r>
        <w:rPr>
          <w:rFonts w:hint="eastAsia" w:eastAsia="宋体"/>
          <w:lang w:val="en-US" w:eastAsia="zh-CN"/>
        </w:rPr>
        <w:fldChar w:fldCharType="separate"/>
      </w:r>
      <w:r>
        <w:rPr>
          <w:rFonts w:hint="eastAsia" w:eastAsia="宋体"/>
          <w:lang w:val="en-US" w:eastAsia="zh-CN"/>
        </w:rPr>
        <w:t>4.2.1</w:t>
      </w:r>
      <w:r>
        <w:rPr>
          <w:rFonts w:hint="eastAsia" w:eastAsia="宋体"/>
          <w:lang w:val="en-US" w:eastAsia="zh-CN"/>
        </w:rPr>
        <w:fldChar w:fldCharType="end"/>
      </w:r>
      <w:r>
        <w:rPr>
          <w:rFonts w:hint="eastAsia" w:eastAsia="宋体"/>
          <w:lang w:val="en-US" w:eastAsia="zh-CN"/>
        </w:rPr>
        <w:t xml:space="preserve">. Only the difference between the maximum and minimum values in the three measurements and the ratio of the last measurement is less than 1%,  can this </w:t>
      </w:r>
      <w:r>
        <w:rPr>
          <w:rFonts w:hint="eastAsia"/>
          <w:lang w:val="en-US" w:eastAsia="zh-CN"/>
        </w:rPr>
        <w:t xml:space="preserve">measurement method be used. Take the average of the three measurement as the fixed intensity </w:t>
      </w:r>
      <m:oMath>
        <m:sSub>
          <m:sSubPr>
            <m:ctrlPr>
              <w:rPr>
                <w:rFonts w:hint="default" w:ascii="Cambria Math" w:hAnsi="Cambria Math" w:eastAsia="宋体"/>
                <w:i/>
                <w:color w:val="000000" w:themeColor="text1"/>
                <w:lang w:val="en-US" w:eastAsia="zh-CN"/>
                <w14:textFill>
                  <w14:solidFill>
                    <w14:schemeClr w14:val="tx1"/>
                  </w14:solidFill>
                </w14:textFill>
              </w:rPr>
            </m:ctrlPr>
          </m:sSubPr>
          <m:e>
            <m:r>
              <m:rPr/>
              <w:rPr>
                <w:rFonts w:hint="default" w:ascii="Cambria Math" w:hAnsi="Cambria Math" w:eastAsia="宋体"/>
                <w:color w:val="000000" w:themeColor="text1"/>
                <w:lang w:val="en-US" w:eastAsia="zh-CN"/>
                <w14:textFill>
                  <w14:solidFill>
                    <w14:schemeClr w14:val="tx1"/>
                  </w14:solidFill>
                </w14:textFill>
              </w:rPr>
              <m:t>I</m:t>
            </m:r>
            <m:ctrlPr>
              <w:rPr>
                <w:rFonts w:hint="default" w:ascii="Cambria Math" w:hAnsi="Cambria Math" w:eastAsia="宋体"/>
                <w:i/>
                <w:color w:val="000000" w:themeColor="text1"/>
                <w:lang w:val="en-US" w:eastAsia="zh-CN"/>
                <w14:textFill>
                  <w14:solidFill>
                    <w14:schemeClr w14:val="tx1"/>
                  </w14:solidFill>
                </w14:textFill>
              </w:rPr>
            </m:ctrlPr>
          </m:e>
          <m:sub>
            <m:r>
              <m:rPr/>
              <w:rPr>
                <w:rFonts w:hint="default" w:ascii="Cambria Math" w:hAnsi="Cambria Math" w:eastAsia="宋体"/>
                <w:color w:val="000000" w:themeColor="text1"/>
                <w:lang w:val="en-US" w:eastAsia="zh-CN"/>
                <w14:textFill>
                  <w14:solidFill>
                    <w14:schemeClr w14:val="tx1"/>
                  </w14:solidFill>
                </w14:textFill>
              </w:rPr>
              <m:t>d</m:t>
            </m:r>
            <m:ctrlPr>
              <w:rPr>
                <w:rFonts w:hint="default" w:ascii="Cambria Math" w:hAnsi="Cambria Math" w:eastAsia="宋体"/>
                <w:i/>
                <w:color w:val="000000" w:themeColor="text1"/>
                <w:lang w:val="en-US" w:eastAsia="zh-CN"/>
                <w14:textFill>
                  <w14:solidFill>
                    <w14:schemeClr w14:val="tx1"/>
                  </w14:solidFill>
                </w14:textFill>
              </w:rPr>
            </m:ctrlPr>
          </m:sub>
        </m:sSub>
      </m:oMath>
      <w:r>
        <w:rPr>
          <w:rFonts w:hint="eastAsia" w:hAnsi="Cambria Math" w:eastAsia="宋体" w:cstheme="minorBidi"/>
          <w:i w:val="0"/>
          <w:kern w:val="0"/>
          <w:sz w:val="22"/>
          <w:lang w:val="en-US" w:eastAsia="zh-CN"/>
        </w:rPr>
        <w:t>.</w:t>
      </w:r>
    </w:p>
    <w:p w14:paraId="6C38F31A">
      <w:pPr>
        <w:pStyle w:val="4"/>
        <w:rPr>
          <w:color w:val="000000" w:themeColor="text1"/>
          <w14:textFill>
            <w14:solidFill>
              <w14:schemeClr w14:val="tx1"/>
            </w14:solidFill>
          </w14:textFill>
        </w:rPr>
      </w:pPr>
      <w:r>
        <w:rPr>
          <w:rFonts w:hint="default" w:hAnsi="Cambria Math" w:eastAsia="宋体" w:cstheme="minorBidi"/>
          <w:i w:val="0"/>
          <w:kern w:val="0"/>
          <w:sz w:val="22"/>
          <w:lang w:val="en-US" w:eastAsia="zh-CN"/>
        </w:rPr>
        <w:t>Use a fast photometer to collect the fixed illuminance</w:t>
      </w:r>
      <w:r>
        <w:rPr>
          <w:rFonts w:hint="eastAsia" w:hAnsi="Cambria Math" w:eastAsia="宋体" w:cstheme="minorBidi"/>
          <w:i w:val="0"/>
          <w:kern w:val="0"/>
          <w:sz w:val="22"/>
          <w:lang w:val="en-US" w:eastAsia="zh-CN"/>
        </w:rPr>
        <w:t xml:space="preserve"> </w:t>
      </w:r>
      <m:oMath>
        <m:sSub>
          <m:sSubPr>
            <m:ctrlPr>
              <w:rPr>
                <w:rFonts w:hint="default" w:ascii="Cambria Math" w:hAnsi="Cambria Math" w:eastAsia="宋体"/>
                <w:i/>
                <w:color w:val="000000" w:themeColor="text1"/>
                <w:lang w:val="en-US" w:eastAsia="zh-CN"/>
                <w14:textFill>
                  <w14:solidFill>
                    <w14:schemeClr w14:val="tx1"/>
                  </w14:solidFill>
                </w14:textFill>
              </w:rPr>
            </m:ctrlPr>
          </m:sSubPr>
          <m:e>
            <m:r>
              <m:rPr/>
              <w:rPr>
                <w:rFonts w:hint="default" w:ascii="Cambria Math" w:hAnsi="Cambria Math" w:eastAsia="宋体"/>
                <w:color w:val="000000" w:themeColor="text1"/>
                <w:lang w:val="en-US" w:eastAsia="zh-CN"/>
                <w14:textFill>
                  <w14:solidFill>
                    <w14:schemeClr w14:val="tx1"/>
                  </w14:solidFill>
                </w14:textFill>
              </w:rPr>
              <m:t>E</m:t>
            </m:r>
            <m:ctrlPr>
              <w:rPr>
                <w:rFonts w:hint="default" w:ascii="Cambria Math" w:hAnsi="Cambria Math" w:eastAsia="宋体"/>
                <w:i/>
                <w:color w:val="000000" w:themeColor="text1"/>
                <w:lang w:val="en-US" w:eastAsia="zh-CN"/>
                <w14:textFill>
                  <w14:solidFill>
                    <w14:schemeClr w14:val="tx1"/>
                  </w14:solidFill>
                </w14:textFill>
              </w:rPr>
            </m:ctrlPr>
          </m:e>
          <m:sub>
            <m:r>
              <m:rPr/>
              <w:rPr>
                <w:rFonts w:hint="default" w:ascii="Cambria Math" w:hAnsi="Cambria Math" w:eastAsia="宋体"/>
                <w:color w:val="000000" w:themeColor="text1"/>
                <w:lang w:val="en-US" w:eastAsia="zh-CN"/>
                <w14:textFill>
                  <w14:solidFill>
                    <w14:schemeClr w14:val="tx1"/>
                  </w14:solidFill>
                </w14:textFill>
              </w:rPr>
              <m:t>d</m:t>
            </m:r>
            <m:ctrlPr>
              <w:rPr>
                <w:rFonts w:hint="default" w:ascii="Cambria Math" w:hAnsi="Cambria Math" w:eastAsia="宋体"/>
                <w:i/>
                <w:color w:val="000000" w:themeColor="text1"/>
                <w:lang w:val="en-US" w:eastAsia="zh-CN"/>
                <w14:textFill>
                  <w14:solidFill>
                    <w14:schemeClr w14:val="tx1"/>
                  </w14:solidFill>
                </w14:textFill>
              </w:rPr>
            </m:ctrlPr>
          </m:sub>
        </m:sSub>
      </m:oMath>
      <w:r>
        <w:rPr>
          <w:rFonts w:hint="default" w:hAnsi="Cambria Math" w:eastAsia="宋体" w:cstheme="minorBidi"/>
          <w:i w:val="0"/>
          <w:kern w:val="0"/>
          <w:sz w:val="22"/>
          <w:lang w:val="en-US" w:eastAsia="zh-CN"/>
        </w:rPr>
        <w:t xml:space="preserve"> </w:t>
      </w:r>
      <w:r>
        <w:rPr>
          <w:rFonts w:hint="eastAsia" w:hAnsi="Cambria Math" w:eastAsia="宋体" w:cstheme="minorBidi"/>
          <w:i w:val="0"/>
          <w:kern w:val="0"/>
          <w:sz w:val="22"/>
          <w:lang w:val="en-US" w:eastAsia="zh-CN"/>
        </w:rPr>
        <w:t xml:space="preserve">of the AtoN light </w:t>
      </w:r>
      <w:r>
        <w:rPr>
          <w:rFonts w:hint="default" w:hAnsi="Cambria Math" w:eastAsia="宋体" w:cstheme="minorBidi"/>
          <w:i w:val="0"/>
          <w:kern w:val="0"/>
          <w:sz w:val="22"/>
          <w:lang w:val="en-US" w:eastAsia="zh-CN"/>
        </w:rPr>
        <w:t xml:space="preserve">at any position. Set the </w:t>
      </w:r>
      <w:r>
        <w:rPr>
          <w:rFonts w:hint="eastAsia" w:hAnsi="Cambria Math" w:eastAsia="宋体" w:cstheme="minorBidi"/>
          <w:i w:val="0"/>
          <w:kern w:val="0"/>
          <w:sz w:val="22"/>
          <w:lang w:val="en-US" w:eastAsia="zh-CN"/>
        </w:rPr>
        <w:t>AtoN</w:t>
      </w:r>
      <w:r>
        <w:rPr>
          <w:rFonts w:hint="default" w:hAnsi="Cambria Math" w:eastAsia="宋体" w:cstheme="minorBidi"/>
          <w:i w:val="0"/>
          <w:kern w:val="0"/>
          <w:sz w:val="22"/>
          <w:lang w:val="en-US" w:eastAsia="zh-CN"/>
        </w:rPr>
        <w:t xml:space="preserve"> light to the rhythmic light state. After stabilization, use </w:t>
      </w:r>
      <w:r>
        <w:rPr>
          <w:rFonts w:hint="eastAsia" w:hAnsi="Cambria Math" w:eastAsia="宋体" w:cstheme="minorBidi"/>
          <w:i w:val="0"/>
          <w:kern w:val="0"/>
          <w:sz w:val="22"/>
          <w:lang w:val="en-US" w:eastAsia="zh-CN"/>
        </w:rPr>
        <w:t>the</w:t>
      </w:r>
      <w:r>
        <w:rPr>
          <w:rFonts w:hint="default" w:hAnsi="Cambria Math" w:eastAsia="宋体" w:cstheme="minorBidi"/>
          <w:i w:val="0"/>
          <w:kern w:val="0"/>
          <w:sz w:val="22"/>
          <w:lang w:val="en-US" w:eastAsia="zh-CN"/>
        </w:rPr>
        <w:t xml:space="preserve"> fast photometer to measure the </w:t>
      </w:r>
      <w:r>
        <w:rPr>
          <w:rFonts w:hint="eastAsia" w:eastAsia="宋体"/>
          <w:lang w:val="en-US" w:eastAsia="zh-CN"/>
        </w:rPr>
        <w:t xml:space="preserve">instantaneous </w:t>
      </w:r>
      <w:r>
        <w:rPr>
          <w:rFonts w:hint="default" w:hAnsi="Cambria Math" w:eastAsia="宋体" w:cstheme="minorBidi"/>
          <w:i w:val="0"/>
          <w:kern w:val="0"/>
          <w:sz w:val="22"/>
          <w:lang w:val="en-US" w:eastAsia="zh-CN"/>
        </w:rPr>
        <w:t xml:space="preserve">illuminance </w:t>
      </w:r>
      <w:r>
        <w:rPr>
          <w:rFonts w:hint="eastAsia" w:hAnsi="Cambria Math" w:eastAsia="宋体" w:cstheme="minorBidi"/>
          <w:i w:val="0"/>
          <w:kern w:val="0"/>
          <w:sz w:val="22"/>
          <w:lang w:val="en-US" w:eastAsia="zh-CN"/>
        </w:rPr>
        <w:t>versus</w:t>
      </w:r>
      <w:r>
        <w:rPr>
          <w:rFonts w:hint="default" w:hAnsi="Cambria Math" w:eastAsia="宋体" w:cstheme="minorBidi"/>
          <w:i w:val="0"/>
          <w:kern w:val="0"/>
          <w:sz w:val="22"/>
          <w:lang w:val="en-US" w:eastAsia="zh-CN"/>
        </w:rPr>
        <w:t xml:space="preserve"> time </w:t>
      </w:r>
      <w:r>
        <w:rPr>
          <w:rFonts w:hint="eastAsia" w:hAnsi="Cambria Math" w:eastAsia="宋体" w:cstheme="minorBidi"/>
          <w:i w:val="0"/>
          <w:kern w:val="0"/>
          <w:sz w:val="22"/>
          <w:lang w:val="en-US" w:eastAsia="zh-CN"/>
        </w:rPr>
        <w:t xml:space="preserve">profile of the AtoN light </w:t>
      </w:r>
      <w:r>
        <w:rPr>
          <w:rFonts w:hint="default" w:hAnsi="Cambria Math" w:eastAsia="宋体" w:cstheme="minorBidi"/>
          <w:i w:val="0"/>
          <w:kern w:val="0"/>
          <w:sz w:val="22"/>
          <w:lang w:val="en-US" w:eastAsia="zh-CN"/>
        </w:rPr>
        <w:t xml:space="preserve">at the same position. The measurement time is not less than </w:t>
      </w:r>
      <w:r>
        <w:rPr>
          <w:rFonts w:hint="eastAsia" w:eastAsia="宋体"/>
          <w:lang w:val="en-US" w:eastAsia="zh-CN"/>
        </w:rPr>
        <w:t>one  period of the flashing light</w:t>
      </w:r>
      <w:r>
        <w:rPr>
          <w:rFonts w:hint="default" w:hAnsi="Cambria Math" w:eastAsia="宋体" w:cstheme="minorBidi"/>
          <w:i w:val="0"/>
          <w:kern w:val="0"/>
          <w:sz w:val="22"/>
          <w:lang w:val="en-US" w:eastAsia="zh-CN"/>
        </w:rPr>
        <w:t xml:space="preserve">, and the sampling frequency is not less than 500 Hz. </w:t>
      </w:r>
      <w:r>
        <w:rPr>
          <w:rFonts w:hint="eastAsia" w:eastAsia="宋体"/>
          <w:lang w:val="en-US" w:eastAsia="zh-CN"/>
        </w:rPr>
        <w:t>If the AtoN light is modulated, the sampling frequency of the fast photometer is not less than twice of the modulated frequency</w:t>
      </w:r>
      <w:r>
        <w:rPr>
          <w:rFonts w:hint="default" w:hAnsi="Cambria Math" w:eastAsia="宋体" w:cstheme="minorBidi"/>
          <w:i w:val="0"/>
          <w:kern w:val="0"/>
          <w:sz w:val="22"/>
          <w:lang w:val="en-US" w:eastAsia="zh-CN"/>
        </w:rPr>
        <w:t xml:space="preserve">. </w:t>
      </w:r>
      <w:commentRangeStart w:id="5"/>
      <w:r>
        <w:rPr>
          <w:rFonts w:hint="default" w:hAnsi="Cambria Math" w:eastAsia="宋体" w:cstheme="minorBidi"/>
          <w:i w:val="0"/>
          <w:kern w:val="0"/>
          <w:sz w:val="22"/>
          <w:lang w:val="en-US" w:eastAsia="zh-CN"/>
        </w:rPr>
        <w:t>Use the curve of illuminance versus time to calculate the effective illuminance value</w:t>
      </w:r>
      <w:ins w:id="33" w:author="Lingyan Wang" w:date="2025-01-27T15:10:14Z">
        <w:r>
          <w:rPr>
            <w:rFonts w:hint="eastAsia" w:hAnsi="Cambria Math" w:eastAsia="宋体" w:cstheme="minorBidi"/>
            <w:i w:val="0"/>
            <w:kern w:val="0"/>
            <w:sz w:val="22"/>
            <w:lang w:val="en-US" w:eastAsia="zh-CN"/>
          </w:rPr>
          <w:t xml:space="preserve"> </w:t>
        </w:r>
      </w:ins>
      <w:r>
        <w:rPr>
          <w:rFonts w:hint="default" w:hAnsi="Cambria Math" w:eastAsia="宋体" w:cstheme="minorBidi"/>
          <w:i w:val="0"/>
          <w:kern w:val="0"/>
          <w:sz w:val="22"/>
          <w:lang w:val="en-US" w:eastAsia="zh-CN"/>
        </w:rPr>
        <w:t xml:space="preserve">as described in </w:t>
      </w:r>
      <w:r>
        <w:rPr>
          <w:rFonts w:hint="eastAsia" w:eastAsia="宋体"/>
          <w:lang w:val="en-US" w:eastAsia="zh-CN"/>
        </w:rPr>
        <w:t xml:space="preserve">IALA Recommendation </w:t>
      </w:r>
      <w:r>
        <w:rPr>
          <w:rFonts w:hint="eastAsia" w:eastAsia="宋体"/>
          <w:i/>
          <w:iCs/>
          <w:lang w:val="en-US" w:eastAsia="zh-CN"/>
        </w:rPr>
        <w:t>R0204</w:t>
      </w:r>
      <w:r>
        <w:rPr>
          <w:rFonts w:hint="default" w:hAnsi="Cambria Math" w:eastAsia="宋体" w:cstheme="minorBidi"/>
          <w:i w:val="0"/>
          <w:kern w:val="0"/>
          <w:sz w:val="22"/>
          <w:lang w:val="en-US" w:eastAsia="zh-CN"/>
        </w:rPr>
        <w:t xml:space="preserve">.  </w:t>
      </w:r>
      <w:commentRangeEnd w:id="5"/>
      <w:r>
        <w:commentReference w:id="5"/>
      </w:r>
      <w:r>
        <w:rPr>
          <w:rFonts w:hint="default" w:hAnsi="Cambria Math" w:eastAsia="宋体" w:cstheme="minorBidi"/>
          <w:i w:val="0"/>
          <w:kern w:val="0"/>
          <w:sz w:val="22"/>
          <w:lang w:val="en-US" w:eastAsia="zh-CN"/>
        </w:rPr>
        <w:t>Calculate the</w:t>
      </w:r>
      <w:r>
        <w:rPr>
          <w:rFonts w:hint="eastAsia" w:hAnsi="Cambria Math" w:eastAsia="宋体" w:cstheme="minorBidi"/>
          <w:i w:val="0"/>
          <w:kern w:val="0"/>
          <w:sz w:val="22"/>
          <w:lang w:val="en-US" w:eastAsia="zh-CN"/>
        </w:rPr>
        <w:t xml:space="preserve"> luminous</w:t>
      </w:r>
      <w:r>
        <w:rPr>
          <w:rFonts w:hint="default" w:hAnsi="Cambria Math" w:eastAsia="宋体" w:cstheme="minorBidi"/>
          <w:i w:val="0"/>
          <w:kern w:val="0"/>
          <w:sz w:val="22"/>
          <w:lang w:val="en-US" w:eastAsia="zh-CN"/>
        </w:rPr>
        <w:t xml:space="preserve"> </w:t>
      </w:r>
      <w:r>
        <w:rPr>
          <w:rFonts w:hint="eastAsia" w:eastAsia="宋体"/>
          <w:lang w:val="en-US" w:eastAsia="zh-CN"/>
        </w:rPr>
        <w:t>intensity versus time profile of the AtoN light</w:t>
      </w:r>
      <w:r>
        <w:rPr>
          <w:rFonts w:hint="default" w:hAnsi="Cambria Math" w:eastAsia="宋体" w:cstheme="minorBidi"/>
          <w:i w:val="0"/>
          <w:kern w:val="0"/>
          <w:sz w:val="22"/>
          <w:lang w:val="en-US" w:eastAsia="zh-CN"/>
        </w:rPr>
        <w:t xml:space="preserve"> </w:t>
      </w:r>
      <w:r>
        <w:rPr>
          <w:color w:val="000000" w:themeColor="text1"/>
          <w14:textFill>
            <w14:solidFill>
              <w14:schemeClr w14:val="tx1"/>
            </w14:solidFill>
          </w14:textFill>
        </w:rPr>
        <w:t>by the formula:</w:t>
      </w:r>
    </w:p>
    <w:p w14:paraId="30EAA3BE">
      <w:pPr>
        <w:pStyle w:val="4"/>
        <w:rPr>
          <w:color w:val="000000" w:themeColor="text1"/>
          <w14:textFill>
            <w14:solidFill>
              <w14:schemeClr w14:val="tx1"/>
            </w14:solidFill>
          </w14:textFill>
        </w:rPr>
      </w:pPr>
      <m:oMathPara>
        <m:oMath>
          <m:r>
            <m:rPr/>
            <w:rPr>
              <w:rFonts w:hint="default" w:ascii="Cambria Math" w:hAnsi="Cambria Math" w:eastAsia="宋体"/>
              <w:color w:val="000000" w:themeColor="text1"/>
              <w:lang w:val="en-US" w:eastAsia="zh-CN"/>
              <w14:textFill>
                <w14:solidFill>
                  <w14:schemeClr w14:val="tx1"/>
                </w14:solidFill>
              </w14:textFill>
            </w:rPr>
            <m:t>I(t)</m:t>
          </m:r>
          <m:r>
            <m:rPr/>
            <w:rPr>
              <w:rFonts w:ascii="Cambria Math" w:hAnsi="Cambria Math"/>
              <w:color w:val="000000" w:themeColor="text1"/>
              <w14:textFill>
                <w14:solidFill>
                  <w14:schemeClr w14:val="tx1"/>
                </w14:solidFill>
              </w14:textFill>
            </w:rPr>
            <m:t>=</m:t>
          </m:r>
          <m:r>
            <m:rPr/>
            <w:rPr>
              <w:rFonts w:hint="default" w:ascii="Cambria Math" w:hAnsi="Cambria Math" w:eastAsia="宋体"/>
              <w:color w:val="000000" w:themeColor="text1"/>
              <w:lang w:val="en-US" w:eastAsia="zh-CN"/>
              <w14:textFill>
                <w14:solidFill>
                  <w14:schemeClr w14:val="tx1"/>
                </w14:solidFill>
              </w14:textFill>
            </w:rPr>
            <m:t>E(t)</m:t>
          </m:r>
          <m:r>
            <m:rPr/>
            <w:rPr>
              <w:rFonts w:ascii="Cambria Math" w:hAnsi="Cambria Math"/>
              <w:color w:val="000000" w:themeColor="text1"/>
              <w:lang w:val="en-US"/>
              <w14:textFill>
                <w14:solidFill>
                  <w14:schemeClr w14:val="tx1"/>
                </w14:solidFill>
              </w14:textFill>
            </w:rPr>
            <m:t>∙</m:t>
          </m:r>
          <m:f>
            <m:fPr>
              <m:ctrlPr>
                <w:rPr>
                  <w:rFonts w:ascii="Cambria Math" w:hAnsi="Cambria Math"/>
                  <w:i/>
                  <w:color w:val="000000" w:themeColor="text1"/>
                  <w14:textFill>
                    <w14:solidFill>
                      <w14:schemeClr w14:val="tx1"/>
                    </w14:solidFill>
                  </w14:textFill>
                </w:rPr>
              </m:ctrlPr>
            </m:fPr>
            <m:num>
              <m:sSub>
                <m:sSubPr>
                  <m:ctrlPr>
                    <w:rPr>
                      <w:rFonts w:hint="default" w:ascii="Cambria Math" w:hAnsi="Cambria Math" w:eastAsia="宋体"/>
                      <w:i/>
                      <w:color w:val="000000" w:themeColor="text1"/>
                      <w:lang w:val="en-US" w:eastAsia="zh-CN"/>
                      <w14:textFill>
                        <w14:solidFill>
                          <w14:schemeClr w14:val="tx1"/>
                        </w14:solidFill>
                      </w14:textFill>
                    </w:rPr>
                  </m:ctrlPr>
                </m:sSubPr>
                <m:e>
                  <m:r>
                    <m:rPr/>
                    <w:rPr>
                      <w:rFonts w:hint="default" w:ascii="Cambria Math" w:hAnsi="Cambria Math" w:eastAsia="宋体"/>
                      <w:color w:val="000000" w:themeColor="text1"/>
                      <w:lang w:val="en-US" w:eastAsia="zh-CN"/>
                      <w14:textFill>
                        <w14:solidFill>
                          <w14:schemeClr w14:val="tx1"/>
                        </w14:solidFill>
                      </w14:textFill>
                    </w:rPr>
                    <m:t>I</m:t>
                  </m:r>
                  <m:ctrlPr>
                    <w:rPr>
                      <w:rFonts w:hint="default" w:ascii="Cambria Math" w:hAnsi="Cambria Math" w:eastAsia="宋体"/>
                      <w:i/>
                      <w:color w:val="000000" w:themeColor="text1"/>
                      <w:lang w:val="en-US" w:eastAsia="zh-CN"/>
                      <w14:textFill>
                        <w14:solidFill>
                          <w14:schemeClr w14:val="tx1"/>
                        </w14:solidFill>
                      </w14:textFill>
                    </w:rPr>
                  </m:ctrlPr>
                </m:e>
                <m:sub>
                  <m:r>
                    <m:rPr/>
                    <w:rPr>
                      <w:rFonts w:hint="default" w:ascii="Cambria Math" w:hAnsi="Cambria Math" w:eastAsia="宋体"/>
                      <w:color w:val="000000" w:themeColor="text1"/>
                      <w:lang w:val="en-US" w:eastAsia="zh-CN"/>
                      <w14:textFill>
                        <w14:solidFill>
                          <w14:schemeClr w14:val="tx1"/>
                        </w14:solidFill>
                      </w14:textFill>
                    </w:rPr>
                    <m:t>d</m:t>
                  </m:r>
                  <m:ctrlPr>
                    <w:rPr>
                      <w:rFonts w:hint="default" w:ascii="Cambria Math" w:hAnsi="Cambria Math" w:eastAsia="宋体"/>
                      <w:i/>
                      <w:color w:val="000000" w:themeColor="text1"/>
                      <w:lang w:val="en-US" w:eastAsia="zh-CN"/>
                      <w14:textFill>
                        <w14:solidFill>
                          <w14:schemeClr w14:val="tx1"/>
                        </w14:solidFill>
                      </w14:textFill>
                    </w:rPr>
                  </m:ctrlPr>
                </m:sub>
              </m:sSub>
              <m:ctrlPr>
                <w:rPr>
                  <w:rFonts w:ascii="Cambria Math" w:hAnsi="Cambria Math"/>
                  <w:i/>
                  <w:color w:val="000000" w:themeColor="text1"/>
                  <w14:textFill>
                    <w14:solidFill>
                      <w14:schemeClr w14:val="tx1"/>
                    </w14:solidFill>
                  </w14:textFill>
                </w:rPr>
              </m:ctrlPr>
            </m:num>
            <m:den>
              <m:sSub>
                <m:sSubPr>
                  <m:ctrlPr>
                    <w:rPr>
                      <w:rFonts w:hint="default" w:ascii="Cambria Math" w:hAnsi="Cambria Math" w:eastAsia="宋体"/>
                      <w:i/>
                      <w:color w:val="000000" w:themeColor="text1"/>
                      <w:lang w:val="en-US" w:eastAsia="zh-CN"/>
                      <w14:textFill>
                        <w14:solidFill>
                          <w14:schemeClr w14:val="tx1"/>
                        </w14:solidFill>
                      </w14:textFill>
                    </w:rPr>
                  </m:ctrlPr>
                </m:sSubPr>
                <m:e>
                  <m:r>
                    <m:rPr/>
                    <w:rPr>
                      <w:rFonts w:hint="default" w:ascii="Cambria Math" w:hAnsi="Cambria Math" w:eastAsia="宋体"/>
                      <w:color w:val="000000" w:themeColor="text1"/>
                      <w:lang w:val="en-US" w:eastAsia="zh-CN"/>
                      <w14:textFill>
                        <w14:solidFill>
                          <w14:schemeClr w14:val="tx1"/>
                        </w14:solidFill>
                      </w14:textFill>
                    </w:rPr>
                    <m:t>E</m:t>
                  </m:r>
                  <m:ctrlPr>
                    <w:rPr>
                      <w:rFonts w:hint="default" w:ascii="Cambria Math" w:hAnsi="Cambria Math" w:eastAsia="宋体"/>
                      <w:i/>
                      <w:color w:val="000000" w:themeColor="text1"/>
                      <w:lang w:val="en-US" w:eastAsia="zh-CN"/>
                      <w14:textFill>
                        <w14:solidFill>
                          <w14:schemeClr w14:val="tx1"/>
                        </w14:solidFill>
                      </w14:textFill>
                    </w:rPr>
                  </m:ctrlPr>
                </m:e>
                <m:sub>
                  <m:r>
                    <m:rPr/>
                    <w:rPr>
                      <w:rFonts w:hint="default" w:ascii="Cambria Math" w:hAnsi="Cambria Math" w:eastAsia="宋体"/>
                      <w:color w:val="000000" w:themeColor="text1"/>
                      <w:lang w:val="en-US" w:eastAsia="zh-CN"/>
                      <w14:textFill>
                        <w14:solidFill>
                          <w14:schemeClr w14:val="tx1"/>
                        </w14:solidFill>
                      </w14:textFill>
                    </w:rPr>
                    <m:t>d</m:t>
                  </m:r>
                  <m:ctrlPr>
                    <w:rPr>
                      <w:rFonts w:hint="default" w:ascii="Cambria Math" w:hAnsi="Cambria Math" w:eastAsia="宋体"/>
                      <w:i/>
                      <w:color w:val="000000" w:themeColor="text1"/>
                      <w:lang w:val="en-US" w:eastAsia="zh-CN"/>
                      <w14:textFill>
                        <w14:solidFill>
                          <w14:schemeClr w14:val="tx1"/>
                        </w14:solidFill>
                      </w14:textFill>
                    </w:rPr>
                  </m:ctrlPr>
                </m:sub>
              </m:sSub>
              <m:ctrlPr>
                <w:rPr>
                  <w:rFonts w:ascii="Cambria Math" w:hAnsi="Cambria Math"/>
                  <w:i/>
                  <w:color w:val="000000" w:themeColor="text1"/>
                  <w14:textFill>
                    <w14:solidFill>
                      <w14:schemeClr w14:val="tx1"/>
                    </w14:solidFill>
                  </w14:textFill>
                </w:rPr>
              </m:ctrlPr>
            </m:den>
          </m:f>
        </m:oMath>
      </m:oMathPara>
    </w:p>
    <w:p w14:paraId="137CA44F">
      <w:pPr>
        <w:pStyle w:val="145"/>
        <w:numPr>
          <w:ilvl w:val="0"/>
          <w:numId w:val="20"/>
        </w:numPr>
        <w:ind w:left="1276" w:leftChars="0" w:hanging="1276" w:firstLineChars="0"/>
        <w:jc w:val="center"/>
        <w:rPr>
          <w:b w:val="0"/>
          <w:bCs/>
          <w:highlight w:val="none"/>
          <w:u w:val="none"/>
        </w:rPr>
      </w:pPr>
      <w:r>
        <w:rPr>
          <w:rFonts w:hint="eastAsia" w:eastAsia="宋体"/>
          <w:b w:val="0"/>
          <w:bCs/>
          <w:highlight w:val="none"/>
          <w:u w:val="none"/>
          <w:lang w:val="en-US" w:eastAsia="zh-CN"/>
        </w:rPr>
        <w:t>Luminous Intensity Profile Versus Time</w:t>
      </w:r>
    </w:p>
    <w:p w14:paraId="5A0AFF27">
      <w:pPr>
        <w:pStyle w:val="4"/>
        <w:rPr>
          <w:rFonts w:hint="default" w:hAnsi="Cambria Math"/>
          <w:i w:val="0"/>
          <w:color w:val="000000" w:themeColor="text1"/>
          <w:lang w:val="en-GB" w:eastAsia="en-US"/>
          <w14:textFill>
            <w14:solidFill>
              <w14:schemeClr w14:val="tx1"/>
            </w14:solidFill>
          </w14:textFill>
        </w:rPr>
      </w:pPr>
      <w:r>
        <w:rPr>
          <w:rFonts w:hint="default" w:hAnsi="Cambria Math"/>
          <w:i w:val="0"/>
          <w:color w:val="000000" w:themeColor="text1"/>
          <w:lang w:val="en-GB" w:eastAsia="en-US"/>
          <w14:textFill>
            <w14:solidFill>
              <w14:schemeClr w14:val="tx1"/>
            </w14:solidFill>
          </w14:textFill>
        </w:rPr>
        <w:t>Where:</w:t>
      </w:r>
    </w:p>
    <w:p w14:paraId="7FA05739">
      <w:pPr>
        <w:pStyle w:val="4"/>
        <w:keepNext w:val="0"/>
        <w:keepLines w:val="0"/>
        <w:pageBreakBefore w:val="0"/>
        <w:widowControl/>
        <w:kinsoku/>
        <w:wordWrap/>
        <w:overflowPunct/>
        <w:topLinePunct w:val="0"/>
        <w:autoSpaceDE/>
        <w:autoSpaceDN/>
        <w:bidi w:val="0"/>
        <w:adjustRightInd/>
        <w:snapToGrid/>
        <w:ind w:left="567"/>
        <w:textAlignment w:val="auto"/>
        <w:rPr>
          <w:rFonts w:hint="default" w:hAnsi="Cambria Math"/>
          <w:i w:val="0"/>
          <w:color w:val="000000" w:themeColor="text1"/>
          <w:lang w:val="en-US" w:eastAsia="en-US"/>
          <w14:textFill>
            <w14:solidFill>
              <w14:schemeClr w14:val="tx1"/>
            </w14:solidFill>
          </w14:textFill>
        </w:rPr>
      </w:pPr>
      <m:oMath>
        <m:r>
          <m:rPr/>
          <w:rPr>
            <w:rFonts w:hint="default" w:ascii="Cambria Math" w:hAnsi="Cambria Math" w:eastAsia="宋体"/>
            <w:color w:val="000000" w:themeColor="text1"/>
            <w:lang w:val="en-US" w:eastAsia="zh-CN"/>
            <w14:textFill>
              <w14:solidFill>
                <w14:schemeClr w14:val="tx1"/>
              </w14:solidFill>
            </w14:textFill>
          </w:rPr>
          <m:t>I(t)</m:t>
        </m:r>
      </m:oMath>
      <w:r>
        <w:rPr>
          <w:rFonts w:hint="default" w:hAnsi="Cambria Math"/>
          <w:i w:val="0"/>
          <w:color w:val="000000" w:themeColor="text1"/>
          <w:lang w:val="en-GB" w:eastAsia="en-US"/>
          <w14:textFill>
            <w14:solidFill>
              <w14:schemeClr w14:val="tx1"/>
            </w14:solidFill>
          </w14:textFill>
        </w:rPr>
        <w:t xml:space="preserve"> is the </w:t>
      </w:r>
      <w:r>
        <w:rPr>
          <w:rFonts w:hint="eastAsia" w:hAnsi="Cambria Math" w:eastAsia="宋体"/>
          <w:i w:val="0"/>
          <w:color w:val="000000" w:themeColor="text1"/>
          <w:lang w:val="en-US" w:eastAsia="zh-CN"/>
          <w14:textFill>
            <w14:solidFill>
              <w14:schemeClr w14:val="tx1"/>
            </w14:solidFill>
          </w14:textFill>
        </w:rPr>
        <w:t>luminous intensity profile versus time</w:t>
      </w:r>
      <w:r>
        <w:rPr>
          <w:rFonts w:hint="eastAsia" w:eastAsia="宋体"/>
          <w:color w:val="000000" w:themeColor="text1"/>
          <w:lang w:val="en-US" w:eastAsia="zh-CN"/>
          <w14:textFill>
            <w14:solidFill>
              <w14:schemeClr w14:val="tx1"/>
            </w14:solidFill>
          </w14:textFill>
        </w:rPr>
        <w:t>;</w:t>
      </w:r>
    </w:p>
    <w:p w14:paraId="5A20A773">
      <w:pPr>
        <w:pStyle w:val="4"/>
        <w:keepNext w:val="0"/>
        <w:keepLines w:val="0"/>
        <w:pageBreakBefore w:val="0"/>
        <w:widowControl/>
        <w:kinsoku/>
        <w:wordWrap/>
        <w:overflowPunct/>
        <w:topLinePunct w:val="0"/>
        <w:autoSpaceDE/>
        <w:autoSpaceDN/>
        <w:bidi w:val="0"/>
        <w:adjustRightInd/>
        <w:snapToGrid/>
        <w:ind w:left="567"/>
        <w:textAlignment w:val="auto"/>
        <w:rPr>
          <w:rFonts w:hint="default" w:hAnsi="Cambria Math"/>
          <w:i w:val="0"/>
          <w:color w:val="000000" w:themeColor="text1"/>
          <w:lang w:val="en-US" w:eastAsia="en-US"/>
          <w14:textFill>
            <w14:solidFill>
              <w14:schemeClr w14:val="tx1"/>
            </w14:solidFill>
          </w14:textFill>
        </w:rPr>
      </w:pPr>
      <m:oMath>
        <m:r>
          <m:rPr/>
          <w:rPr>
            <w:rFonts w:hint="default" w:ascii="Cambria Math" w:hAnsi="Cambria Math" w:eastAsia="宋体"/>
            <w:color w:val="000000" w:themeColor="text1"/>
            <w:lang w:val="en-US" w:eastAsia="zh-CN"/>
            <w14:textFill>
              <w14:solidFill>
                <w14:schemeClr w14:val="tx1"/>
              </w14:solidFill>
            </w14:textFill>
          </w:rPr>
          <m:t>E(t)</m:t>
        </m:r>
      </m:oMath>
      <w:r>
        <w:rPr>
          <w:rFonts w:hint="default" w:hAnsi="Cambria Math"/>
          <w:i w:val="0"/>
          <w:color w:val="000000" w:themeColor="text1"/>
          <w:lang w:val="en-GB" w:eastAsia="en-US"/>
          <w14:textFill>
            <w14:solidFill>
              <w14:schemeClr w14:val="tx1"/>
            </w14:solidFill>
          </w14:textFill>
        </w:rPr>
        <w:t xml:space="preserve"> is the </w:t>
      </w:r>
      <w:r>
        <w:rPr>
          <w:rFonts w:hint="eastAsia" w:hAnsi="Cambria Math" w:eastAsia="宋体"/>
          <w:i w:val="0"/>
          <w:color w:val="000000" w:themeColor="text1"/>
          <w:lang w:val="en-US" w:eastAsia="zh-CN"/>
          <w14:textFill>
            <w14:solidFill>
              <w14:schemeClr w14:val="tx1"/>
            </w14:solidFill>
          </w14:textFill>
        </w:rPr>
        <w:t>illuminance profile versus time</w:t>
      </w:r>
      <w:r>
        <w:rPr>
          <w:rFonts w:hint="eastAsia" w:eastAsia="宋体"/>
          <w:color w:val="000000" w:themeColor="text1"/>
          <w:lang w:val="en-US" w:eastAsia="zh-CN"/>
          <w14:textFill>
            <w14:solidFill>
              <w14:schemeClr w14:val="tx1"/>
            </w14:solidFill>
          </w14:textFill>
        </w:rPr>
        <w:t>;</w:t>
      </w:r>
    </w:p>
    <w:p w14:paraId="18DF618D">
      <w:pPr>
        <w:pStyle w:val="4"/>
        <w:keepNext w:val="0"/>
        <w:keepLines w:val="0"/>
        <w:pageBreakBefore w:val="0"/>
        <w:widowControl/>
        <w:kinsoku/>
        <w:wordWrap/>
        <w:overflowPunct/>
        <w:topLinePunct w:val="0"/>
        <w:autoSpaceDE/>
        <w:autoSpaceDN/>
        <w:bidi w:val="0"/>
        <w:adjustRightInd/>
        <w:snapToGrid/>
        <w:ind w:left="567"/>
        <w:textAlignment w:val="auto"/>
        <w:rPr>
          <w:rFonts w:hint="eastAsia" w:hAnsi="Cambria Math" w:eastAsia="宋体"/>
          <w:i w:val="0"/>
          <w:color w:val="000000" w:themeColor="text1"/>
          <w:lang w:val="en-US" w:eastAsia="zh-CN"/>
          <w14:textFill>
            <w14:solidFill>
              <w14:schemeClr w14:val="tx1"/>
            </w14:solidFill>
          </w14:textFill>
        </w:rPr>
      </w:pPr>
      <m:oMath>
        <m:sSub>
          <m:sSubPr>
            <m:ctrlPr>
              <w:rPr>
                <w:rFonts w:hint="default" w:ascii="Cambria Math" w:hAnsi="Cambria Math" w:eastAsia="宋体"/>
                <w:i/>
                <w:color w:val="000000" w:themeColor="text1"/>
                <w:lang w:val="en-US" w:eastAsia="zh-CN"/>
                <w14:textFill>
                  <w14:solidFill>
                    <w14:schemeClr w14:val="tx1"/>
                  </w14:solidFill>
                </w14:textFill>
              </w:rPr>
            </m:ctrlPr>
          </m:sSubPr>
          <m:e>
            <m:r>
              <m:rPr/>
              <w:rPr>
                <w:rFonts w:hint="default" w:ascii="Cambria Math" w:hAnsi="Cambria Math" w:eastAsia="宋体"/>
                <w:color w:val="000000" w:themeColor="text1"/>
                <w:lang w:val="en-US" w:eastAsia="zh-CN"/>
                <w14:textFill>
                  <w14:solidFill>
                    <w14:schemeClr w14:val="tx1"/>
                  </w14:solidFill>
                </w14:textFill>
              </w:rPr>
              <m:t>I</m:t>
            </m:r>
            <m:ctrlPr>
              <w:rPr>
                <w:rFonts w:hint="default" w:ascii="Cambria Math" w:hAnsi="Cambria Math" w:eastAsia="宋体"/>
                <w:i/>
                <w:color w:val="000000" w:themeColor="text1"/>
                <w:lang w:val="en-US" w:eastAsia="zh-CN"/>
                <w14:textFill>
                  <w14:solidFill>
                    <w14:schemeClr w14:val="tx1"/>
                  </w14:solidFill>
                </w14:textFill>
              </w:rPr>
            </m:ctrlPr>
          </m:e>
          <m:sub>
            <m:r>
              <m:rPr/>
              <w:rPr>
                <w:rFonts w:hint="default" w:ascii="Cambria Math" w:hAnsi="Cambria Math" w:eastAsia="宋体"/>
                <w:color w:val="000000" w:themeColor="text1"/>
                <w:lang w:val="en-US" w:eastAsia="zh-CN"/>
                <w14:textFill>
                  <w14:solidFill>
                    <w14:schemeClr w14:val="tx1"/>
                  </w14:solidFill>
                </w14:textFill>
              </w:rPr>
              <m:t>d</m:t>
            </m:r>
            <m:ctrlPr>
              <w:rPr>
                <w:rFonts w:hint="default" w:ascii="Cambria Math" w:hAnsi="Cambria Math" w:eastAsia="宋体"/>
                <w:i/>
                <w:color w:val="000000" w:themeColor="text1"/>
                <w:lang w:val="en-US" w:eastAsia="zh-CN"/>
                <w14:textFill>
                  <w14:solidFill>
                    <w14:schemeClr w14:val="tx1"/>
                  </w14:solidFill>
                </w14:textFill>
              </w:rPr>
            </m:ctrlPr>
          </m:sub>
        </m:sSub>
      </m:oMath>
      <w:r>
        <w:rPr>
          <w:rFonts w:hint="default" w:hAnsi="Cambria Math"/>
          <w:i w:val="0"/>
          <w:color w:val="000000" w:themeColor="text1"/>
          <w:lang w:val="en-GB" w:eastAsia="en-US"/>
          <w14:textFill>
            <w14:solidFill>
              <w14:schemeClr w14:val="tx1"/>
            </w14:solidFill>
          </w14:textFill>
        </w:rPr>
        <w:t xml:space="preserve"> is the </w:t>
      </w:r>
      <w:r>
        <w:rPr>
          <w:rFonts w:hint="eastAsia" w:hAnsi="Cambria Math" w:eastAsia="宋体"/>
          <w:i w:val="0"/>
          <w:color w:val="000000" w:themeColor="text1"/>
          <w:lang w:val="en-US" w:eastAsia="zh-CN"/>
          <w14:textFill>
            <w14:solidFill>
              <w14:schemeClr w14:val="tx1"/>
            </w14:solidFill>
          </w14:textFill>
        </w:rPr>
        <w:t>fixed lunimous intensity of the AtoN light (cd);</w:t>
      </w:r>
    </w:p>
    <w:p w14:paraId="26FECA19">
      <w:pPr>
        <w:pStyle w:val="4"/>
        <w:keepNext w:val="0"/>
        <w:keepLines w:val="0"/>
        <w:pageBreakBefore w:val="0"/>
        <w:widowControl/>
        <w:kinsoku/>
        <w:wordWrap/>
        <w:overflowPunct/>
        <w:topLinePunct w:val="0"/>
        <w:autoSpaceDE/>
        <w:autoSpaceDN/>
        <w:bidi w:val="0"/>
        <w:adjustRightInd/>
        <w:snapToGrid/>
        <w:ind w:left="567"/>
        <w:textAlignment w:val="auto"/>
        <w:rPr>
          <w:rFonts w:hint="default" w:hAnsi="Cambria Math" w:eastAsia="宋体"/>
          <w:i w:val="0"/>
          <w:color w:val="000000" w:themeColor="text1"/>
          <w:lang w:val="en-US" w:eastAsia="zh-CN"/>
          <w14:textFill>
            <w14:solidFill>
              <w14:schemeClr w14:val="tx1"/>
            </w14:solidFill>
          </w14:textFill>
        </w:rPr>
      </w:pPr>
      <m:oMath>
        <m:sSub>
          <m:sSubPr>
            <m:ctrlPr>
              <w:rPr>
                <w:rFonts w:hint="default" w:ascii="Cambria Math" w:hAnsi="Cambria Math" w:eastAsia="宋体"/>
                <w:i/>
                <w:color w:val="000000" w:themeColor="text1"/>
                <w:lang w:val="en-US" w:eastAsia="zh-CN"/>
                <w14:textFill>
                  <w14:solidFill>
                    <w14:schemeClr w14:val="tx1"/>
                  </w14:solidFill>
                </w14:textFill>
              </w:rPr>
            </m:ctrlPr>
          </m:sSubPr>
          <m:e>
            <m:r>
              <m:rPr/>
              <w:rPr>
                <w:rFonts w:hint="default" w:ascii="Cambria Math" w:hAnsi="Cambria Math" w:eastAsia="宋体"/>
                <w:color w:val="000000" w:themeColor="text1"/>
                <w:lang w:val="en-US" w:eastAsia="zh-CN"/>
                <w14:textFill>
                  <w14:solidFill>
                    <w14:schemeClr w14:val="tx1"/>
                  </w14:solidFill>
                </w14:textFill>
              </w:rPr>
              <m:t>E</m:t>
            </m:r>
            <m:ctrlPr>
              <w:rPr>
                <w:rFonts w:hint="default" w:ascii="Cambria Math" w:hAnsi="Cambria Math" w:eastAsia="宋体"/>
                <w:i/>
                <w:color w:val="000000" w:themeColor="text1"/>
                <w:lang w:val="en-US" w:eastAsia="zh-CN"/>
                <w14:textFill>
                  <w14:solidFill>
                    <w14:schemeClr w14:val="tx1"/>
                  </w14:solidFill>
                </w14:textFill>
              </w:rPr>
            </m:ctrlPr>
          </m:e>
          <m:sub>
            <m:r>
              <m:rPr/>
              <w:rPr>
                <w:rFonts w:hint="default" w:ascii="Cambria Math" w:hAnsi="Cambria Math" w:eastAsia="宋体"/>
                <w:color w:val="000000" w:themeColor="text1"/>
                <w:lang w:val="en-US" w:eastAsia="zh-CN"/>
                <w14:textFill>
                  <w14:solidFill>
                    <w14:schemeClr w14:val="tx1"/>
                  </w14:solidFill>
                </w14:textFill>
              </w:rPr>
              <m:t>d</m:t>
            </m:r>
            <m:ctrlPr>
              <w:rPr>
                <w:rFonts w:hint="default" w:ascii="Cambria Math" w:hAnsi="Cambria Math" w:eastAsia="宋体"/>
                <w:i/>
                <w:color w:val="000000" w:themeColor="text1"/>
                <w:lang w:val="en-US" w:eastAsia="zh-CN"/>
                <w14:textFill>
                  <w14:solidFill>
                    <w14:schemeClr w14:val="tx1"/>
                  </w14:solidFill>
                </w14:textFill>
              </w:rPr>
            </m:ctrlPr>
          </m:sub>
        </m:sSub>
      </m:oMath>
      <w:r>
        <w:rPr>
          <w:rFonts w:hint="default" w:hAnsi="Cambria Math"/>
          <w:i w:val="0"/>
          <w:color w:val="000000" w:themeColor="text1"/>
          <w:lang w:val="en-GB" w:eastAsia="en-US"/>
          <w14:textFill>
            <w14:solidFill>
              <w14:schemeClr w14:val="tx1"/>
            </w14:solidFill>
          </w14:textFill>
        </w:rPr>
        <w:t xml:space="preserve"> is the </w:t>
      </w:r>
      <w:r>
        <w:rPr>
          <w:rFonts w:hint="eastAsia" w:hAnsi="Cambria Math" w:eastAsia="宋体"/>
          <w:i w:val="0"/>
          <w:color w:val="000000" w:themeColor="text1"/>
          <w:lang w:val="en-US" w:eastAsia="zh-CN"/>
          <w14:textFill>
            <w14:solidFill>
              <w14:schemeClr w14:val="tx1"/>
            </w14:solidFill>
          </w14:textFill>
        </w:rPr>
        <w:t>fixed illuminance of the AtoN light at one position (lx).</w:t>
      </w:r>
    </w:p>
    <w:p w14:paraId="0BA64DD5">
      <w:pPr>
        <w:pStyle w:val="4"/>
        <w:rPr>
          <w:rFonts w:hint="default"/>
          <w:color w:val="000000" w:themeColor="text1"/>
          <w:lang w:val="en-US" w:eastAsia="zh-CN"/>
          <w14:textFill>
            <w14:solidFill>
              <w14:schemeClr w14:val="tx1"/>
            </w14:solidFill>
          </w14:textFill>
        </w:rPr>
      </w:pPr>
      <w:r>
        <w:rPr>
          <w:rFonts w:hint="eastAsia" w:eastAsia="宋体"/>
          <w:lang w:val="en-US" w:eastAsia="zh-CN"/>
        </w:rPr>
        <w:t>With the luminous intensity profile versus time, the effective intensity of the AtoN light can be calculated using the method described in IALA Recommendation</w:t>
      </w:r>
      <w:r>
        <w:rPr>
          <w:rFonts w:hint="eastAsia" w:eastAsia="宋体"/>
          <w:i/>
          <w:iCs/>
          <w:lang w:val="en-US" w:eastAsia="zh-CN"/>
        </w:rPr>
        <w:t xml:space="preserve"> R0204</w:t>
      </w:r>
      <w:r>
        <w:rPr>
          <w:rFonts w:hint="eastAsia" w:eastAsia="宋体"/>
          <w:lang w:val="en-US" w:eastAsia="zh-CN"/>
        </w:rPr>
        <w:t>.</w:t>
      </w:r>
    </w:p>
    <w:p w14:paraId="6D7B3DF5">
      <w:pPr>
        <w:pStyle w:val="7"/>
        <w:numPr>
          <w:ilvl w:val="2"/>
          <w:numId w:val="19"/>
        </w:numPr>
        <w:ind w:left="709" w:hanging="709"/>
      </w:pPr>
      <w:bookmarkStart w:id="68" w:name="_Toc7904"/>
      <w:bookmarkStart w:id="69" w:name="_Toc1328"/>
      <w:r>
        <w:t>Nominal Range</w:t>
      </w:r>
      <w:bookmarkEnd w:id="68"/>
      <w:bookmarkEnd w:id="69"/>
    </w:p>
    <w:p w14:paraId="62D94E21">
      <w:pPr>
        <w:pStyle w:val="4"/>
        <w:rPr>
          <w:rFonts w:hint="default" w:eastAsia="宋体"/>
          <w:lang w:val="en-US" w:eastAsia="zh-CN"/>
        </w:rPr>
      </w:pPr>
      <w:r>
        <w:rPr>
          <w:rFonts w:hint="eastAsia" w:eastAsia="宋体"/>
          <w:lang w:val="en-US" w:eastAsia="zh-CN"/>
        </w:rPr>
        <w:t xml:space="preserve">With the effective </w:t>
      </w:r>
      <w:del w:id="34" w:author="LIANG " w:date="2025-03-03T09:32:01Z">
        <w:r>
          <w:rPr>
            <w:rFonts w:hint="eastAsia" w:eastAsia="宋体"/>
            <w:lang w:val="en-US" w:eastAsia="zh-CN"/>
          </w:rPr>
          <w:delText>intenisty</w:delText>
        </w:r>
      </w:del>
      <w:ins w:id="35" w:author="LIANG " w:date="2025-03-03T09:32:01Z">
        <w:r>
          <w:rPr>
            <w:rFonts w:hint="eastAsia" w:eastAsia="宋体"/>
            <w:lang w:val="en-US" w:eastAsia="zh-CN"/>
          </w:rPr>
          <w:t>intensity</w:t>
        </w:r>
      </w:ins>
      <w:r>
        <w:rPr>
          <w:rFonts w:hint="eastAsia" w:eastAsia="宋体"/>
          <w:lang w:val="en-US" w:eastAsia="zh-CN"/>
        </w:rPr>
        <w:t xml:space="preserve"> of the AtoN light, the nominal range can be </w:t>
      </w:r>
      <w:del w:id="36" w:author="LIANG " w:date="2025-03-03T09:32:09Z">
        <w:r>
          <w:rPr>
            <w:rFonts w:hint="eastAsia" w:eastAsia="宋体"/>
            <w:lang w:val="en-US" w:eastAsia="zh-CN"/>
          </w:rPr>
          <w:delText>calaculated</w:delText>
        </w:r>
      </w:del>
      <w:ins w:id="37" w:author="LIANG " w:date="2025-03-03T09:32:09Z">
        <w:r>
          <w:rPr>
            <w:rFonts w:hint="eastAsia" w:eastAsia="宋体"/>
            <w:lang w:val="en-US" w:eastAsia="zh-CN"/>
          </w:rPr>
          <w:t>calculated</w:t>
        </w:r>
      </w:ins>
      <w:r>
        <w:rPr>
          <w:rFonts w:hint="eastAsia" w:eastAsia="宋体"/>
          <w:lang w:val="en-US" w:eastAsia="zh-CN"/>
        </w:rPr>
        <w:t xml:space="preserve"> by applying the method described in IALA Recommendation </w:t>
      </w:r>
      <w:r>
        <w:rPr>
          <w:rFonts w:hint="eastAsia" w:eastAsia="宋体"/>
          <w:i/>
          <w:iCs/>
          <w:lang w:val="en-US" w:eastAsia="zh-CN"/>
        </w:rPr>
        <w:t>R0202</w:t>
      </w:r>
      <w:r>
        <w:rPr>
          <w:rFonts w:hint="eastAsia" w:eastAsia="宋体"/>
          <w:lang w:val="en-US" w:eastAsia="zh-CN"/>
        </w:rPr>
        <w:t>.</w:t>
      </w:r>
    </w:p>
    <w:p w14:paraId="3C9B865A">
      <w:pPr>
        <w:pStyle w:val="5"/>
        <w:numPr>
          <w:ilvl w:val="1"/>
          <w:numId w:val="19"/>
        </w:numPr>
        <w:ind w:left="567" w:hanging="567"/>
      </w:pPr>
      <w:bookmarkStart w:id="70" w:name="_Toc2145"/>
      <w:bookmarkStart w:id="71" w:name="_Toc10370"/>
      <w:r>
        <w:t>Colour and Sectors</w:t>
      </w:r>
      <w:bookmarkEnd w:id="70"/>
      <w:bookmarkEnd w:id="71"/>
    </w:p>
    <w:p w14:paraId="5AF6E709">
      <w:pPr>
        <w:pStyle w:val="6"/>
      </w:pPr>
    </w:p>
    <w:p w14:paraId="6609A450">
      <w:pPr>
        <w:pStyle w:val="7"/>
        <w:numPr>
          <w:ilvl w:val="2"/>
          <w:numId w:val="19"/>
        </w:numPr>
        <w:ind w:left="709" w:hanging="709"/>
      </w:pPr>
      <w:bookmarkStart w:id="72" w:name="_Toc9867"/>
      <w:bookmarkStart w:id="73" w:name="_Toc6842"/>
      <w:r>
        <w:t>Signal Colour</w:t>
      </w:r>
      <w:bookmarkEnd w:id="72"/>
      <w:bookmarkEnd w:id="73"/>
    </w:p>
    <w:p w14:paraId="0BF8AA61">
      <w:pPr>
        <w:pStyle w:val="4"/>
        <w:rPr>
          <w:rFonts w:hint="eastAsia" w:eastAsia="宋体"/>
          <w:lang w:val="en-US" w:eastAsia="zh-CN"/>
        </w:rPr>
      </w:pPr>
      <w:r>
        <w:rPr>
          <w:rFonts w:hint="eastAsia" w:eastAsia="宋体"/>
          <w:lang w:val="en-US" w:eastAsia="zh-CN"/>
        </w:rPr>
        <w:t xml:space="preserve">The measurement of the colour of a light source in the laboratory is carried out by one of two methods: either by use of a tristimulus colorimeter (see </w:t>
      </w:r>
      <w:r>
        <w:rPr>
          <w:rFonts w:hint="eastAsia" w:eastAsia="宋体"/>
          <w:lang w:val="en-US" w:eastAsia="zh-CN"/>
        </w:rPr>
        <w:fldChar w:fldCharType="begin"/>
      </w:r>
      <w:r>
        <w:rPr>
          <w:rFonts w:hint="eastAsia" w:eastAsia="宋体"/>
          <w:lang w:val="en-US" w:eastAsia="zh-CN"/>
        </w:rPr>
        <w:instrText xml:space="preserve"> REF _Ref1887 \n \h </w:instrText>
      </w:r>
      <w:r>
        <w:rPr>
          <w:rFonts w:hint="eastAsia" w:eastAsia="宋体"/>
          <w:lang w:val="en-US" w:eastAsia="zh-CN"/>
        </w:rPr>
        <w:fldChar w:fldCharType="separate"/>
      </w:r>
      <w:r>
        <w:rPr>
          <w:rFonts w:hint="eastAsia" w:eastAsia="宋体"/>
          <w:lang w:val="en-US" w:eastAsia="zh-CN"/>
        </w:rPr>
        <w:t>APPENDIX 1</w:t>
      </w:r>
      <w:r>
        <w:rPr>
          <w:rFonts w:hint="eastAsia" w:eastAsia="宋体"/>
          <w:lang w:val="en-US" w:eastAsia="zh-CN"/>
        </w:rPr>
        <w:fldChar w:fldCharType="end"/>
      </w:r>
      <w:r>
        <w:rPr>
          <w:rFonts w:hint="eastAsia" w:eastAsia="宋体"/>
          <w:lang w:val="en-US" w:eastAsia="zh-CN"/>
        </w:rPr>
        <w:t xml:space="preserve"> </w:t>
      </w:r>
      <w:r>
        <w:rPr>
          <w:rFonts w:hint="eastAsia" w:eastAsia="宋体"/>
          <w:lang w:val="en-US" w:eastAsia="zh-CN"/>
        </w:rPr>
        <w:fldChar w:fldCharType="begin"/>
      </w:r>
      <w:r>
        <w:rPr>
          <w:rFonts w:hint="eastAsia" w:eastAsia="宋体"/>
          <w:lang w:val="en-US" w:eastAsia="zh-CN"/>
        </w:rPr>
        <w:instrText xml:space="preserve"> REF _Ref1942 \n \h </w:instrText>
      </w:r>
      <w:r>
        <w:rPr>
          <w:rFonts w:hint="eastAsia" w:eastAsia="宋体"/>
          <w:lang w:val="en-US" w:eastAsia="zh-CN"/>
        </w:rPr>
        <w:fldChar w:fldCharType="separate"/>
      </w:r>
      <w:r>
        <w:rPr>
          <w:rFonts w:hint="eastAsia" w:eastAsia="宋体"/>
          <w:lang w:val="en-US" w:eastAsia="zh-CN"/>
        </w:rPr>
        <w:t>4.1</w:t>
      </w:r>
      <w:r>
        <w:rPr>
          <w:rFonts w:hint="eastAsia" w:eastAsia="宋体"/>
          <w:lang w:val="en-US" w:eastAsia="zh-CN"/>
        </w:rPr>
        <w:fldChar w:fldCharType="end"/>
      </w:r>
      <w:r>
        <w:rPr>
          <w:rFonts w:hint="eastAsia" w:eastAsia="宋体"/>
          <w:lang w:val="en-US" w:eastAsia="zh-CN"/>
        </w:rPr>
        <w:t xml:space="preserve">), or a spectroradiometer (see </w:t>
      </w:r>
      <w:r>
        <w:rPr>
          <w:rFonts w:hint="eastAsia" w:eastAsia="宋体"/>
          <w:lang w:val="en-US" w:eastAsia="zh-CN"/>
        </w:rPr>
        <w:fldChar w:fldCharType="begin"/>
      </w:r>
      <w:r>
        <w:rPr>
          <w:rFonts w:hint="eastAsia" w:eastAsia="宋体"/>
          <w:lang w:val="en-US" w:eastAsia="zh-CN"/>
        </w:rPr>
        <w:instrText xml:space="preserve"> REF _Ref1978 \n \h </w:instrText>
      </w:r>
      <w:r>
        <w:rPr>
          <w:rFonts w:hint="eastAsia" w:eastAsia="宋体"/>
          <w:lang w:val="en-US" w:eastAsia="zh-CN"/>
        </w:rPr>
        <w:fldChar w:fldCharType="separate"/>
      </w:r>
      <w:r>
        <w:rPr>
          <w:rFonts w:hint="eastAsia" w:eastAsia="宋体"/>
          <w:lang w:val="en-US" w:eastAsia="zh-CN"/>
        </w:rPr>
        <w:t>APPENDIX 1</w:t>
      </w:r>
      <w:r>
        <w:rPr>
          <w:rFonts w:hint="eastAsia" w:eastAsia="宋体"/>
          <w:lang w:val="en-US" w:eastAsia="zh-CN"/>
        </w:rPr>
        <w:fldChar w:fldCharType="end"/>
      </w:r>
      <w:r>
        <w:rPr>
          <w:rFonts w:hint="eastAsia" w:eastAsia="宋体"/>
          <w:lang w:val="en-US" w:eastAsia="zh-CN"/>
        </w:rPr>
        <w:t xml:space="preserve"> </w:t>
      </w:r>
      <w:r>
        <w:rPr>
          <w:rFonts w:hint="eastAsia" w:eastAsia="宋体"/>
          <w:lang w:val="en-US" w:eastAsia="zh-CN"/>
        </w:rPr>
        <w:fldChar w:fldCharType="begin"/>
      </w:r>
      <w:r>
        <w:rPr>
          <w:rFonts w:hint="eastAsia" w:eastAsia="宋体"/>
          <w:lang w:val="en-US" w:eastAsia="zh-CN"/>
        </w:rPr>
        <w:instrText xml:space="preserve"> REF _Ref2008 \n \h </w:instrText>
      </w:r>
      <w:r>
        <w:rPr>
          <w:rFonts w:hint="eastAsia" w:eastAsia="宋体"/>
          <w:lang w:val="en-US" w:eastAsia="zh-CN"/>
        </w:rPr>
        <w:fldChar w:fldCharType="separate"/>
      </w:r>
      <w:r>
        <w:rPr>
          <w:rFonts w:hint="eastAsia" w:eastAsia="宋体"/>
          <w:lang w:val="en-US" w:eastAsia="zh-CN"/>
        </w:rPr>
        <w:t>4.2</w:t>
      </w:r>
      <w:r>
        <w:rPr>
          <w:rFonts w:hint="eastAsia" w:eastAsia="宋体"/>
          <w:lang w:val="en-US" w:eastAsia="zh-CN"/>
        </w:rPr>
        <w:fldChar w:fldCharType="end"/>
      </w:r>
      <w:r>
        <w:rPr>
          <w:rFonts w:hint="eastAsia" w:eastAsia="宋体"/>
          <w:lang w:val="en-US" w:eastAsia="zh-CN"/>
        </w:rPr>
        <w:t xml:space="preserve">).  The results from either method should be reduced to x, y coordinates that enable a colour point to be plotted on a CIE 1931 chromaticity chart </w:t>
      </w:r>
      <w:r>
        <w:rPr>
          <w:rFonts w:hint="eastAsia" w:eastAsia="宋体"/>
          <w:highlight w:val="yellow"/>
          <w:lang w:val="en-US" w:eastAsia="zh-CN"/>
        </w:rPr>
        <w:t>[24]</w:t>
      </w:r>
      <w:r>
        <w:rPr>
          <w:rFonts w:hint="eastAsia" w:eastAsia="宋体"/>
          <w:lang w:val="en-US" w:eastAsia="zh-CN"/>
        </w:rPr>
        <w:t xml:space="preserve">. The light source is usually mounted on an optical bench or table to reduce the uncertainty of distance measurement.  </w:t>
      </w:r>
    </w:p>
    <w:p w14:paraId="038200F2">
      <w:pPr>
        <w:pStyle w:val="4"/>
        <w:rPr>
          <w:rFonts w:hint="eastAsia" w:eastAsia="宋体"/>
          <w:lang w:val="en-US" w:eastAsia="zh-CN"/>
        </w:rPr>
      </w:pPr>
      <w:r>
        <w:rPr>
          <w:rFonts w:hint="eastAsia" w:eastAsia="宋体"/>
          <w:lang w:val="en-US" w:eastAsia="zh-CN"/>
        </w:rPr>
        <w:t xml:space="preserve">For the light with only one color or the same color, the overall color of the light can be measured at close range or by placing the AtoN light in an integrating sphere. However, if the angular dependence of colour is being measured (for example of a sector light), a goniometer may be employed to facilitate the measurement of colour against angle on which the light source may be rotated about its light centre and several measurements carried out at different orientations.  To ensure that a light source fully and evenly illuminates the measurement aperture, a diffuser or integrating sphere may be used. If the measurement angle needs to be small, then either the measurement distance should be increased or the measurement aperture should be decreased.  At greater measurement distances, the lower levels of illuminance at the measurement aperture may increase measurement uncertainty considerably due to instrument noise.  </w:t>
      </w:r>
      <w:r>
        <w:rPr>
          <w:color w:val="000000" w:themeColor="text1"/>
          <w14:textFill>
            <w14:solidFill>
              <w14:schemeClr w14:val="tx1"/>
            </w14:solidFill>
          </w14:textFill>
        </w:rPr>
        <w:t>At least three colour measurements should be taken at different points within the arc of utilisation</w:t>
      </w:r>
      <w:r>
        <w:rPr>
          <w:rFonts w:hint="eastAsia" w:eastAsia="宋体"/>
          <w:color w:val="000000" w:themeColor="text1"/>
          <w:highlight w:val="none"/>
          <w:lang w:val="en-US" w:eastAsia="zh-CN"/>
          <w14:textFill>
            <w14:solidFill>
              <w14:schemeClr w14:val="tx1"/>
            </w14:solidFill>
          </w14:textFill>
        </w:rPr>
        <w:t>.</w:t>
      </w:r>
      <w:r>
        <w:rPr>
          <w:color w:val="000000" w:themeColor="text1"/>
          <w:highlight w:val="none"/>
          <w14:textFill>
            <w14:solidFill>
              <w14:schemeClr w14:val="tx1"/>
            </w14:solidFill>
          </w14:textFill>
        </w:rPr>
        <w:t xml:space="preserve">  </w:t>
      </w:r>
      <w:r>
        <w:rPr>
          <w:color w:val="000000" w:themeColor="text1"/>
          <w14:textFill>
            <w14:solidFill>
              <w14:schemeClr w14:val="tx1"/>
            </w14:solidFill>
          </w14:textFill>
        </w:rPr>
        <w:t>The results of all measurements should be reported.</w:t>
      </w:r>
    </w:p>
    <w:p w14:paraId="3E27B3BD">
      <w:pPr>
        <w:pStyle w:val="4"/>
        <w:rPr>
          <w:rFonts w:hint="eastAsia" w:eastAsia="宋体"/>
          <w:lang w:val="en-US" w:eastAsia="zh-CN"/>
        </w:rPr>
      </w:pPr>
      <w:r>
        <w:rPr>
          <w:rFonts w:hint="eastAsia" w:eastAsia="宋体"/>
          <w:lang w:val="en-US" w:eastAsia="zh-CN"/>
        </w:rPr>
        <w:t>The colour of an LED is likely to change during its operation as the device current warms the junction.  This means that there may be a significant colour difference between an LED exhibiting a rhythmic character with a low duty cycle and one exhibiting a high duty cycle character (e.g. occulting) or continuous light.  It is recommended that an average of the colour over the duration of the flash be taken. When the tristimulus colorimeter is used, multiple measurements can be taken within the period of the flashing light to take the average; when the spectroradiometer is used, the integration time can be set as the  the period of the flashing light, that is, the average color within this time can be obtained.</w:t>
      </w:r>
    </w:p>
    <w:p w14:paraId="1D74B39E">
      <w:pPr>
        <w:pStyle w:val="4"/>
        <w:rPr>
          <w:rFonts w:hint="eastAsia" w:eastAsia="宋体"/>
          <w:lang w:val="en-US" w:eastAsia="zh-CN"/>
        </w:rPr>
      </w:pPr>
      <w:r>
        <w:rPr>
          <w:rFonts w:hint="eastAsia" w:eastAsia="宋体"/>
          <w:lang w:val="en-US" w:eastAsia="zh-CN"/>
        </w:rPr>
        <w:t xml:space="preserve">Further guidance on basic colorimetry can be obtained from CIE publications </w:t>
      </w:r>
      <w:r>
        <w:rPr>
          <w:rFonts w:hint="eastAsia" w:eastAsia="宋体"/>
          <w:highlight w:val="yellow"/>
          <w:lang w:val="en-US" w:eastAsia="zh-CN"/>
        </w:rPr>
        <w:t>[14], [24], [30], [33] and [34]</w:t>
      </w:r>
      <w:r>
        <w:rPr>
          <w:rFonts w:hint="eastAsia" w:eastAsia="宋体"/>
          <w:lang w:val="en-US" w:eastAsia="zh-CN"/>
        </w:rPr>
        <w:t>.</w:t>
      </w:r>
    </w:p>
    <w:p w14:paraId="12F8CE1F">
      <w:pPr>
        <w:pStyle w:val="4"/>
        <w:rPr>
          <w:rFonts w:hint="eastAsia" w:eastAsia="宋体"/>
          <w:lang w:val="en-US" w:eastAsia="zh-CN"/>
        </w:rPr>
      </w:pPr>
      <w:r>
        <w:rPr>
          <w:rFonts w:hint="default" w:eastAsia="宋体"/>
          <w:lang w:val="en-US" w:eastAsia="zh-CN"/>
        </w:rPr>
        <w:t>The measured colour of the light should be reported in x, y coordinates according to the CIE 1931 chromaticity chart.  Compliance with the appropriate IALA colour region should also be reported with reference to IALA Recommendation</w:t>
      </w:r>
      <w:r>
        <w:rPr>
          <w:rFonts w:hint="eastAsia" w:eastAsia="宋体"/>
          <w:lang w:val="en-US" w:eastAsia="zh-CN"/>
        </w:rPr>
        <w:t xml:space="preserve"> </w:t>
      </w:r>
      <w:r>
        <w:rPr>
          <w:rFonts w:hint="eastAsia" w:eastAsia="宋体"/>
          <w:i/>
          <w:iCs/>
          <w:lang w:val="en-US" w:eastAsia="zh-CN"/>
        </w:rPr>
        <w:t>R0201</w:t>
      </w:r>
      <w:r>
        <w:rPr>
          <w:rFonts w:hint="eastAsia" w:eastAsia="宋体"/>
          <w:lang w:val="en-US" w:eastAsia="zh-CN"/>
        </w:rPr>
        <w:t>.</w:t>
      </w:r>
    </w:p>
    <w:p w14:paraId="1796E0F2">
      <w:pPr>
        <w:pStyle w:val="4"/>
        <w:rPr>
          <w:color w:val="000000" w:themeColor="text1"/>
          <w14:textFill>
            <w14:solidFill>
              <w14:schemeClr w14:val="tx1"/>
            </w14:solidFill>
          </w14:textFill>
        </w:rPr>
      </w:pPr>
      <w:r>
        <w:rPr>
          <w:color w:val="000000" w:themeColor="text1"/>
          <w14:textFill>
            <w14:solidFill>
              <w14:schemeClr w14:val="tx1"/>
            </w14:solidFill>
          </w14:textFill>
        </w:rPr>
        <w:t>If all points lie within the recommended boundary, results may be shown as a scatter plot on a chromaticity chart.  However, if there are deviations in colour from the recommended regions, a Cartesian plot of x, y chromaticity against angle is preferable because the angles at which deviations occur can be seen.</w:t>
      </w:r>
    </w:p>
    <w:p w14:paraId="43735D8E">
      <w:pPr>
        <w:pStyle w:val="4"/>
        <w:jc w:val="center"/>
      </w:pPr>
      <w:r>
        <w:rPr>
          <w:lang w:eastAsia="en-GB"/>
        </w:rPr>
        <w:drawing>
          <wp:inline distT="0" distB="0" distL="0" distR="0">
            <wp:extent cx="3329305" cy="2453640"/>
            <wp:effectExtent l="0" t="0" r="4445"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a:xfrm>
                      <a:off x="0" y="0"/>
                      <a:ext cx="3347895" cy="2467674"/>
                    </a:xfrm>
                    <a:prstGeom prst="rect">
                      <a:avLst/>
                    </a:prstGeom>
                    <a:noFill/>
                    <a:ln>
                      <a:noFill/>
                    </a:ln>
                  </pic:spPr>
                </pic:pic>
              </a:graphicData>
            </a:graphic>
          </wp:inline>
        </w:drawing>
      </w:r>
    </w:p>
    <w:p w14:paraId="6EA1E935">
      <w:pPr>
        <w:pStyle w:val="112"/>
        <w:rPr>
          <w:rFonts w:hint="default"/>
          <w:color w:val="000000" w:themeColor="text1"/>
          <w:lang w:val="en-US" w:eastAsia="zh-CN"/>
          <w14:textFill>
            <w14:solidFill>
              <w14:schemeClr w14:val="tx1"/>
            </w14:solidFill>
          </w14:textFill>
        </w:rPr>
      </w:pPr>
      <w:bookmarkStart w:id="74" w:name="_Toc9812"/>
      <w:r>
        <w:rPr>
          <w:rFonts w:hint="eastAsia" w:eastAsia="宋体"/>
          <w:lang w:val="en-US" w:eastAsia="zh-CN"/>
        </w:rPr>
        <w:t>Scatter Plot of Red LED AtoN Light over 360</w:t>
      </w:r>
      <w:r>
        <w:rPr>
          <w:rFonts w:hint="default" w:ascii="Calibri" w:hAnsi="Calibri" w:eastAsia="宋体" w:cs="Calibri"/>
          <w:lang w:val="en-US" w:eastAsia="zh-CN"/>
        </w:rPr>
        <w:t>°</w:t>
      </w:r>
      <w:bookmarkEnd w:id="74"/>
    </w:p>
    <w:p w14:paraId="761A2E1B">
      <w:pPr>
        <w:pStyle w:val="7"/>
        <w:numPr>
          <w:ilvl w:val="2"/>
          <w:numId w:val="19"/>
        </w:numPr>
        <w:ind w:left="709" w:hanging="709"/>
      </w:pPr>
      <w:bookmarkStart w:id="75" w:name="_Toc641"/>
      <w:bookmarkStart w:id="76" w:name="_Toc5478"/>
      <w:r>
        <w:t>Sector</w:t>
      </w:r>
      <w:bookmarkEnd w:id="75"/>
      <w:bookmarkEnd w:id="76"/>
      <w:r>
        <w:rPr>
          <w:rFonts w:hint="eastAsia"/>
          <w:lang w:val="en-US" w:eastAsia="zh-CN"/>
        </w:rPr>
        <w:t>s</w:t>
      </w:r>
    </w:p>
    <w:p w14:paraId="1D46D447">
      <w:pPr>
        <w:pStyle w:val="4"/>
        <w:rPr>
          <w:rFonts w:hint="eastAsia" w:eastAsia="宋体"/>
          <w:color w:val="000000" w:themeColor="text1"/>
          <w:highlight w:val="none"/>
          <w:lang w:val="en-US" w:eastAsia="zh-CN"/>
          <w14:textFill>
            <w14:solidFill>
              <w14:schemeClr w14:val="tx1"/>
            </w14:solidFill>
          </w14:textFill>
        </w:rPr>
      </w:pPr>
      <w:r>
        <w:rPr>
          <w:rFonts w:hint="eastAsia" w:eastAsia="宋体"/>
          <w:lang w:val="en-US" w:eastAsia="zh-CN"/>
        </w:rPr>
        <w:t xml:space="preserve">A sector light usually display different colours for different sectors, so the colour of the sector light varies with angle. </w:t>
      </w:r>
      <w:r>
        <w:rPr>
          <w:rFonts w:hint="eastAsia" w:eastAsia="宋体"/>
          <w:color w:val="000000" w:themeColor="text1"/>
          <w:highlight w:val="none"/>
          <w:lang w:val="en-US" w:eastAsia="zh-CN"/>
          <w14:textFill>
            <w14:solidFill>
              <w14:schemeClr w14:val="tx1"/>
            </w14:solidFill>
          </w14:textFill>
        </w:rPr>
        <w:t>F</w:t>
      </w:r>
      <w:r>
        <w:rPr>
          <w:color w:val="000000" w:themeColor="text1"/>
          <w:highlight w:val="none"/>
          <w14:textFill>
            <w14:solidFill>
              <w14:schemeClr w14:val="tx1"/>
            </w14:solidFill>
          </w14:textFill>
        </w:rPr>
        <w:t xml:space="preserve">or example a sector light with white, red and green sectors, the colour should be </w:t>
      </w:r>
      <w:r>
        <w:rPr>
          <w:rFonts w:hint="eastAsia" w:eastAsia="宋体"/>
          <w:color w:val="000000" w:themeColor="text1"/>
          <w:highlight w:val="none"/>
          <w:lang w:val="en-US" w:eastAsia="zh-CN"/>
          <w14:textFill>
            <w14:solidFill>
              <w14:schemeClr w14:val="tx1"/>
            </w14:solidFill>
          </w14:textFill>
        </w:rPr>
        <w:t>measured</w:t>
      </w:r>
      <w:r>
        <w:rPr>
          <w:color w:val="000000" w:themeColor="text1"/>
          <w:highlight w:val="none"/>
          <w14:textFill>
            <w14:solidFill>
              <w14:schemeClr w14:val="tx1"/>
            </w14:solidFill>
          </w14:textFill>
        </w:rPr>
        <w:t xml:space="preserve"> in at least three points within each coloured sector.</w:t>
      </w:r>
      <w:r>
        <w:rPr>
          <w:rFonts w:hint="eastAsia" w:eastAsia="宋体"/>
          <w:color w:val="000000" w:themeColor="text1"/>
          <w:highlight w:val="none"/>
          <w:lang w:val="en-US" w:eastAsia="zh-CN"/>
          <w14:textFill>
            <w14:solidFill>
              <w14:schemeClr w14:val="tx1"/>
            </w14:solidFill>
          </w14:textFill>
        </w:rPr>
        <w:t xml:space="preserve"> The results of all </w:t>
      </w:r>
      <w:del w:id="38" w:author="LIANG " w:date="2025-03-03T09:34:04Z">
        <w:r>
          <w:rPr>
            <w:rFonts w:hint="eastAsia" w:eastAsia="宋体"/>
            <w:color w:val="000000" w:themeColor="text1"/>
            <w:highlight w:val="none"/>
            <w:lang w:val="en-US" w:eastAsia="zh-CN"/>
            <w14:textFill>
              <w14:solidFill>
                <w14:schemeClr w14:val="tx1"/>
              </w14:solidFill>
            </w14:textFill>
          </w:rPr>
          <w:delText>meausements</w:delText>
        </w:r>
      </w:del>
      <w:ins w:id="39" w:author="LIANG " w:date="2025-03-03T09:34:04Z">
        <w:r>
          <w:rPr>
            <w:rFonts w:hint="eastAsia" w:eastAsia="宋体"/>
            <w:color w:val="000000" w:themeColor="text1"/>
            <w:highlight w:val="none"/>
            <w:lang w:val="en-US" w:eastAsia="zh-CN"/>
            <w14:textFill>
              <w14:solidFill>
                <w14:schemeClr w14:val="tx1"/>
              </w14:solidFill>
            </w14:textFill>
          </w:rPr>
          <w:t>measurement</w:t>
        </w:r>
      </w:ins>
      <w:r>
        <w:rPr>
          <w:rFonts w:hint="eastAsia" w:eastAsia="宋体"/>
          <w:color w:val="000000" w:themeColor="text1"/>
          <w:highlight w:val="none"/>
          <w:lang w:val="en-US" w:eastAsia="zh-CN"/>
          <w14:textFill>
            <w14:solidFill>
              <w14:schemeClr w14:val="tx1"/>
            </w14:solidFill>
          </w14:textFill>
        </w:rPr>
        <w:t xml:space="preserve"> should be reported.</w:t>
      </w:r>
    </w:p>
    <w:p w14:paraId="6C306B6F">
      <w:pPr>
        <w:pStyle w:val="4"/>
      </w:pPr>
      <w:r>
        <w:rPr>
          <w:rFonts w:hint="eastAsia" w:eastAsia="宋体"/>
          <w:color w:val="000000" w:themeColor="text1"/>
          <w:highlight w:val="none"/>
          <w:lang w:val="en-US" w:eastAsia="zh-CN"/>
          <w14:textFill>
            <w14:solidFill>
              <w14:schemeClr w14:val="tx1"/>
            </w14:solidFill>
          </w14:textFill>
        </w:rPr>
        <w:t xml:space="preserve">There are several key parameters for a sector light, such as sector colour boundary, sector intensity boundary, sector width, sector boundary, and sector of uncertainty whose definition are given by </w:t>
      </w:r>
      <w:r>
        <w:t>IALA Recommendation</w:t>
      </w:r>
      <w:r>
        <w:rPr>
          <w:rFonts w:hint="eastAsia" w:eastAsia="宋体"/>
          <w:lang w:val="en-US" w:eastAsia="zh-CN"/>
        </w:rPr>
        <w:t xml:space="preserve"> </w:t>
      </w:r>
      <w:r>
        <w:rPr>
          <w:i/>
          <w:iCs/>
        </w:rPr>
        <w:t>R0203</w:t>
      </w:r>
      <w:r>
        <w:rPr>
          <w:rFonts w:hint="eastAsia" w:eastAsia="宋体"/>
          <w:color w:val="000000" w:themeColor="text1"/>
          <w:highlight w:val="none"/>
          <w:lang w:val="en-US" w:eastAsia="zh-CN"/>
          <w14:textFill>
            <w14:solidFill>
              <w14:schemeClr w14:val="tx1"/>
            </w14:solidFill>
          </w14:textFill>
        </w:rPr>
        <w:t xml:space="preserve">. </w:t>
      </w:r>
      <w:r>
        <w:t xml:space="preserve">These parameters are calculated from a </w:t>
      </w:r>
      <w:del w:id="40" w:author="LIANG " w:date="2025-03-03T09:34:12Z">
        <w:r>
          <w:rPr>
            <w:rFonts w:hint="eastAsia" w:eastAsia="宋体"/>
            <w:lang w:val="en-US" w:eastAsia="zh-CN"/>
          </w:rPr>
          <w:delText>secotr</w:delText>
        </w:r>
      </w:del>
      <w:ins w:id="41" w:author="LIANG " w:date="2025-03-03T09:34:12Z">
        <w:r>
          <w:rPr>
            <w:rFonts w:hint="eastAsia" w:eastAsia="宋体"/>
            <w:lang w:val="en-US" w:eastAsia="zh-CN"/>
          </w:rPr>
          <w:t>sector</w:t>
        </w:r>
      </w:ins>
      <w:r>
        <w:rPr>
          <w:rFonts w:hint="eastAsia" w:eastAsia="宋体"/>
          <w:lang w:val="en-US" w:eastAsia="zh-CN"/>
        </w:rPr>
        <w:t xml:space="preserve"> </w:t>
      </w:r>
      <w:r>
        <w:t xml:space="preserve">light’s luminous intensity </w:t>
      </w:r>
      <w:r>
        <w:rPr>
          <w:rFonts w:hint="eastAsia" w:eastAsia="宋体"/>
          <w:lang w:val="en-US" w:eastAsia="zh-CN"/>
        </w:rPr>
        <w:t xml:space="preserve">and colour </w:t>
      </w:r>
      <w:r>
        <w:t xml:space="preserve">versus </w:t>
      </w:r>
      <w:r>
        <w:rPr>
          <w:rFonts w:hint="eastAsia" w:eastAsia="宋体"/>
          <w:lang w:val="en-US" w:eastAsia="zh-CN"/>
        </w:rPr>
        <w:t>horizontal</w:t>
      </w:r>
      <w:r>
        <w:t xml:space="preserve"> angle profiles. An example profile plot, annotated with the </w:t>
      </w:r>
      <w:r>
        <w:rPr>
          <w:rFonts w:hint="eastAsia" w:eastAsia="宋体"/>
          <w:lang w:val="en-US" w:eastAsia="zh-CN"/>
        </w:rPr>
        <w:t>these parameters</w:t>
      </w:r>
      <w:r>
        <w:t>, is shown</w:t>
      </w:r>
      <w:r>
        <w:rPr>
          <w:highlight w:val="none"/>
        </w:rPr>
        <w:t xml:space="preserve"> in </w:t>
      </w:r>
      <w:r>
        <w:rPr>
          <w:rFonts w:hint="eastAsia" w:eastAsia="宋体"/>
          <w:highlight w:val="none"/>
          <w:lang w:val="en-US" w:eastAsia="zh-CN"/>
        </w:rPr>
        <w:fldChar w:fldCharType="begin"/>
      </w:r>
      <w:r>
        <w:rPr>
          <w:rFonts w:hint="eastAsia" w:eastAsia="宋体"/>
          <w:highlight w:val="none"/>
          <w:lang w:val="en-US" w:eastAsia="zh-CN"/>
        </w:rPr>
        <w:instrText xml:space="preserve"> REF _Ref2138 \n \h </w:instrText>
      </w:r>
      <w:r>
        <w:rPr>
          <w:rFonts w:hint="eastAsia" w:eastAsia="宋体"/>
          <w:highlight w:val="none"/>
          <w:lang w:val="en-US" w:eastAsia="zh-CN"/>
        </w:rPr>
        <w:fldChar w:fldCharType="separate"/>
      </w:r>
      <w:r>
        <w:rPr>
          <w:rFonts w:hint="eastAsia" w:eastAsia="宋体"/>
          <w:highlight w:val="none"/>
          <w:lang w:val="en-US" w:eastAsia="zh-CN"/>
        </w:rPr>
        <w:t>Figure 12</w:t>
      </w:r>
      <w:r>
        <w:rPr>
          <w:rFonts w:hint="eastAsia" w:eastAsia="宋体"/>
          <w:highlight w:val="none"/>
          <w:lang w:val="en-US" w:eastAsia="zh-CN"/>
        </w:rPr>
        <w:fldChar w:fldCharType="end"/>
      </w:r>
      <w:r>
        <w:rPr>
          <w:highlight w:val="none"/>
        </w:rPr>
        <w:t>.</w:t>
      </w:r>
      <w:r>
        <w:t xml:space="preserve"> </w:t>
      </w:r>
    </w:p>
    <w:p w14:paraId="3A7D2AD0">
      <w:pPr>
        <w:pStyle w:val="4"/>
        <w:rPr>
          <w:rFonts w:hint="eastAsia" w:ascii="Calibri" w:hAnsi="Calibri" w:eastAsia="宋体" w:cs="Calibri"/>
          <w:lang w:val="en-US" w:eastAsia="zh-CN"/>
        </w:rPr>
      </w:pPr>
      <w:r>
        <w:rPr>
          <w:rFonts w:hint="eastAsia" w:eastAsia="宋体"/>
          <w:lang w:val="en-US" w:eastAsia="zh-CN"/>
        </w:rPr>
        <w:t xml:space="preserve">In this example, the </w:t>
      </w:r>
      <w:r>
        <w:rPr>
          <w:rFonts w:hint="eastAsia" w:eastAsia="宋体"/>
          <w:b/>
          <w:bCs/>
          <w:lang w:val="en-US" w:eastAsia="zh-CN"/>
        </w:rPr>
        <w:t>Red Sector Colour Width</w:t>
      </w:r>
      <w:r>
        <w:rPr>
          <w:rFonts w:hint="eastAsia" w:eastAsia="宋体"/>
          <w:lang w:val="en-US" w:eastAsia="zh-CN"/>
        </w:rPr>
        <w:t>, taken between the Red Sector Colour Boundaries, covers 1.5</w:t>
      </w:r>
      <w:r>
        <w:rPr>
          <w:rFonts w:hint="default" w:ascii="Calibri" w:hAnsi="Calibri" w:eastAsia="宋体" w:cs="Calibri"/>
          <w:lang w:val="en-US" w:eastAsia="zh-CN"/>
        </w:rPr>
        <w:t>°</w:t>
      </w:r>
      <w:r>
        <w:rPr>
          <w:rFonts w:hint="eastAsia" w:ascii="Calibri" w:hAnsi="Calibri" w:eastAsia="宋体" w:cs="Calibri"/>
          <w:lang w:val="en-US" w:eastAsia="zh-CN"/>
        </w:rPr>
        <w:t xml:space="preserve"> from -56.9</w:t>
      </w:r>
      <w:r>
        <w:rPr>
          <w:rFonts w:hint="default" w:ascii="Calibri" w:hAnsi="Calibri" w:eastAsia="宋体" w:cs="Calibri"/>
          <w:lang w:val="en-US" w:eastAsia="zh-CN"/>
        </w:rPr>
        <w:t>°</w:t>
      </w:r>
      <w:r>
        <w:rPr>
          <w:rFonts w:hint="eastAsia" w:ascii="Calibri" w:hAnsi="Calibri" w:eastAsia="宋体" w:cs="Calibri"/>
          <w:lang w:val="en-US" w:eastAsia="zh-CN"/>
        </w:rPr>
        <w:t xml:space="preserve"> to -55.4</w:t>
      </w:r>
      <w:r>
        <w:rPr>
          <w:rFonts w:hint="default" w:ascii="Calibri" w:hAnsi="Calibri" w:eastAsia="宋体" w:cs="Calibri"/>
          <w:lang w:val="en-US" w:eastAsia="zh-CN"/>
        </w:rPr>
        <w:t>°</w:t>
      </w:r>
      <w:r>
        <w:rPr>
          <w:rFonts w:hint="eastAsia" w:ascii="Calibri" w:hAnsi="Calibri" w:eastAsia="宋体" w:cs="Calibri"/>
          <w:lang w:val="en-US" w:eastAsia="zh-CN"/>
        </w:rPr>
        <w:t xml:space="preserve">. The </w:t>
      </w:r>
      <w:r>
        <w:rPr>
          <w:rFonts w:hint="eastAsia" w:ascii="Calibri" w:hAnsi="Calibri" w:eastAsia="宋体" w:cs="Calibri"/>
          <w:b/>
          <w:bCs/>
          <w:lang w:val="en-US" w:eastAsia="zh-CN"/>
        </w:rPr>
        <w:t>Red Sector Intensity Width</w:t>
      </w:r>
      <w:r>
        <w:rPr>
          <w:rFonts w:hint="eastAsia" w:ascii="Calibri" w:hAnsi="Calibri" w:eastAsia="宋体" w:cs="Calibri"/>
          <w:lang w:val="en-US" w:eastAsia="zh-CN"/>
        </w:rPr>
        <w:t xml:space="preserve"> which is the angle interval across the full width half maximum (FWHM) intensity (i.e. taken between the Red Sector Intensity Boundaries), covers </w:t>
      </w:r>
      <w:r>
        <w:rPr>
          <w:rFonts w:hint="eastAsia" w:eastAsia="宋体"/>
          <w:lang w:val="en-US" w:eastAsia="zh-CN"/>
        </w:rPr>
        <w:t>1.4</w:t>
      </w:r>
      <w:r>
        <w:rPr>
          <w:rFonts w:hint="default" w:ascii="Calibri" w:hAnsi="Calibri" w:eastAsia="宋体" w:cs="Calibri"/>
          <w:lang w:val="en-US" w:eastAsia="zh-CN"/>
        </w:rPr>
        <w:t>°</w:t>
      </w:r>
      <w:r>
        <w:rPr>
          <w:rFonts w:hint="eastAsia" w:ascii="Calibri" w:hAnsi="Calibri" w:eastAsia="宋体" w:cs="Calibri"/>
          <w:lang w:val="en-US" w:eastAsia="zh-CN"/>
        </w:rPr>
        <w:t xml:space="preserve"> from -56.6</w:t>
      </w:r>
      <w:r>
        <w:rPr>
          <w:rFonts w:hint="default" w:ascii="Calibri" w:hAnsi="Calibri" w:eastAsia="宋体" w:cs="Calibri"/>
          <w:lang w:val="en-US" w:eastAsia="zh-CN"/>
        </w:rPr>
        <w:t>°</w:t>
      </w:r>
      <w:r>
        <w:rPr>
          <w:rFonts w:hint="eastAsia" w:ascii="Calibri" w:hAnsi="Calibri" w:eastAsia="宋体" w:cs="Calibri"/>
          <w:lang w:val="en-US" w:eastAsia="zh-CN"/>
        </w:rPr>
        <w:t xml:space="preserve"> to -55.2</w:t>
      </w:r>
      <w:r>
        <w:rPr>
          <w:rFonts w:hint="default" w:ascii="Calibri" w:hAnsi="Calibri" w:eastAsia="宋体" w:cs="Calibri"/>
          <w:lang w:val="en-US" w:eastAsia="zh-CN"/>
        </w:rPr>
        <w:t>°</w:t>
      </w:r>
      <w:r>
        <w:rPr>
          <w:rFonts w:hint="eastAsia" w:ascii="Calibri" w:hAnsi="Calibri" w:eastAsia="宋体" w:cs="Calibri"/>
          <w:lang w:val="en-US" w:eastAsia="zh-CN"/>
        </w:rPr>
        <w:t xml:space="preserve">. Therefore, according to the definition of Sector Width given by </w:t>
      </w:r>
      <w:r>
        <w:rPr>
          <w:rFonts w:hint="default" w:eastAsia="宋体"/>
          <w:lang w:val="en-US" w:eastAsia="zh-CN"/>
        </w:rPr>
        <w:t>IALA Recommendation</w:t>
      </w:r>
      <w:r>
        <w:rPr>
          <w:rFonts w:hint="eastAsia" w:eastAsia="宋体"/>
          <w:lang w:val="en-US" w:eastAsia="zh-CN"/>
        </w:rPr>
        <w:t xml:space="preserve"> </w:t>
      </w:r>
      <w:r>
        <w:rPr>
          <w:rFonts w:hint="eastAsia" w:ascii="Calibri" w:hAnsi="Calibri" w:eastAsia="宋体" w:cs="Calibri"/>
          <w:i/>
          <w:iCs/>
          <w:lang w:val="en-US" w:eastAsia="zh-CN"/>
        </w:rPr>
        <w:t>R0203</w:t>
      </w:r>
      <w:r>
        <w:rPr>
          <w:rFonts w:hint="eastAsia" w:ascii="Calibri" w:hAnsi="Calibri" w:eastAsia="宋体" w:cs="Calibri"/>
          <w:lang w:val="en-US" w:eastAsia="zh-CN"/>
        </w:rPr>
        <w:t xml:space="preserve">, the </w:t>
      </w:r>
      <w:r>
        <w:rPr>
          <w:rFonts w:hint="eastAsia" w:ascii="Calibri" w:hAnsi="Calibri" w:eastAsia="宋体" w:cs="Calibri"/>
          <w:b/>
          <w:bCs/>
          <w:lang w:val="en-US" w:eastAsia="zh-CN"/>
        </w:rPr>
        <w:t>Red Sector Width</w:t>
      </w:r>
      <w:r>
        <w:rPr>
          <w:rFonts w:hint="eastAsia" w:ascii="Calibri" w:hAnsi="Calibri" w:eastAsia="宋体" w:cs="Calibri"/>
          <w:lang w:val="en-US" w:eastAsia="zh-CN"/>
        </w:rPr>
        <w:t xml:space="preserve"> covers </w:t>
      </w:r>
      <w:r>
        <w:rPr>
          <w:rFonts w:hint="eastAsia" w:eastAsia="宋体"/>
          <w:lang w:val="en-US" w:eastAsia="zh-CN"/>
        </w:rPr>
        <w:t>1.2</w:t>
      </w:r>
      <w:r>
        <w:rPr>
          <w:rFonts w:hint="default" w:ascii="Calibri" w:hAnsi="Calibri" w:eastAsia="宋体" w:cs="Calibri"/>
          <w:lang w:val="en-US" w:eastAsia="zh-CN"/>
        </w:rPr>
        <w:t>°</w:t>
      </w:r>
      <w:r>
        <w:rPr>
          <w:rFonts w:hint="eastAsia" w:ascii="Calibri" w:hAnsi="Calibri" w:eastAsia="宋体" w:cs="Calibri"/>
          <w:lang w:val="en-US" w:eastAsia="zh-CN"/>
        </w:rPr>
        <w:t xml:space="preserve"> from -56.6</w:t>
      </w:r>
      <w:r>
        <w:rPr>
          <w:rFonts w:hint="default" w:ascii="Calibri" w:hAnsi="Calibri" w:eastAsia="宋体" w:cs="Calibri"/>
          <w:lang w:val="en-US" w:eastAsia="zh-CN"/>
        </w:rPr>
        <w:t>°</w:t>
      </w:r>
      <w:r>
        <w:rPr>
          <w:rFonts w:hint="eastAsia" w:ascii="Calibri" w:hAnsi="Calibri" w:eastAsia="宋体" w:cs="Calibri"/>
          <w:lang w:val="en-US" w:eastAsia="zh-CN"/>
        </w:rPr>
        <w:t xml:space="preserve"> to -55.4</w:t>
      </w:r>
      <w:r>
        <w:rPr>
          <w:rFonts w:hint="default" w:ascii="Calibri" w:hAnsi="Calibri" w:eastAsia="宋体" w:cs="Calibri"/>
          <w:lang w:val="en-US" w:eastAsia="zh-CN"/>
        </w:rPr>
        <w:t>°</w:t>
      </w:r>
      <w:r>
        <w:rPr>
          <w:rFonts w:hint="eastAsia" w:ascii="Calibri" w:hAnsi="Calibri" w:eastAsia="宋体" w:cs="Calibri"/>
          <w:lang w:val="en-US" w:eastAsia="zh-CN"/>
        </w:rPr>
        <w:t>.</w:t>
      </w:r>
    </w:p>
    <w:p w14:paraId="1CA5B020">
      <w:pPr>
        <w:pStyle w:val="4"/>
        <w:rPr>
          <w:rFonts w:hint="eastAsia" w:ascii="Calibri" w:hAnsi="Calibri" w:eastAsia="宋体" w:cs="Calibri"/>
          <w:lang w:val="en-US" w:eastAsia="zh-CN"/>
        </w:rPr>
      </w:pPr>
      <w:r>
        <w:rPr>
          <w:rFonts w:hint="eastAsia" w:ascii="Calibri" w:hAnsi="Calibri" w:eastAsia="宋体" w:cs="Calibri"/>
          <w:lang w:val="en-US" w:eastAsia="zh-CN"/>
        </w:rPr>
        <w:t xml:space="preserve">The </w:t>
      </w:r>
      <w:r>
        <w:rPr>
          <w:rFonts w:hint="eastAsia" w:ascii="Calibri" w:hAnsi="Calibri" w:eastAsia="宋体" w:cs="Calibri"/>
          <w:b/>
          <w:bCs/>
          <w:lang w:val="en-US" w:eastAsia="zh-CN"/>
        </w:rPr>
        <w:t xml:space="preserve">Green </w:t>
      </w:r>
      <w:r>
        <w:rPr>
          <w:rFonts w:hint="eastAsia" w:eastAsia="宋体"/>
          <w:b/>
          <w:bCs/>
          <w:lang w:val="en-US" w:eastAsia="zh-CN"/>
        </w:rPr>
        <w:t>Sector Colour Width</w:t>
      </w:r>
      <w:r>
        <w:rPr>
          <w:rFonts w:hint="eastAsia" w:eastAsia="宋体"/>
          <w:lang w:val="en-US" w:eastAsia="zh-CN"/>
        </w:rPr>
        <w:t xml:space="preserve">, taken between the </w:t>
      </w:r>
      <w:r>
        <w:rPr>
          <w:rFonts w:hint="eastAsia" w:ascii="Calibri" w:hAnsi="Calibri" w:eastAsia="宋体" w:cs="Calibri"/>
          <w:lang w:val="en-US" w:eastAsia="zh-CN"/>
        </w:rPr>
        <w:t xml:space="preserve">Green </w:t>
      </w:r>
      <w:r>
        <w:rPr>
          <w:rFonts w:hint="eastAsia" w:eastAsia="宋体"/>
          <w:lang w:val="en-US" w:eastAsia="zh-CN"/>
        </w:rPr>
        <w:t>Sector Colour Boundaries, covers 1.8</w:t>
      </w:r>
      <w:r>
        <w:rPr>
          <w:rFonts w:hint="default" w:ascii="Calibri" w:hAnsi="Calibri" w:eastAsia="宋体" w:cs="Calibri"/>
          <w:lang w:val="en-US" w:eastAsia="zh-CN"/>
        </w:rPr>
        <w:t>°</w:t>
      </w:r>
      <w:r>
        <w:rPr>
          <w:rFonts w:hint="eastAsia" w:ascii="Calibri" w:hAnsi="Calibri" w:eastAsia="宋体" w:cs="Calibri"/>
          <w:lang w:val="en-US" w:eastAsia="zh-CN"/>
        </w:rPr>
        <w:t xml:space="preserve"> from -54.8</w:t>
      </w:r>
      <w:r>
        <w:rPr>
          <w:rFonts w:hint="default" w:ascii="Calibri" w:hAnsi="Calibri" w:eastAsia="宋体" w:cs="Calibri"/>
          <w:lang w:val="en-US" w:eastAsia="zh-CN"/>
        </w:rPr>
        <w:t>°</w:t>
      </w:r>
      <w:r>
        <w:rPr>
          <w:rFonts w:hint="eastAsia" w:ascii="Calibri" w:hAnsi="Calibri" w:eastAsia="宋体" w:cs="Calibri"/>
          <w:lang w:val="en-US" w:eastAsia="zh-CN"/>
        </w:rPr>
        <w:t xml:space="preserve"> to -53.0</w:t>
      </w:r>
      <w:r>
        <w:rPr>
          <w:rFonts w:hint="default" w:ascii="Calibri" w:hAnsi="Calibri" w:eastAsia="宋体" w:cs="Calibri"/>
          <w:lang w:val="en-US" w:eastAsia="zh-CN"/>
        </w:rPr>
        <w:t>°</w:t>
      </w:r>
      <w:r>
        <w:rPr>
          <w:rFonts w:hint="eastAsia" w:ascii="Calibri" w:hAnsi="Calibri" w:eastAsia="宋体" w:cs="Calibri"/>
          <w:lang w:val="en-US" w:eastAsia="zh-CN"/>
        </w:rPr>
        <w:t xml:space="preserve">. The </w:t>
      </w:r>
      <w:r>
        <w:rPr>
          <w:rFonts w:hint="eastAsia" w:ascii="Calibri" w:hAnsi="Calibri" w:eastAsia="宋体" w:cs="Calibri"/>
          <w:b/>
          <w:bCs/>
          <w:lang w:val="en-US" w:eastAsia="zh-CN"/>
        </w:rPr>
        <w:t>Green Sector Intensity Width</w:t>
      </w:r>
      <w:r>
        <w:rPr>
          <w:rFonts w:hint="eastAsia" w:ascii="Calibri" w:hAnsi="Calibri" w:eastAsia="宋体" w:cs="Calibri"/>
          <w:lang w:val="en-US" w:eastAsia="zh-CN"/>
        </w:rPr>
        <w:t xml:space="preserve"> which is the angle interval across the full width half maximum (FWHM) intensity (i.e. taken between the Green Sector Intensity Boundaries), covers </w:t>
      </w:r>
      <w:r>
        <w:rPr>
          <w:rFonts w:hint="eastAsia" w:eastAsia="宋体"/>
          <w:lang w:val="en-US" w:eastAsia="zh-CN"/>
        </w:rPr>
        <w:t>1.2</w:t>
      </w:r>
      <w:r>
        <w:rPr>
          <w:rFonts w:hint="default" w:ascii="Calibri" w:hAnsi="Calibri" w:eastAsia="宋体" w:cs="Calibri"/>
          <w:lang w:val="en-US" w:eastAsia="zh-CN"/>
        </w:rPr>
        <w:t>°</w:t>
      </w:r>
      <w:r>
        <w:rPr>
          <w:rFonts w:hint="eastAsia" w:ascii="Calibri" w:hAnsi="Calibri" w:eastAsia="宋体" w:cs="Calibri"/>
          <w:lang w:val="en-US" w:eastAsia="zh-CN"/>
        </w:rPr>
        <w:t xml:space="preserve"> from -54.6</w:t>
      </w:r>
      <w:r>
        <w:rPr>
          <w:rFonts w:hint="default" w:ascii="Calibri" w:hAnsi="Calibri" w:eastAsia="宋体" w:cs="Calibri"/>
          <w:lang w:val="en-US" w:eastAsia="zh-CN"/>
        </w:rPr>
        <w:t>°</w:t>
      </w:r>
      <w:r>
        <w:rPr>
          <w:rFonts w:hint="eastAsia" w:ascii="Calibri" w:hAnsi="Calibri" w:eastAsia="宋体" w:cs="Calibri"/>
          <w:lang w:val="en-US" w:eastAsia="zh-CN"/>
        </w:rPr>
        <w:t xml:space="preserve"> to -53.4</w:t>
      </w:r>
      <w:r>
        <w:rPr>
          <w:rFonts w:hint="default" w:ascii="Calibri" w:hAnsi="Calibri" w:eastAsia="宋体" w:cs="Calibri"/>
          <w:lang w:val="en-US" w:eastAsia="zh-CN"/>
        </w:rPr>
        <w:t>°</w:t>
      </w:r>
      <w:r>
        <w:rPr>
          <w:rFonts w:hint="eastAsia" w:ascii="Calibri" w:hAnsi="Calibri" w:eastAsia="宋体" w:cs="Calibri"/>
          <w:lang w:val="en-US" w:eastAsia="zh-CN"/>
        </w:rPr>
        <w:t xml:space="preserve">. Therefore, the </w:t>
      </w:r>
      <w:r>
        <w:rPr>
          <w:rFonts w:hint="eastAsia" w:ascii="Calibri" w:hAnsi="Calibri" w:eastAsia="宋体" w:cs="Calibri"/>
          <w:b/>
          <w:bCs/>
          <w:lang w:val="en-US" w:eastAsia="zh-CN"/>
        </w:rPr>
        <w:t>Green Sector Width</w:t>
      </w:r>
      <w:r>
        <w:rPr>
          <w:rFonts w:hint="eastAsia" w:ascii="Calibri" w:hAnsi="Calibri" w:eastAsia="宋体" w:cs="Calibri"/>
          <w:lang w:val="en-US" w:eastAsia="zh-CN"/>
        </w:rPr>
        <w:t xml:space="preserve"> covers </w:t>
      </w:r>
      <w:r>
        <w:rPr>
          <w:rFonts w:hint="eastAsia" w:eastAsia="宋体"/>
          <w:lang w:val="en-US" w:eastAsia="zh-CN"/>
        </w:rPr>
        <w:t>1.2</w:t>
      </w:r>
      <w:r>
        <w:rPr>
          <w:rFonts w:hint="default" w:ascii="Calibri" w:hAnsi="Calibri" w:eastAsia="宋体" w:cs="Calibri"/>
          <w:lang w:val="en-US" w:eastAsia="zh-CN"/>
        </w:rPr>
        <w:t>°</w:t>
      </w:r>
      <w:r>
        <w:rPr>
          <w:rFonts w:hint="eastAsia" w:ascii="Calibri" w:hAnsi="Calibri" w:eastAsia="宋体" w:cs="Calibri"/>
          <w:lang w:val="en-US" w:eastAsia="zh-CN"/>
        </w:rPr>
        <w:t xml:space="preserve"> from -54.6</w:t>
      </w:r>
      <w:r>
        <w:rPr>
          <w:rFonts w:hint="default" w:ascii="Calibri" w:hAnsi="Calibri" w:eastAsia="宋体" w:cs="Calibri"/>
          <w:lang w:val="en-US" w:eastAsia="zh-CN"/>
        </w:rPr>
        <w:t>°</w:t>
      </w:r>
      <w:r>
        <w:rPr>
          <w:rFonts w:hint="eastAsia" w:ascii="Calibri" w:hAnsi="Calibri" w:eastAsia="宋体" w:cs="Calibri"/>
          <w:lang w:val="en-US" w:eastAsia="zh-CN"/>
        </w:rPr>
        <w:t xml:space="preserve"> to -53.4</w:t>
      </w:r>
      <w:r>
        <w:rPr>
          <w:rFonts w:hint="default" w:ascii="Calibri" w:hAnsi="Calibri" w:eastAsia="宋体" w:cs="Calibri"/>
          <w:lang w:val="en-US" w:eastAsia="zh-CN"/>
        </w:rPr>
        <w:t>°</w:t>
      </w:r>
      <w:r>
        <w:rPr>
          <w:rFonts w:hint="eastAsia" w:ascii="Calibri" w:hAnsi="Calibri" w:eastAsia="宋体" w:cs="Calibri"/>
          <w:lang w:val="en-US" w:eastAsia="zh-CN"/>
        </w:rPr>
        <w:t>.</w:t>
      </w:r>
    </w:p>
    <w:p w14:paraId="02F47D84">
      <w:pPr>
        <w:pStyle w:val="4"/>
        <w:rPr>
          <w:rFonts w:hint="eastAsia" w:ascii="Calibri" w:hAnsi="Calibri" w:eastAsia="宋体" w:cs="Calibri"/>
          <w:lang w:val="en-US" w:eastAsia="zh-CN"/>
        </w:rPr>
      </w:pPr>
      <w:r>
        <w:rPr>
          <w:rFonts w:hint="eastAsia" w:ascii="Calibri" w:hAnsi="Calibri" w:eastAsia="宋体" w:cs="Calibri"/>
          <w:lang w:val="en-US" w:eastAsia="zh-CN"/>
        </w:rPr>
        <w:t xml:space="preserve">Since the Red Sector Width and Green Sector Width have been determined, as the </w:t>
      </w:r>
      <w:r>
        <w:rPr>
          <w:rFonts w:hint="eastAsia" w:ascii="Calibri" w:hAnsi="Calibri" w:eastAsia="宋体" w:cs="Calibri"/>
          <w:b/>
          <w:bCs/>
          <w:lang w:val="en-US" w:eastAsia="zh-CN"/>
        </w:rPr>
        <w:t>Sector of Uncertainty</w:t>
      </w:r>
      <w:r>
        <w:rPr>
          <w:rFonts w:hint="eastAsia" w:ascii="Calibri" w:hAnsi="Calibri" w:eastAsia="宋体" w:cs="Calibri"/>
          <w:lang w:val="en-US" w:eastAsia="zh-CN"/>
        </w:rPr>
        <w:t xml:space="preserve"> should be the angle between the adjacent Sec</w:t>
      </w:r>
      <w:del w:id="42" w:author="LIANG " w:date="2025-03-03T09:35:20Z">
        <w:r>
          <w:rPr>
            <w:rFonts w:hint="eastAsia" w:ascii="Calibri" w:hAnsi="Calibri" w:eastAsia="宋体" w:cs="Calibri"/>
            <w:lang w:val="en-US" w:eastAsia="zh-CN"/>
          </w:rPr>
          <w:delText>o</w:delText>
        </w:r>
      </w:del>
      <w:r>
        <w:rPr>
          <w:rFonts w:hint="eastAsia" w:ascii="Calibri" w:hAnsi="Calibri" w:eastAsia="宋体" w:cs="Calibri"/>
          <w:lang w:val="en-US" w:eastAsia="zh-CN"/>
        </w:rPr>
        <w:t>tor Width, so the Sector of Uncertainty between the red and green sectors covers  0.8</w:t>
      </w:r>
      <w:r>
        <w:rPr>
          <w:rFonts w:hint="default" w:ascii="Calibri" w:hAnsi="Calibri" w:eastAsia="宋体" w:cs="Calibri"/>
          <w:lang w:val="en-US" w:eastAsia="zh-CN"/>
        </w:rPr>
        <w:t>°</w:t>
      </w:r>
      <w:r>
        <w:rPr>
          <w:rFonts w:hint="eastAsia" w:ascii="Calibri" w:hAnsi="Calibri" w:eastAsia="宋体" w:cs="Calibri"/>
          <w:lang w:val="en-US" w:eastAsia="zh-CN"/>
        </w:rPr>
        <w:t xml:space="preserve"> from -55.4</w:t>
      </w:r>
      <w:r>
        <w:rPr>
          <w:rFonts w:hint="default" w:ascii="Calibri" w:hAnsi="Calibri" w:eastAsia="宋体" w:cs="Calibri"/>
          <w:lang w:val="en-US" w:eastAsia="zh-CN"/>
        </w:rPr>
        <w:t>°</w:t>
      </w:r>
      <w:r>
        <w:rPr>
          <w:rFonts w:hint="eastAsia" w:ascii="Calibri" w:hAnsi="Calibri" w:eastAsia="宋体" w:cs="Calibri"/>
          <w:lang w:val="en-US" w:eastAsia="zh-CN"/>
        </w:rPr>
        <w:t xml:space="preserve"> to -54.6</w:t>
      </w:r>
      <w:r>
        <w:rPr>
          <w:rFonts w:hint="default" w:ascii="Calibri" w:hAnsi="Calibri" w:eastAsia="宋体" w:cs="Calibri"/>
          <w:lang w:val="en-US" w:eastAsia="zh-CN"/>
        </w:rPr>
        <w:t>°</w:t>
      </w:r>
      <w:r>
        <w:rPr>
          <w:rFonts w:hint="eastAsia" w:ascii="Calibri" w:hAnsi="Calibri" w:eastAsia="宋体" w:cs="Calibri"/>
          <w:lang w:val="en-US" w:eastAsia="zh-CN"/>
        </w:rPr>
        <w:t>.</w:t>
      </w:r>
    </w:p>
    <w:p w14:paraId="1E64A62A">
      <w:pPr>
        <w:pStyle w:val="4"/>
        <w:rPr>
          <w:rFonts w:hint="default" w:ascii="Calibri" w:hAnsi="Calibri" w:eastAsia="宋体" w:cs="Calibri"/>
          <w:lang w:val="en-US" w:eastAsia="zh-CN"/>
        </w:rPr>
      </w:pPr>
      <w:r>
        <w:rPr>
          <w:rFonts w:hint="eastAsia" w:ascii="Calibri" w:hAnsi="Calibri" w:eastAsia="宋体" w:cs="Calibri"/>
          <w:lang w:val="en-US" w:eastAsia="zh-CN"/>
        </w:rPr>
        <w:t xml:space="preserve">The </w:t>
      </w:r>
      <w:r>
        <w:rPr>
          <w:rFonts w:hint="eastAsia" w:ascii="Calibri" w:hAnsi="Calibri" w:eastAsia="宋体" w:cs="Calibri"/>
          <w:b/>
          <w:bCs/>
          <w:lang w:val="en-US" w:eastAsia="zh-CN"/>
        </w:rPr>
        <w:t>Red/Green Sector Boundary</w:t>
      </w:r>
      <w:r>
        <w:rPr>
          <w:rFonts w:hint="eastAsia" w:ascii="Calibri" w:hAnsi="Calibri" w:eastAsia="宋体" w:cs="Calibri"/>
          <w:lang w:val="en-US" w:eastAsia="zh-CN"/>
        </w:rPr>
        <w:t>, which should be taken as the centre of the Sector of Uncertainty, is -55.0</w:t>
      </w:r>
      <w:r>
        <w:rPr>
          <w:rFonts w:hint="default" w:ascii="Calibri" w:hAnsi="Calibri" w:eastAsia="宋体" w:cs="Calibri"/>
          <w:lang w:val="en-US" w:eastAsia="zh-CN"/>
        </w:rPr>
        <w:t>°</w:t>
      </w:r>
      <w:r>
        <w:rPr>
          <w:rFonts w:hint="eastAsia" w:ascii="Calibri" w:hAnsi="Calibri" w:eastAsia="宋体" w:cs="Calibri"/>
          <w:lang w:val="en-US" w:eastAsia="zh-CN"/>
        </w:rPr>
        <w:t>.</w:t>
      </w:r>
    </w:p>
    <w:p w14:paraId="57A97FF7">
      <w:pPr>
        <w:pStyle w:val="4"/>
      </w:pPr>
    </w:p>
    <w:p w14:paraId="74CED10A">
      <w:pPr>
        <w:pStyle w:val="4"/>
      </w:pPr>
    </w:p>
    <w:p w14:paraId="790A47FE">
      <w:pPr>
        <w:pStyle w:val="4"/>
        <w:rPr>
          <w:rFonts w:hint="eastAsia" w:eastAsia="宋体"/>
          <w:color w:val="000000" w:themeColor="text1"/>
          <w:highlight w:val="none"/>
          <w:lang w:val="en-US" w:eastAsia="zh-CN"/>
          <w14:textFill>
            <w14:solidFill>
              <w14:schemeClr w14:val="tx1"/>
            </w14:solidFill>
          </w14:textFill>
        </w:rPr>
      </w:pPr>
    </w:p>
    <w:p w14:paraId="04DF2B49">
      <w:pPr>
        <w:pStyle w:val="4"/>
        <w:rPr>
          <w:rFonts w:hint="eastAsia" w:eastAsia="宋体"/>
          <w:color w:val="000000" w:themeColor="text1"/>
          <w:highlight w:val="none"/>
          <w:lang w:val="en-US" w:eastAsia="zh-CN"/>
          <w14:textFill>
            <w14:solidFill>
              <w14:schemeClr w14:val="tx1"/>
            </w14:solidFill>
          </w14:textFill>
        </w:rPr>
      </w:pPr>
    </w:p>
    <w:p w14:paraId="11BFBECA">
      <w:pPr>
        <w:pStyle w:val="4"/>
        <w:rPr>
          <w:rFonts w:hint="eastAsia" w:eastAsia="宋体"/>
          <w:color w:val="000000" w:themeColor="text1"/>
          <w:highlight w:val="none"/>
          <w:lang w:val="en-US" w:eastAsia="zh-CN"/>
          <w14:textFill>
            <w14:solidFill>
              <w14:schemeClr w14:val="tx1"/>
            </w14:solidFill>
          </w14:textFill>
        </w:rPr>
      </w:pPr>
    </w:p>
    <w:p w14:paraId="73BA1BAE">
      <w:pPr>
        <w:pStyle w:val="4"/>
        <w:rPr>
          <w:rFonts w:hint="eastAsia" w:eastAsia="宋体"/>
          <w:color w:val="000000" w:themeColor="text1"/>
          <w:highlight w:val="none"/>
          <w:lang w:val="en-US" w:eastAsia="zh-CN"/>
          <w14:textFill>
            <w14:solidFill>
              <w14:schemeClr w14:val="tx1"/>
            </w14:solidFill>
          </w14:textFill>
        </w:rPr>
      </w:pPr>
      <w:r>
        <w:rPr>
          <w:sz w:val="21"/>
        </w:rPr>
        <mc:AlternateContent>
          <mc:Choice Requires="wpg">
            <w:drawing>
              <wp:anchor distT="0" distB="0" distL="114300" distR="114300" simplePos="0" relativeHeight="251688960" behindDoc="0" locked="0" layoutInCell="1" allowOverlap="1">
                <wp:simplePos x="0" y="0"/>
                <wp:positionH relativeFrom="column">
                  <wp:posOffset>-127635</wp:posOffset>
                </wp:positionH>
                <wp:positionV relativeFrom="paragraph">
                  <wp:posOffset>136525</wp:posOffset>
                </wp:positionV>
                <wp:extent cx="6797675" cy="4630420"/>
                <wp:effectExtent l="0" t="0" r="0" b="0"/>
                <wp:wrapNone/>
                <wp:docPr id="152" name="组合 152"/>
                <wp:cNvGraphicFramePr/>
                <a:graphic xmlns:a="http://schemas.openxmlformats.org/drawingml/2006/main">
                  <a:graphicData uri="http://schemas.microsoft.com/office/word/2010/wordprocessingGroup">
                    <wpg:wgp>
                      <wpg:cNvGrpSpPr/>
                      <wpg:grpSpPr>
                        <a:xfrm>
                          <a:off x="0" y="0"/>
                          <a:ext cx="6797661" cy="4630363"/>
                          <a:chOff x="17726" y="1254"/>
                          <a:chExt cx="10953" cy="8007"/>
                        </a:xfrm>
                      </wpg:grpSpPr>
                      <wps:wsp>
                        <wps:cNvPr id="153" name="直接连接符 1"/>
                        <wps:cNvCnPr/>
                        <wps:spPr>
                          <a:xfrm flipV="1">
                            <a:off x="18688" y="3879"/>
                            <a:ext cx="1439" cy="1881"/>
                          </a:xfrm>
                          <a:prstGeom prst="line">
                            <a:avLst/>
                          </a:prstGeom>
                          <a:ln w="25400"/>
                        </wps:spPr>
                        <wps:style>
                          <a:lnRef idx="2">
                            <a:schemeClr val="accent1"/>
                          </a:lnRef>
                          <a:fillRef idx="0">
                            <a:srgbClr val="FFFFFF"/>
                          </a:fillRef>
                          <a:effectRef idx="0">
                            <a:srgbClr val="FFFFFF"/>
                          </a:effectRef>
                          <a:fontRef idx="minor">
                            <a:schemeClr val="tx1"/>
                          </a:fontRef>
                        </wps:style>
                        <wps:bodyPr/>
                      </wps:wsp>
                      <wps:wsp>
                        <wps:cNvPr id="45" name="直接连接符 45"/>
                        <wps:cNvCnPr/>
                        <wps:spPr>
                          <a:xfrm flipH="1" flipV="1">
                            <a:off x="18923" y="5440"/>
                            <a:ext cx="10" cy="341"/>
                          </a:xfrm>
                          <a:prstGeom prst="line">
                            <a:avLst/>
                          </a:prstGeom>
                        </wps:spPr>
                        <wps:style>
                          <a:lnRef idx="2">
                            <a:schemeClr val="accent1"/>
                          </a:lnRef>
                          <a:fillRef idx="0">
                            <a:srgbClr val="FFFFFF"/>
                          </a:fillRef>
                          <a:effectRef idx="0">
                            <a:srgbClr val="FFFFFF"/>
                          </a:effectRef>
                          <a:fontRef idx="minor">
                            <a:schemeClr val="tx1"/>
                          </a:fontRef>
                        </wps:style>
                        <wps:bodyPr/>
                      </wps:wsp>
                      <wps:wsp>
                        <wps:cNvPr id="46" name="直接连接符 46"/>
                        <wps:cNvCnPr/>
                        <wps:spPr>
                          <a:xfrm flipV="1">
                            <a:off x="19435" y="4739"/>
                            <a:ext cx="1" cy="1027"/>
                          </a:xfrm>
                          <a:prstGeom prst="line">
                            <a:avLst/>
                          </a:prstGeom>
                        </wps:spPr>
                        <wps:style>
                          <a:lnRef idx="2">
                            <a:schemeClr val="accent1"/>
                          </a:lnRef>
                          <a:fillRef idx="0">
                            <a:srgbClr val="FFFFFF"/>
                          </a:fillRef>
                          <a:effectRef idx="0">
                            <a:srgbClr val="FFFFFF"/>
                          </a:effectRef>
                          <a:fontRef idx="minor">
                            <a:schemeClr val="tx1"/>
                          </a:fontRef>
                        </wps:style>
                        <wps:bodyPr/>
                      </wps:wsp>
                      <wps:wsp>
                        <wps:cNvPr id="47" name="直接连接符 47"/>
                        <wps:cNvCnPr/>
                        <wps:spPr>
                          <a:xfrm flipV="1">
                            <a:off x="20130" y="3884"/>
                            <a:ext cx="1533" cy="1"/>
                          </a:xfrm>
                          <a:prstGeom prst="line">
                            <a:avLst/>
                          </a:prstGeom>
                          <a:ln w="25400"/>
                        </wps:spPr>
                        <wps:style>
                          <a:lnRef idx="2">
                            <a:schemeClr val="accent1"/>
                          </a:lnRef>
                          <a:fillRef idx="0">
                            <a:srgbClr val="FFFFFF"/>
                          </a:fillRef>
                          <a:effectRef idx="0">
                            <a:srgbClr val="FFFFFF"/>
                          </a:effectRef>
                          <a:fontRef idx="minor">
                            <a:schemeClr val="tx1"/>
                          </a:fontRef>
                        </wps:style>
                        <wps:bodyPr/>
                      </wps:wsp>
                      <wps:wsp>
                        <wps:cNvPr id="48" name="直接连接符 48"/>
                        <wps:cNvCnPr/>
                        <wps:spPr>
                          <a:xfrm>
                            <a:off x="21652" y="3863"/>
                            <a:ext cx="213" cy="561"/>
                          </a:xfrm>
                          <a:prstGeom prst="line">
                            <a:avLst/>
                          </a:prstGeom>
                          <a:ln w="25400"/>
                        </wps:spPr>
                        <wps:style>
                          <a:lnRef idx="2">
                            <a:schemeClr val="accent1"/>
                          </a:lnRef>
                          <a:fillRef idx="0">
                            <a:srgbClr val="FFFFFF"/>
                          </a:fillRef>
                          <a:effectRef idx="0">
                            <a:srgbClr val="FFFFFF"/>
                          </a:effectRef>
                          <a:fontRef idx="minor">
                            <a:schemeClr val="tx1"/>
                          </a:fontRef>
                        </wps:style>
                        <wps:bodyPr/>
                      </wps:wsp>
                      <wps:wsp>
                        <wps:cNvPr id="49" name="直接连接符 49"/>
                        <wps:cNvCnPr/>
                        <wps:spPr>
                          <a:xfrm>
                            <a:off x="21866" y="4407"/>
                            <a:ext cx="1276" cy="1019"/>
                          </a:xfrm>
                          <a:prstGeom prst="line">
                            <a:avLst/>
                          </a:prstGeom>
                          <a:ln w="25400"/>
                        </wps:spPr>
                        <wps:style>
                          <a:lnRef idx="2">
                            <a:schemeClr val="accent1"/>
                          </a:lnRef>
                          <a:fillRef idx="0">
                            <a:srgbClr val="FFFFFF"/>
                          </a:fillRef>
                          <a:effectRef idx="0">
                            <a:srgbClr val="FFFFFF"/>
                          </a:effectRef>
                          <a:fontRef idx="minor">
                            <a:schemeClr val="tx1"/>
                          </a:fontRef>
                        </wps:style>
                        <wps:bodyPr/>
                      </wps:wsp>
                      <wps:wsp>
                        <wps:cNvPr id="50" name="直接连接符 50"/>
                        <wps:cNvCnPr/>
                        <wps:spPr>
                          <a:xfrm flipH="1" flipV="1">
                            <a:off x="22373" y="4814"/>
                            <a:ext cx="5" cy="944"/>
                          </a:xfrm>
                          <a:prstGeom prst="line">
                            <a:avLst/>
                          </a:prstGeom>
                        </wps:spPr>
                        <wps:style>
                          <a:lnRef idx="2">
                            <a:schemeClr val="accent1"/>
                          </a:lnRef>
                          <a:fillRef idx="0">
                            <a:srgbClr val="FFFFFF"/>
                          </a:fillRef>
                          <a:effectRef idx="0">
                            <a:srgbClr val="FFFFFF"/>
                          </a:effectRef>
                          <a:fontRef idx="minor">
                            <a:schemeClr val="tx1"/>
                          </a:fontRef>
                        </wps:style>
                        <wps:bodyPr/>
                      </wps:wsp>
                      <wps:wsp>
                        <wps:cNvPr id="154" name="直接连接符 51"/>
                        <wps:cNvCnPr/>
                        <wps:spPr>
                          <a:xfrm flipV="1">
                            <a:off x="21987" y="1387"/>
                            <a:ext cx="20" cy="4381"/>
                          </a:xfrm>
                          <a:prstGeom prst="line">
                            <a:avLst/>
                          </a:prstGeom>
                          <a:ln w="25400">
                            <a:solidFill>
                              <a:srgbClr val="FF0000"/>
                            </a:solidFill>
                          </a:ln>
                        </wps:spPr>
                        <wps:style>
                          <a:lnRef idx="2">
                            <a:schemeClr val="accent1"/>
                          </a:lnRef>
                          <a:fillRef idx="0">
                            <a:srgbClr val="FFFFFF"/>
                          </a:fillRef>
                          <a:effectRef idx="0">
                            <a:srgbClr val="FFFFFF"/>
                          </a:effectRef>
                          <a:fontRef idx="minor">
                            <a:schemeClr val="tx1"/>
                          </a:fontRef>
                        </wps:style>
                        <wps:bodyPr/>
                      </wps:wsp>
                      <wps:wsp>
                        <wps:cNvPr id="52" name="直接连接符 52"/>
                        <wps:cNvCnPr/>
                        <wps:spPr>
                          <a:xfrm flipV="1">
                            <a:off x="23152" y="1405"/>
                            <a:ext cx="13" cy="4369"/>
                          </a:xfrm>
                          <a:prstGeom prst="line">
                            <a:avLst/>
                          </a:prstGeom>
                          <a:ln w="25400">
                            <a:solidFill>
                              <a:srgbClr val="00B050"/>
                            </a:solidFill>
                          </a:ln>
                        </wps:spPr>
                        <wps:style>
                          <a:lnRef idx="2">
                            <a:schemeClr val="accent1"/>
                          </a:lnRef>
                          <a:fillRef idx="0">
                            <a:srgbClr val="FFFFFF"/>
                          </a:fillRef>
                          <a:effectRef idx="0">
                            <a:srgbClr val="FFFFFF"/>
                          </a:effectRef>
                          <a:fontRef idx="minor">
                            <a:schemeClr val="tx1"/>
                          </a:fontRef>
                        </wps:style>
                        <wps:bodyPr/>
                      </wps:wsp>
                      <wps:wsp>
                        <wps:cNvPr id="53" name="直接连接符 53"/>
                        <wps:cNvCnPr/>
                        <wps:spPr>
                          <a:xfrm flipV="1">
                            <a:off x="23152" y="1999"/>
                            <a:ext cx="886" cy="3448"/>
                          </a:xfrm>
                          <a:prstGeom prst="line">
                            <a:avLst/>
                          </a:prstGeom>
                          <a:ln w="25400"/>
                        </wps:spPr>
                        <wps:style>
                          <a:lnRef idx="2">
                            <a:schemeClr val="accent1"/>
                          </a:lnRef>
                          <a:fillRef idx="0">
                            <a:srgbClr val="FFFFFF"/>
                          </a:fillRef>
                          <a:effectRef idx="0">
                            <a:srgbClr val="FFFFFF"/>
                          </a:effectRef>
                          <a:fontRef idx="minor">
                            <a:schemeClr val="tx1"/>
                          </a:fontRef>
                        </wps:style>
                        <wps:bodyPr/>
                      </wps:wsp>
                      <wps:wsp>
                        <wps:cNvPr id="54" name="直接连接符 54"/>
                        <wps:cNvCnPr/>
                        <wps:spPr>
                          <a:xfrm flipV="1">
                            <a:off x="24018" y="2011"/>
                            <a:ext cx="1153" cy="8"/>
                          </a:xfrm>
                          <a:prstGeom prst="line">
                            <a:avLst/>
                          </a:prstGeom>
                          <a:ln w="25400"/>
                        </wps:spPr>
                        <wps:style>
                          <a:lnRef idx="2">
                            <a:schemeClr val="accent1"/>
                          </a:lnRef>
                          <a:fillRef idx="0">
                            <a:srgbClr val="FFFFFF"/>
                          </a:fillRef>
                          <a:effectRef idx="0">
                            <a:srgbClr val="FFFFFF"/>
                          </a:effectRef>
                          <a:fontRef idx="minor">
                            <a:schemeClr val="tx1"/>
                          </a:fontRef>
                        </wps:style>
                        <wps:bodyPr/>
                      </wps:wsp>
                      <wps:wsp>
                        <wps:cNvPr id="55" name="直接连接符 55"/>
                        <wps:cNvCnPr/>
                        <wps:spPr>
                          <a:xfrm>
                            <a:off x="25153" y="2014"/>
                            <a:ext cx="1614" cy="3750"/>
                          </a:xfrm>
                          <a:prstGeom prst="line">
                            <a:avLst/>
                          </a:prstGeom>
                          <a:ln w="25400"/>
                        </wps:spPr>
                        <wps:style>
                          <a:lnRef idx="2">
                            <a:schemeClr val="accent1"/>
                          </a:lnRef>
                          <a:fillRef idx="0">
                            <a:srgbClr val="FFFFFF"/>
                          </a:fillRef>
                          <a:effectRef idx="0">
                            <a:srgbClr val="FFFFFF"/>
                          </a:effectRef>
                          <a:fontRef idx="minor">
                            <a:schemeClr val="tx1"/>
                          </a:fontRef>
                        </wps:style>
                        <wps:bodyPr/>
                      </wps:wsp>
                      <wps:wsp>
                        <wps:cNvPr id="155" name="直接连接符 56"/>
                        <wps:cNvCnPr/>
                        <wps:spPr>
                          <a:xfrm flipH="1" flipV="1">
                            <a:off x="26542" y="5240"/>
                            <a:ext cx="18" cy="532"/>
                          </a:xfrm>
                          <a:prstGeom prst="line">
                            <a:avLst/>
                          </a:prstGeom>
                        </wps:spPr>
                        <wps:style>
                          <a:lnRef idx="2">
                            <a:schemeClr val="accent1"/>
                          </a:lnRef>
                          <a:fillRef idx="0">
                            <a:srgbClr val="FFFFFF"/>
                          </a:fillRef>
                          <a:effectRef idx="0">
                            <a:srgbClr val="FFFFFF"/>
                          </a:effectRef>
                          <a:fontRef idx="minor">
                            <a:schemeClr val="tx1"/>
                          </a:fontRef>
                        </wps:style>
                        <wps:bodyPr/>
                      </wps:wsp>
                      <wps:wsp>
                        <wps:cNvPr id="60" name="直接连接符 60"/>
                        <wps:cNvCnPr/>
                        <wps:spPr>
                          <a:xfrm flipH="1" flipV="1">
                            <a:off x="25928" y="3895"/>
                            <a:ext cx="6" cy="1881"/>
                          </a:xfrm>
                          <a:prstGeom prst="line">
                            <a:avLst/>
                          </a:prstGeom>
                        </wps:spPr>
                        <wps:style>
                          <a:lnRef idx="2">
                            <a:schemeClr val="accent1"/>
                          </a:lnRef>
                          <a:fillRef idx="0">
                            <a:srgbClr val="FFFFFF"/>
                          </a:fillRef>
                          <a:effectRef idx="0">
                            <a:srgbClr val="FFFFFF"/>
                          </a:effectRef>
                          <a:fontRef idx="minor">
                            <a:schemeClr val="tx1"/>
                          </a:fontRef>
                        </wps:style>
                        <wps:bodyPr/>
                      </wps:wsp>
                      <wps:wsp>
                        <wps:cNvPr id="61" name="直接连接符 61"/>
                        <wps:cNvCnPr/>
                        <wps:spPr>
                          <a:xfrm flipH="1" flipV="1">
                            <a:off x="23551" y="3873"/>
                            <a:ext cx="6" cy="1881"/>
                          </a:xfrm>
                          <a:prstGeom prst="line">
                            <a:avLst/>
                          </a:prstGeom>
                        </wps:spPr>
                        <wps:style>
                          <a:lnRef idx="2">
                            <a:schemeClr val="accent1"/>
                          </a:lnRef>
                          <a:fillRef idx="0">
                            <a:srgbClr val="FFFFFF"/>
                          </a:fillRef>
                          <a:effectRef idx="0">
                            <a:srgbClr val="FFFFFF"/>
                          </a:effectRef>
                          <a:fontRef idx="minor">
                            <a:schemeClr val="tx1"/>
                          </a:fontRef>
                        </wps:style>
                        <wps:bodyPr/>
                      </wps:wsp>
                      <wps:wsp>
                        <wps:cNvPr id="62" name="直接连接符 62"/>
                        <wps:cNvCnPr/>
                        <wps:spPr>
                          <a:xfrm flipH="1" flipV="1">
                            <a:off x="18678" y="1398"/>
                            <a:ext cx="3" cy="4363"/>
                          </a:xfrm>
                          <a:prstGeom prst="line">
                            <a:avLst/>
                          </a:prstGeom>
                          <a:ln w="25400">
                            <a:solidFill>
                              <a:srgbClr val="FF0000"/>
                            </a:solidFill>
                          </a:ln>
                        </wps:spPr>
                        <wps:style>
                          <a:lnRef idx="2">
                            <a:schemeClr val="accent1"/>
                          </a:lnRef>
                          <a:fillRef idx="0">
                            <a:srgbClr val="FFFFFF"/>
                          </a:fillRef>
                          <a:effectRef idx="0">
                            <a:srgbClr val="FFFFFF"/>
                          </a:effectRef>
                          <a:fontRef idx="minor">
                            <a:schemeClr val="tx1"/>
                          </a:fontRef>
                        </wps:style>
                        <wps:bodyPr/>
                      </wps:wsp>
                      <wps:wsp>
                        <wps:cNvPr id="63" name="直接连接符 63"/>
                        <wps:cNvCnPr/>
                        <wps:spPr>
                          <a:xfrm flipH="1" flipV="1">
                            <a:off x="26758" y="1398"/>
                            <a:ext cx="8" cy="4403"/>
                          </a:xfrm>
                          <a:prstGeom prst="line">
                            <a:avLst/>
                          </a:prstGeom>
                          <a:ln w="25400">
                            <a:solidFill>
                              <a:srgbClr val="00B050"/>
                            </a:solidFill>
                          </a:ln>
                        </wps:spPr>
                        <wps:style>
                          <a:lnRef idx="2">
                            <a:schemeClr val="accent1"/>
                          </a:lnRef>
                          <a:fillRef idx="0">
                            <a:srgbClr val="FFFFFF"/>
                          </a:fillRef>
                          <a:effectRef idx="0">
                            <a:srgbClr val="FFFFFF"/>
                          </a:effectRef>
                          <a:fontRef idx="minor">
                            <a:schemeClr val="tx1"/>
                          </a:fontRef>
                        </wps:style>
                        <wps:bodyPr/>
                      </wps:wsp>
                      <wps:wsp>
                        <wps:cNvPr id="64" name="矩形 64"/>
                        <wps:cNvSpPr/>
                        <wps:spPr>
                          <a:xfrm>
                            <a:off x="18675" y="1330"/>
                            <a:ext cx="3318" cy="381"/>
                          </a:xfrm>
                          <a:prstGeom prst="rect">
                            <a:avLst/>
                          </a:prstGeom>
                          <a:solidFill>
                            <a:srgbClr val="FF0000"/>
                          </a:solidFill>
                          <a:ln>
                            <a:solidFill>
                              <a:srgbClr val="FF00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808FA9D">
                              <w:pPr>
                                <w:keepNext w:val="0"/>
                                <w:keepLines w:val="0"/>
                                <w:pageBreakBefore w:val="0"/>
                                <w:widowControl w:val="0"/>
                                <w:kinsoku/>
                                <w:wordWrap/>
                                <w:overflowPunct/>
                                <w:topLinePunct w:val="0"/>
                                <w:bidi w:val="0"/>
                                <w:adjustRightInd/>
                                <w:snapToGrid/>
                                <w:spacing w:line="240" w:lineRule="exact"/>
                                <w:jc w:val="center"/>
                                <w:textAlignment w:val="auto"/>
                                <w:rPr>
                                  <w:rFonts w:hint="default" w:eastAsiaTheme="minorEastAsia"/>
                                  <w:b/>
                                  <w:bCs/>
                                  <w:color w:val="FFFFFF" w:themeColor="background1"/>
                                  <w:sz w:val="30"/>
                                  <w:szCs w:val="30"/>
                                  <w:lang w:val="en-US" w:eastAsia="zh-CN"/>
                                  <w14:textFill>
                                    <w14:solidFill>
                                      <w14:schemeClr w14:val="bg1"/>
                                    </w14:solidFill>
                                  </w14:textFill>
                                </w:rPr>
                              </w:pPr>
                              <w:r>
                                <w:rPr>
                                  <w:rFonts w:hint="eastAsia"/>
                                  <w:b/>
                                  <w:bCs/>
                                  <w:color w:val="FFFFFF" w:themeColor="background1"/>
                                  <w:sz w:val="30"/>
                                  <w:szCs w:val="30"/>
                                  <w:lang w:val="en-US" w:eastAsia="zh-CN"/>
                                  <w14:textFill>
                                    <w14:solidFill>
                                      <w14:schemeClr w14:val="bg1"/>
                                    </w14:solidFill>
                                  </w14:textFill>
                                </w:rPr>
                                <w:t>IALA R0201 Red</w:t>
                              </w:r>
                            </w:p>
                          </w:txbxContent>
                        </wps:txbx>
                        <wps:bodyPr rot="0" spcFirstLastPara="0" vertOverflow="overflow" horzOverflow="overflow" vert="horz" wrap="square" lIns="0" tIns="0" rIns="0" bIns="0" numCol="1" spcCol="0" rtlCol="0" fromWordArt="0" anchor="ctr" anchorCtr="0" forceAA="0" compatLnSpc="1">
                          <a:noAutofit/>
                        </wps:bodyPr>
                      </wps:wsp>
                      <wps:wsp>
                        <wps:cNvPr id="65" name="矩形 65"/>
                        <wps:cNvSpPr/>
                        <wps:spPr>
                          <a:xfrm>
                            <a:off x="23164" y="1342"/>
                            <a:ext cx="3589" cy="381"/>
                          </a:xfrm>
                          <a:prstGeom prst="rect">
                            <a:avLst/>
                          </a:prstGeom>
                          <a:solidFill>
                            <a:srgbClr val="00B050"/>
                          </a:solidFill>
                          <a:ln>
                            <a:solidFill>
                              <a:srgbClr val="00B05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3FD0790">
                              <w:pPr>
                                <w:keepNext w:val="0"/>
                                <w:keepLines w:val="0"/>
                                <w:pageBreakBefore w:val="0"/>
                                <w:widowControl w:val="0"/>
                                <w:kinsoku/>
                                <w:wordWrap/>
                                <w:overflowPunct/>
                                <w:topLinePunct w:val="0"/>
                                <w:bidi w:val="0"/>
                                <w:adjustRightInd/>
                                <w:snapToGrid/>
                                <w:spacing w:line="240" w:lineRule="exact"/>
                                <w:jc w:val="center"/>
                                <w:textAlignment w:val="auto"/>
                                <w:rPr>
                                  <w:rFonts w:hint="default" w:eastAsiaTheme="minorEastAsia"/>
                                  <w:b/>
                                  <w:bCs/>
                                  <w:color w:val="FFFFFF" w:themeColor="background1"/>
                                  <w:sz w:val="30"/>
                                  <w:szCs w:val="30"/>
                                  <w:lang w:val="en-US" w:eastAsia="zh-CN"/>
                                  <w14:textFill>
                                    <w14:solidFill>
                                      <w14:schemeClr w14:val="bg1"/>
                                    </w14:solidFill>
                                  </w14:textFill>
                                </w:rPr>
                              </w:pPr>
                              <w:r>
                                <w:rPr>
                                  <w:rFonts w:hint="eastAsia"/>
                                  <w:b/>
                                  <w:bCs/>
                                  <w:color w:val="FFFFFF" w:themeColor="background1"/>
                                  <w:sz w:val="30"/>
                                  <w:szCs w:val="30"/>
                                  <w:lang w:val="en-US" w:eastAsia="zh-CN"/>
                                  <w14:textFill>
                                    <w14:solidFill>
                                      <w14:schemeClr w14:val="bg1"/>
                                    </w14:solidFill>
                                  </w14:textFill>
                                </w:rPr>
                                <w:t>IALA R0201 Green A</w:t>
                              </w:r>
                            </w:p>
                          </w:txbxContent>
                        </wps:txbx>
                        <wps:bodyPr rot="0" spcFirstLastPara="0" vertOverflow="overflow" horzOverflow="overflow" vert="horz" wrap="square" lIns="0" tIns="0" rIns="0" bIns="0" numCol="1" spcCol="0" rtlCol="0" fromWordArt="0" anchor="ctr" anchorCtr="0" forceAA="0" compatLnSpc="1">
                          <a:noAutofit/>
                        </wps:bodyPr>
                      </wps:wsp>
                      <wpg:grpSp>
                        <wpg:cNvPr id="156" name="组合 140"/>
                        <wpg:cNvGrpSpPr/>
                        <wpg:grpSpPr>
                          <a:xfrm>
                            <a:off x="17726" y="1254"/>
                            <a:ext cx="10953" cy="5352"/>
                            <a:chOff x="4396" y="1254"/>
                            <a:chExt cx="10953" cy="5352"/>
                          </a:xfrm>
                        </wpg:grpSpPr>
                        <wpg:grpSp>
                          <wpg:cNvPr id="157" name="组合 138"/>
                          <wpg:cNvGrpSpPr/>
                          <wpg:grpSpPr>
                            <a:xfrm>
                              <a:off x="5106" y="1997"/>
                              <a:ext cx="9333" cy="3942"/>
                              <a:chOff x="2012" y="1997"/>
                              <a:chExt cx="9333" cy="3942"/>
                            </a:xfrm>
                          </wpg:grpSpPr>
                          <wps:wsp>
                            <wps:cNvPr id="158" name="直接箭头连接符 2"/>
                            <wps:cNvCnPr>
                              <a:endCxn id="68" idx="0"/>
                            </wps:cNvCnPr>
                            <wps:spPr>
                              <a:xfrm>
                                <a:off x="2029" y="5765"/>
                                <a:ext cx="9317" cy="23"/>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s:wsp>
                            <wps:cNvPr id="159" name="直接箭头连接符 3"/>
                            <wps:cNvCnPr/>
                            <wps:spPr>
                              <a:xfrm flipH="1" flipV="1">
                                <a:off x="2012" y="1997"/>
                                <a:ext cx="22" cy="3783"/>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wps:wsp>
                            <wps:cNvPr id="160" name="直接连接符 16"/>
                            <wps:cNvCnPr/>
                            <wps:spPr>
                              <a:xfrm flipV="1">
                                <a:off x="2033" y="5757"/>
                                <a:ext cx="0" cy="183"/>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7" name="直接连接符 17"/>
                            <wps:cNvCnPr/>
                            <wps:spPr>
                              <a:xfrm flipH="1" flipV="1">
                                <a:off x="2508" y="5759"/>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8" name="直接连接符 18"/>
                            <wps:cNvCnPr/>
                            <wps:spPr>
                              <a:xfrm flipH="1" flipV="1">
                                <a:off x="3000" y="5758"/>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9" name="直接连接符 19"/>
                            <wps:cNvCnPr/>
                            <wps:spPr>
                              <a:xfrm flipH="1" flipV="1">
                                <a:off x="3450" y="5748"/>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0" name="直接连接符 20"/>
                            <wps:cNvCnPr/>
                            <wps:spPr>
                              <a:xfrm flipH="1" flipV="1">
                                <a:off x="3881" y="5747"/>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1" name="直接连接符 21"/>
                            <wps:cNvCnPr/>
                            <wps:spPr>
                              <a:xfrm flipH="1" flipV="1">
                                <a:off x="4309" y="5749"/>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3" name="直接连接符 23"/>
                            <wps:cNvCnPr/>
                            <wps:spPr>
                              <a:xfrm flipH="1" flipV="1">
                                <a:off x="4745" y="5748"/>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4" name="直接连接符 24"/>
                            <wps:cNvCnPr/>
                            <wps:spPr>
                              <a:xfrm flipH="1" flipV="1">
                                <a:off x="5157" y="5755"/>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5" name="直接连接符 25"/>
                            <wps:cNvCnPr/>
                            <wps:spPr>
                              <a:xfrm flipH="1" flipV="1">
                                <a:off x="5559" y="5750"/>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61" name="直接连接符 26"/>
                            <wps:cNvCnPr/>
                            <wps:spPr>
                              <a:xfrm flipH="1" flipV="1">
                                <a:off x="5954" y="5749"/>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7" name="直接连接符 27"/>
                            <wps:cNvCnPr/>
                            <wps:spPr>
                              <a:xfrm flipH="1" flipV="1">
                                <a:off x="6343" y="5749"/>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8" name="直接连接符 28"/>
                            <wps:cNvCnPr/>
                            <wps:spPr>
                              <a:xfrm flipH="1" flipV="1">
                                <a:off x="6737" y="5750"/>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29" name="直接连接符 29"/>
                            <wps:cNvCnPr/>
                            <wps:spPr>
                              <a:xfrm flipH="1" flipV="1">
                                <a:off x="7134" y="5744"/>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30" name="直接连接符 30"/>
                            <wps:cNvCnPr/>
                            <wps:spPr>
                              <a:xfrm flipH="1" flipV="1">
                                <a:off x="7550" y="5750"/>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31" name="直接连接符 31"/>
                            <wps:cNvCnPr/>
                            <wps:spPr>
                              <a:xfrm flipH="1" flipV="1">
                                <a:off x="7954" y="5744"/>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36" name="直接连接符 36"/>
                            <wps:cNvCnPr/>
                            <wps:spPr>
                              <a:xfrm flipH="1" flipV="1">
                                <a:off x="8337" y="5744"/>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37" name="直接连接符 37"/>
                            <wps:cNvCnPr/>
                            <wps:spPr>
                              <a:xfrm flipH="1" flipV="1">
                                <a:off x="8729" y="5741"/>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62" name="直接连接符 38"/>
                            <wps:cNvCnPr/>
                            <wps:spPr>
                              <a:xfrm flipH="1" flipV="1">
                                <a:off x="9119" y="5743"/>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39" name="直接连接符 39"/>
                            <wps:cNvCnPr/>
                            <wps:spPr>
                              <a:xfrm flipH="1" flipV="1">
                                <a:off x="9512" y="5737"/>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40" name="直接连接符 40"/>
                            <wps:cNvCnPr/>
                            <wps:spPr>
                              <a:xfrm flipH="1" flipV="1">
                                <a:off x="9940" y="5746"/>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163" name="直接连接符 57"/>
                            <wps:cNvCnPr/>
                            <wps:spPr>
                              <a:xfrm flipH="1" flipV="1">
                                <a:off x="10339" y="5751"/>
                                <a:ext cx="1" cy="164"/>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wpg:grpSp>
                        <wpg:grpSp>
                          <wpg:cNvPr id="164" name="组合 139"/>
                          <wpg:cNvGrpSpPr/>
                          <wpg:grpSpPr>
                            <a:xfrm>
                              <a:off x="4970" y="5970"/>
                              <a:ext cx="8667" cy="389"/>
                              <a:chOff x="2342" y="6022"/>
                              <a:chExt cx="8667" cy="389"/>
                            </a:xfrm>
                          </wpg:grpSpPr>
                          <wps:wsp>
                            <wps:cNvPr id="165" name="文本框 4"/>
                            <wps:cNvSpPr txBox="1"/>
                            <wps:spPr>
                              <a:xfrm>
                                <a:off x="2342" y="6033"/>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AA2BA1">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-57.0</w:t>
                                  </w:r>
                                </w:p>
                              </w:txbxContent>
                            </wps:txbx>
                            <wps:bodyPr rot="0" spcFirstLastPara="0" vertOverflow="overflow" horzOverflow="overflow" vert="horz" wrap="square" lIns="0" tIns="0" rIns="0" bIns="0" numCol="1" spcCol="0" rtlCol="0" fromWordArt="0" anchor="ctr" anchorCtr="0" forceAA="0" compatLnSpc="1">
                              <a:noAutofit/>
                            </wps:bodyPr>
                          </wps:wsp>
                          <wps:wsp>
                            <wps:cNvPr id="166" name="文本框 5"/>
                            <wps:cNvSpPr txBox="1"/>
                            <wps:spPr>
                              <a:xfrm>
                                <a:off x="2778" y="6033"/>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083C71">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-56.8</w:t>
                                  </w:r>
                                </w:p>
                              </w:txbxContent>
                            </wps:txbx>
                            <wps:bodyPr rot="0" spcFirstLastPara="0" vertOverflow="overflow" horzOverflow="overflow" vert="horz" wrap="square" lIns="0" tIns="0" rIns="0" bIns="0" numCol="1" spcCol="0" rtlCol="0" fromWordArt="0" anchor="ctr" anchorCtr="0" forceAA="0" compatLnSpc="1">
                              <a:noAutofit/>
                            </wps:bodyPr>
                          </wps:wsp>
                          <wps:wsp>
                            <wps:cNvPr id="167" name="文本框 6"/>
                            <wps:cNvSpPr txBox="1"/>
                            <wps:spPr>
                              <a:xfrm>
                                <a:off x="3709" y="6045"/>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D10044">
                                  <w:pPr>
                                    <w:ind w:left="-531" w:leftChars="-295" w:firstLine="0" w:firstLineChars="0"/>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-56.6</w:t>
                                  </w:r>
                                </w:p>
                              </w:txbxContent>
                            </wps:txbx>
                            <wps:bodyPr rot="0" spcFirstLastPara="0" vertOverflow="overflow" horzOverflow="overflow" vert="horz" wrap="square" lIns="0" tIns="0" rIns="0" bIns="0" numCol="1" spcCol="0" rtlCol="0" fromWordArt="0" anchor="ctr" anchorCtr="0" forceAA="0" compatLnSpc="1">
                              <a:noAutofit/>
                            </wps:bodyPr>
                          </wps:wsp>
                          <wps:wsp>
                            <wps:cNvPr id="7" name="文本框 7"/>
                            <wps:cNvSpPr txBox="1"/>
                            <wps:spPr>
                              <a:xfrm>
                                <a:off x="3692" y="6039"/>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006014">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-56.4</w:t>
                                  </w:r>
                                </w:p>
                              </w:txbxContent>
                            </wps:txbx>
                            <wps:bodyPr rot="0" spcFirstLastPara="0" vertOverflow="overflow" horzOverflow="overflow" vert="horz" wrap="square" lIns="0" tIns="0" rIns="0" bIns="0" numCol="1" spcCol="0" rtlCol="0" fromWordArt="0" anchor="ctr" anchorCtr="0" forceAA="0" compatLnSpc="1">
                              <a:noAutofit/>
                            </wps:bodyPr>
                          </wps:wsp>
                          <wps:wsp>
                            <wps:cNvPr id="8" name="文本框 8"/>
                            <wps:cNvSpPr txBox="1"/>
                            <wps:spPr>
                              <a:xfrm>
                                <a:off x="4115" y="6036"/>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C92082">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-56.2</w:t>
                                  </w:r>
                                </w:p>
                              </w:txbxContent>
                            </wps:txbx>
                            <wps:bodyPr rot="0" spcFirstLastPara="0" vertOverflow="overflow" horzOverflow="overflow" vert="horz" wrap="square" lIns="0" tIns="0" rIns="0" bIns="0" numCol="1" spcCol="0" rtlCol="0" fromWordArt="0" anchor="ctr" anchorCtr="0" forceAA="0" compatLnSpc="1">
                              <a:noAutofit/>
                            </wps:bodyPr>
                          </wps:wsp>
                          <wps:wsp>
                            <wps:cNvPr id="9" name="文本框 9"/>
                            <wps:cNvSpPr txBox="1"/>
                            <wps:spPr>
                              <a:xfrm>
                                <a:off x="4576" y="6024"/>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7885DD">
                                  <w:pP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56.0</w:t>
                                  </w:r>
                                </w:p>
                              </w:txbxContent>
                            </wps:txbx>
                            <wps:bodyPr rot="0" spcFirstLastPara="0" vertOverflow="overflow" horzOverflow="overflow" vert="horz" wrap="square" lIns="0" tIns="0" rIns="0" bIns="0" numCol="1" spcCol="0" rtlCol="0" fromWordArt="0" anchor="ctr" anchorCtr="0" forceAA="0" compatLnSpc="1">
                              <a:noAutofit/>
                            </wps:bodyPr>
                          </wps:wsp>
                          <wps:wsp>
                            <wps:cNvPr id="168" name="文本框 10"/>
                            <wps:cNvSpPr txBox="1"/>
                            <wps:spPr>
                              <a:xfrm>
                                <a:off x="5017" y="6035"/>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28D361">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-55.8</w:t>
                                  </w:r>
                                </w:p>
                              </w:txbxContent>
                            </wps:txbx>
                            <wps:bodyPr rot="0" spcFirstLastPara="0" vertOverflow="overflow" horzOverflow="overflow" vert="horz" wrap="square" lIns="0" tIns="0" rIns="0" bIns="0" numCol="1" spcCol="0" rtlCol="0" fromWordArt="0" anchor="ctr" anchorCtr="0" forceAA="0" compatLnSpc="1">
                              <a:noAutofit/>
                            </wps:bodyPr>
                          </wps:wsp>
                          <wps:wsp>
                            <wps:cNvPr id="169" name="文本框 11"/>
                            <wps:cNvSpPr txBox="1"/>
                            <wps:spPr>
                              <a:xfrm>
                                <a:off x="5439" y="6038"/>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BD7DB7">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-55.6</w:t>
                                  </w:r>
                                </w:p>
                              </w:txbxContent>
                            </wps:txbx>
                            <wps:bodyPr rot="0" spcFirstLastPara="0" vertOverflow="overflow" horzOverflow="overflow" vert="horz" wrap="square" lIns="0" tIns="0" rIns="0" bIns="0" numCol="1" spcCol="0" rtlCol="0" fromWordArt="0" anchor="ctr" anchorCtr="0" forceAA="0" compatLnSpc="1">
                              <a:noAutofit/>
                            </wps:bodyPr>
                          </wps:wsp>
                          <wps:wsp>
                            <wps:cNvPr id="170" name="文本框 12"/>
                            <wps:cNvSpPr txBox="1"/>
                            <wps:spPr>
                              <a:xfrm>
                                <a:off x="5837" y="6041"/>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9A473B">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-55.4</w:t>
                                  </w:r>
                                </w:p>
                              </w:txbxContent>
                            </wps:txbx>
                            <wps:bodyPr rot="0" spcFirstLastPara="0" vertOverflow="overflow" horzOverflow="overflow" vert="horz" wrap="square" lIns="0" tIns="0" rIns="0" bIns="0" numCol="1" spcCol="0" rtlCol="0" fromWordArt="0" anchor="ctr" anchorCtr="0" forceAA="0" compatLnSpc="1">
                              <a:noAutofit/>
                            </wps:bodyPr>
                          </wps:wsp>
                          <wps:wsp>
                            <wps:cNvPr id="171" name="文本框 13"/>
                            <wps:cNvSpPr txBox="1"/>
                            <wps:spPr>
                              <a:xfrm>
                                <a:off x="6235" y="6043"/>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E2A47A">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-55.2</w:t>
                                  </w:r>
                                </w:p>
                              </w:txbxContent>
                            </wps:txbx>
                            <wps:bodyPr rot="0" spcFirstLastPara="0" vertOverflow="overflow" horzOverflow="overflow" vert="horz" wrap="square" lIns="0" tIns="0" rIns="0" bIns="0" numCol="1" spcCol="0" rtlCol="0" fromWordArt="0" anchor="ctr" anchorCtr="0" forceAA="0" compatLnSpc="1">
                              <a:noAutofit/>
                            </wps:bodyPr>
                          </wps:wsp>
                          <wps:wsp>
                            <wps:cNvPr id="14" name="文本框 14"/>
                            <wps:cNvSpPr txBox="1"/>
                            <wps:spPr>
                              <a:xfrm>
                                <a:off x="6627" y="6041"/>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966AE9">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-55.0</w:t>
                                  </w:r>
                                </w:p>
                              </w:txbxContent>
                            </wps:txbx>
                            <wps:bodyPr rot="0" spcFirstLastPara="0" vertOverflow="overflow" horzOverflow="overflow" vert="horz" wrap="square" lIns="0" tIns="0" rIns="0" bIns="0" numCol="1" spcCol="0" rtlCol="0" fromWordArt="0" anchor="ctr" anchorCtr="0" forceAA="0" compatLnSpc="1">
                              <a:noAutofit/>
                            </wps:bodyPr>
                          </wps:wsp>
                          <wps:wsp>
                            <wps:cNvPr id="15" name="文本框 15"/>
                            <wps:cNvSpPr txBox="1"/>
                            <wps:spPr>
                              <a:xfrm>
                                <a:off x="7003" y="6040"/>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96B232">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-54.8</w:t>
                                  </w:r>
                                </w:p>
                              </w:txbxContent>
                            </wps:txbx>
                            <wps:bodyPr rot="0" spcFirstLastPara="0" vertOverflow="overflow" horzOverflow="overflow" vert="horz" wrap="square" lIns="0" tIns="0" rIns="0" bIns="0" numCol="1" spcCol="0" rtlCol="0" fromWordArt="0" anchor="ctr" anchorCtr="0" forceAA="0" compatLnSpc="1">
                              <a:noAutofit/>
                            </wps:bodyPr>
                          </wps:wsp>
                          <wps:wsp>
                            <wps:cNvPr id="172" name="文本框 22"/>
                            <wps:cNvSpPr txBox="1"/>
                            <wps:spPr>
                              <a:xfrm>
                                <a:off x="3244" y="6036"/>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F3DFA2">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-56.6</w:t>
                                  </w:r>
                                </w:p>
                              </w:txbxContent>
                            </wps:txbx>
                            <wps:bodyPr rot="0" spcFirstLastPara="0" vertOverflow="overflow" horzOverflow="overflow" vert="horz" wrap="square" lIns="0" tIns="0" rIns="0" bIns="0" numCol="1" spcCol="0" rtlCol="0" fromWordArt="0" anchor="ctr" anchorCtr="0" forceAA="0" compatLnSpc="1">
                              <a:noAutofit/>
                            </wps:bodyPr>
                          </wps:wsp>
                          <wps:wsp>
                            <wps:cNvPr id="32" name="文本框 32"/>
                            <wps:cNvSpPr txBox="1"/>
                            <wps:spPr>
                              <a:xfrm>
                                <a:off x="7385" y="6042"/>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B3C9E3">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-54.6</w:t>
                                  </w:r>
                                </w:p>
                              </w:txbxContent>
                            </wps:txbx>
                            <wps:bodyPr rot="0" spcFirstLastPara="0" vertOverflow="overflow" horzOverflow="overflow" vert="horz" wrap="square" lIns="0" tIns="0" rIns="0" bIns="0" numCol="1" spcCol="0" rtlCol="0" fromWordArt="0" anchor="ctr" anchorCtr="0" forceAA="0" compatLnSpc="1">
                              <a:noAutofit/>
                            </wps:bodyPr>
                          </wps:wsp>
                          <wps:wsp>
                            <wps:cNvPr id="33" name="文本框 33"/>
                            <wps:cNvSpPr txBox="1"/>
                            <wps:spPr>
                              <a:xfrm>
                                <a:off x="7787" y="6042"/>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3ADE4B">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-54.4</w:t>
                                  </w:r>
                                </w:p>
                              </w:txbxContent>
                            </wps:txbx>
                            <wps:bodyPr rot="0" spcFirstLastPara="0" vertOverflow="overflow" horzOverflow="overflow" vert="horz" wrap="square" lIns="0" tIns="0" rIns="0" bIns="0" numCol="1" spcCol="0" rtlCol="0" fromWordArt="0" anchor="ctr" anchorCtr="0" forceAA="0" compatLnSpc="1">
                              <a:noAutofit/>
                            </wps:bodyPr>
                          </wps:wsp>
                          <wps:wsp>
                            <wps:cNvPr id="34" name="文本框 34"/>
                            <wps:cNvSpPr txBox="1"/>
                            <wps:spPr>
                              <a:xfrm>
                                <a:off x="8183" y="6034"/>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B9AB60">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-54.2</w:t>
                                  </w:r>
                                </w:p>
                              </w:txbxContent>
                            </wps:txbx>
                            <wps:bodyPr rot="0" spcFirstLastPara="0" vertOverflow="overflow" horzOverflow="overflow" vert="horz" wrap="square" lIns="0" tIns="0" rIns="0" bIns="0" numCol="1" spcCol="0" rtlCol="0" fromWordArt="0" anchor="ctr" anchorCtr="0" forceAA="0" compatLnSpc="1">
                              <a:noAutofit/>
                            </wps:bodyPr>
                          </wps:wsp>
                          <wps:wsp>
                            <wps:cNvPr id="35" name="文本框 35"/>
                            <wps:cNvSpPr txBox="1"/>
                            <wps:spPr>
                              <a:xfrm>
                                <a:off x="8592" y="6029"/>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E11D34">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-54.0</w:t>
                                  </w:r>
                                </w:p>
                              </w:txbxContent>
                            </wps:txbx>
                            <wps:bodyPr rot="0" spcFirstLastPara="0" vertOverflow="overflow" horzOverflow="overflow" vert="horz" wrap="square" lIns="0" tIns="0" rIns="0" bIns="0" numCol="1" spcCol="0" rtlCol="0" fromWordArt="0" anchor="ctr" anchorCtr="0" forceAA="0" compatLnSpc="1">
                              <a:noAutofit/>
                            </wps:bodyPr>
                          </wps:wsp>
                          <wps:wsp>
                            <wps:cNvPr id="41" name="文本框 41"/>
                            <wps:cNvSpPr txBox="1"/>
                            <wps:spPr>
                              <a:xfrm>
                                <a:off x="8987" y="6026"/>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E37877">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-53.8</w:t>
                                  </w:r>
                                </w:p>
                              </w:txbxContent>
                            </wps:txbx>
                            <wps:bodyPr rot="0" spcFirstLastPara="0" vertOverflow="overflow" horzOverflow="overflow" vert="horz" wrap="square" lIns="0" tIns="0" rIns="0" bIns="0" numCol="1" spcCol="0" rtlCol="0" fromWordArt="0" anchor="ctr" anchorCtr="0" forceAA="0" compatLnSpc="1">
                              <a:noAutofit/>
                            </wps:bodyPr>
                          </wps:wsp>
                          <wps:wsp>
                            <wps:cNvPr id="42" name="文本框 42"/>
                            <wps:cNvSpPr txBox="1"/>
                            <wps:spPr>
                              <a:xfrm>
                                <a:off x="9390" y="6026"/>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ED6FC8">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-53.6</w:t>
                                  </w:r>
                                </w:p>
                              </w:txbxContent>
                            </wps:txbx>
                            <wps:bodyPr rot="0" spcFirstLastPara="0" vertOverflow="overflow" horzOverflow="overflow" vert="horz" wrap="square" lIns="0" tIns="0" rIns="0" bIns="0" numCol="1" spcCol="0" rtlCol="0" fromWordArt="0" anchor="ctr" anchorCtr="0" forceAA="0" compatLnSpc="1">
                              <a:noAutofit/>
                            </wps:bodyPr>
                          </wps:wsp>
                          <wps:wsp>
                            <wps:cNvPr id="43" name="文本框 43"/>
                            <wps:cNvSpPr txBox="1"/>
                            <wps:spPr>
                              <a:xfrm>
                                <a:off x="9797" y="6022"/>
                                <a:ext cx="501" cy="36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E97819">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-53.4</w:t>
                                  </w:r>
                                </w:p>
                              </w:txbxContent>
                            </wps:txbx>
                            <wps:bodyPr rot="0" spcFirstLastPara="0" vertOverflow="overflow" horzOverflow="overflow" vert="horz" wrap="square" lIns="0" tIns="0" rIns="0" bIns="0" numCol="1" spcCol="0" rtlCol="0" fromWordArt="0" anchor="ctr" anchorCtr="0" forceAA="0" compatLnSpc="1">
                              <a:noAutofit/>
                            </wps:bodyPr>
                          </wps:wsp>
                          <wps:wsp>
                            <wps:cNvPr id="44" name="文本框 44"/>
                            <wps:cNvSpPr txBox="1"/>
                            <wps:spPr>
                              <a:xfrm>
                                <a:off x="10190" y="6043"/>
                                <a:ext cx="405" cy="29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D302EA">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-53.2</w:t>
                                  </w:r>
                                </w:p>
                              </w:txbxContent>
                            </wps:txbx>
                            <wps:bodyPr rot="0" spcFirstLastPara="0" vertOverflow="overflow" horzOverflow="overflow" vert="horz" wrap="square" lIns="0" tIns="0" rIns="0" bIns="0" numCol="1" spcCol="0" rtlCol="0" fromWordArt="0" anchor="ctr" anchorCtr="0" forceAA="0" compatLnSpc="1">
                              <a:noAutofit/>
                            </wps:bodyPr>
                          </wps:wsp>
                          <wps:wsp>
                            <wps:cNvPr id="59" name="文本框 59"/>
                            <wps:cNvSpPr txBox="1"/>
                            <wps:spPr>
                              <a:xfrm>
                                <a:off x="10597" y="6049"/>
                                <a:ext cx="413" cy="3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4E0F1B">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-53.0</w:t>
                                  </w:r>
                                </w:p>
                              </w:txbxContent>
                            </wps:txbx>
                            <wps:bodyPr rot="0" spcFirstLastPara="0" vertOverflow="overflow" horzOverflow="overflow" vert="horz" wrap="square" lIns="0" tIns="0" rIns="0" bIns="0" numCol="1" spcCol="0" rtlCol="0" fromWordArt="0" anchor="ctr" anchorCtr="0" forceAA="0" compatLnSpc="1">
                              <a:noAutofit/>
                            </wps:bodyPr>
                          </wps:wsp>
                        </wpg:grpSp>
                        <wps:wsp>
                          <wps:cNvPr id="67" name="文本框 67"/>
                          <wps:cNvSpPr txBox="1"/>
                          <wps:spPr>
                            <a:xfrm rot="16200000">
                              <a:off x="3537" y="3795"/>
                              <a:ext cx="2372" cy="474"/>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DF9843">
                                <w:pPr>
                                  <w:rPr>
                                    <w:rFonts w:hint="default" w:eastAsiaTheme="minorEastAsia"/>
                                    <w:sz w:val="21"/>
                                    <w:szCs w:val="21"/>
                                    <w:lang w:val="en-US" w:eastAsia="zh-CN"/>
                                  </w:rPr>
                                </w:pPr>
                                <w:r>
                                  <w:rPr>
                                    <w:rFonts w:hint="eastAsia"/>
                                    <w:sz w:val="21"/>
                                    <w:szCs w:val="21"/>
                                    <w:lang w:val="en-US" w:eastAsia="zh-CN"/>
                                  </w:rPr>
                                  <w:t>Luminous Intensity</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8" name="文本框 68"/>
                          <wps:cNvSpPr txBox="1"/>
                          <wps:spPr>
                            <a:xfrm>
                              <a:off x="13531" y="5788"/>
                              <a:ext cx="1818" cy="818"/>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163691">
                                <w:pPr>
                                  <w:rPr>
                                    <w:rFonts w:hint="eastAsia"/>
                                    <w:sz w:val="21"/>
                                    <w:szCs w:val="21"/>
                                    <w:lang w:val="en-US" w:eastAsia="zh-CN"/>
                                  </w:rPr>
                                </w:pPr>
                                <w:r>
                                  <w:rPr>
                                    <w:rFonts w:hint="eastAsia"/>
                                    <w:sz w:val="21"/>
                                    <w:szCs w:val="21"/>
                                    <w:lang w:val="en-US" w:eastAsia="zh-CN"/>
                                  </w:rPr>
                                  <w:t>Horizontal Angle</w:t>
                                </w:r>
                              </w:p>
                              <w:p w14:paraId="041880C0">
                                <w:pPr>
                                  <w:rPr>
                                    <w:rFonts w:hint="default" w:eastAsiaTheme="minorEastAsia"/>
                                    <w:sz w:val="21"/>
                                    <w:szCs w:val="21"/>
                                    <w:lang w:val="en-US" w:eastAsia="zh-CN"/>
                                  </w:rPr>
                                </w:pPr>
                                <w:r>
                                  <w:rPr>
                                    <w:rFonts w:hint="eastAsia"/>
                                    <w:sz w:val="21"/>
                                    <w:szCs w:val="21"/>
                                    <w:lang w:val="en-US" w:eastAsia="zh-CN"/>
                                  </w:rPr>
                                  <w:t xml:space="preserve"> (degress)</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9" name="文本框 69"/>
                          <wps:cNvSpPr txBox="1"/>
                          <wps:spPr>
                            <a:xfrm>
                              <a:off x="4396" y="1254"/>
                              <a:ext cx="971" cy="51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E830E3">
                                <w:pPr>
                                  <w:rPr>
                                    <w:rFonts w:hint="default" w:eastAsiaTheme="minorEastAsia"/>
                                    <w:sz w:val="21"/>
                                    <w:szCs w:val="21"/>
                                    <w:lang w:val="en-US" w:eastAsia="zh-CN"/>
                                  </w:rPr>
                                </w:pPr>
                                <w:r>
                                  <w:rPr>
                                    <w:rFonts w:hint="eastAsia"/>
                                    <w:sz w:val="21"/>
                                    <w:szCs w:val="21"/>
                                    <w:lang w:val="en-US" w:eastAsia="zh-CN"/>
                                  </w:rPr>
                                  <w:t>Colour</w:t>
                                </w: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70" name="文本框 70"/>
                        <wps:cNvSpPr txBox="1"/>
                        <wps:spPr>
                          <a:xfrm>
                            <a:off x="20491" y="4578"/>
                            <a:ext cx="1153" cy="40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F13E5F">
                              <w:pPr>
                                <w:rPr>
                                  <w:rFonts w:hint="default" w:eastAsiaTheme="minorEastAsia"/>
                                  <w:sz w:val="21"/>
                                  <w:szCs w:val="21"/>
                                  <w:lang w:val="en-US" w:eastAsia="zh-CN"/>
                                </w:rPr>
                              </w:pPr>
                              <w:r>
                                <w:rPr>
                                  <w:rFonts w:hint="eastAsia"/>
                                  <w:sz w:val="21"/>
                                  <w:szCs w:val="21"/>
                                  <w:lang w:val="en-US" w:eastAsia="zh-CN"/>
                                </w:rPr>
                                <w:t>FWHM</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1" name="文本框 71"/>
                        <wps:cNvSpPr txBox="1"/>
                        <wps:spPr>
                          <a:xfrm>
                            <a:off x="24403" y="3645"/>
                            <a:ext cx="1153" cy="40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0EFEDC">
                              <w:pPr>
                                <w:rPr>
                                  <w:rFonts w:hint="default" w:eastAsiaTheme="minorEastAsia"/>
                                  <w:sz w:val="21"/>
                                  <w:szCs w:val="21"/>
                                  <w:lang w:val="en-US" w:eastAsia="zh-CN"/>
                                </w:rPr>
                              </w:pPr>
                              <w:r>
                                <w:rPr>
                                  <w:rFonts w:hint="eastAsia"/>
                                  <w:sz w:val="21"/>
                                  <w:szCs w:val="21"/>
                                  <w:lang w:val="en-US" w:eastAsia="zh-CN"/>
                                </w:rPr>
                                <w:t>FWHM</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2" name="文本框 72"/>
                        <wps:cNvSpPr txBox="1"/>
                        <wps:spPr>
                          <a:xfrm>
                            <a:off x="19662" y="5206"/>
                            <a:ext cx="1852" cy="40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010DA8">
                              <w:pPr>
                                <w:rPr>
                                  <w:rFonts w:hint="default" w:eastAsiaTheme="minorEastAsia"/>
                                  <w:sz w:val="21"/>
                                  <w:szCs w:val="21"/>
                                  <w:lang w:val="en-US" w:eastAsia="zh-CN"/>
                                </w:rPr>
                              </w:pPr>
                              <w:r>
                                <w:rPr>
                                  <w:rFonts w:hint="eastAsia"/>
                                  <w:sz w:val="21"/>
                                  <w:szCs w:val="21"/>
                                  <w:lang w:val="en-US" w:eastAsia="zh-CN"/>
                                </w:rPr>
                                <w:t>10% of Maximum</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3" name="文本框 73"/>
                        <wps:cNvSpPr txBox="1"/>
                        <wps:spPr>
                          <a:xfrm>
                            <a:off x="19185" y="6339"/>
                            <a:ext cx="2611" cy="42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BADF35">
                              <w:pPr>
                                <w:keepNext w:val="0"/>
                                <w:keepLines w:val="0"/>
                                <w:pageBreakBefore w:val="0"/>
                                <w:widowControl w:val="0"/>
                                <w:kinsoku/>
                                <w:wordWrap/>
                                <w:overflowPunct/>
                                <w:topLinePunct w:val="0"/>
                                <w:bidi w:val="0"/>
                                <w:adjustRightInd/>
                                <w:snapToGrid/>
                                <w:spacing w:line="240" w:lineRule="atLeast"/>
                                <w:textAlignment w:val="auto"/>
                                <w:rPr>
                                  <w:rFonts w:hint="default" w:eastAsiaTheme="minorEastAsia"/>
                                  <w:sz w:val="21"/>
                                  <w:szCs w:val="21"/>
                                  <w:lang w:val="en-US" w:eastAsia="zh-CN"/>
                                </w:rPr>
                              </w:pPr>
                              <w:r>
                                <w:rPr>
                                  <w:rFonts w:hint="eastAsia"/>
                                  <w:sz w:val="21"/>
                                  <w:szCs w:val="21"/>
                                  <w:lang w:val="en-US" w:eastAsia="zh-CN"/>
                                </w:rPr>
                                <w:t>Red Sector Colour Width</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8" name="文本框 78"/>
                        <wps:cNvSpPr txBox="1"/>
                        <wps:spPr>
                          <a:xfrm>
                            <a:off x="23740" y="6308"/>
                            <a:ext cx="2744" cy="45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D72497">
                              <w:pPr>
                                <w:rPr>
                                  <w:rFonts w:hint="default" w:eastAsiaTheme="minorEastAsia"/>
                                  <w:sz w:val="21"/>
                                  <w:szCs w:val="21"/>
                                  <w:lang w:val="en-US" w:eastAsia="zh-CN"/>
                                </w:rPr>
                              </w:pPr>
                              <w:r>
                                <w:rPr>
                                  <w:rFonts w:hint="eastAsia"/>
                                  <w:sz w:val="21"/>
                                  <w:szCs w:val="21"/>
                                  <w:lang w:val="en-US" w:eastAsia="zh-CN"/>
                                </w:rPr>
                                <w:t>Green Sector Colour Width</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2" name="文本框 82"/>
                        <wps:cNvSpPr txBox="1"/>
                        <wps:spPr>
                          <a:xfrm>
                            <a:off x="23628" y="7509"/>
                            <a:ext cx="2480" cy="38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341F95">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b/>
                                  <w:bCs/>
                                  <w:sz w:val="24"/>
                                  <w:szCs w:val="24"/>
                                  <w:lang w:val="en-US" w:eastAsia="zh-CN"/>
                                </w:rPr>
                              </w:pPr>
                              <w:r>
                                <w:rPr>
                                  <w:rFonts w:hint="eastAsia"/>
                                  <w:b/>
                                  <w:bCs/>
                                  <w:sz w:val="24"/>
                                  <w:szCs w:val="24"/>
                                  <w:lang w:val="en-US" w:eastAsia="zh-CN"/>
                                </w:rPr>
                                <w:t>Green Sector Width</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3" name="文本框 83"/>
                        <wps:cNvSpPr txBox="1"/>
                        <wps:spPr>
                          <a:xfrm>
                            <a:off x="21967" y="7212"/>
                            <a:ext cx="1694" cy="49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23FD88">
                              <w:pPr>
                                <w:keepNext w:val="0"/>
                                <w:keepLines w:val="0"/>
                                <w:pageBreakBefore w:val="0"/>
                                <w:widowControl w:val="0"/>
                                <w:kinsoku/>
                                <w:wordWrap/>
                                <w:overflowPunct/>
                                <w:topLinePunct w:val="0"/>
                                <w:bidi w:val="0"/>
                                <w:adjustRightInd/>
                                <w:snapToGrid/>
                                <w:spacing w:line="240" w:lineRule="exact"/>
                                <w:jc w:val="center"/>
                                <w:textAlignment w:val="auto"/>
                                <w:rPr>
                                  <w:rFonts w:hint="eastAsia"/>
                                  <w:b/>
                                  <w:bCs/>
                                  <w:sz w:val="24"/>
                                  <w:szCs w:val="24"/>
                                  <w:lang w:val="en-US" w:eastAsia="zh-CN"/>
                                </w:rPr>
                              </w:pPr>
                              <w:r>
                                <w:rPr>
                                  <w:rFonts w:hint="eastAsia"/>
                                  <w:b/>
                                  <w:bCs/>
                                  <w:sz w:val="24"/>
                                  <w:szCs w:val="24"/>
                                  <w:lang w:val="en-US" w:eastAsia="zh-CN"/>
                                </w:rPr>
                                <w:t>Angle of</w:t>
                              </w:r>
                            </w:p>
                            <w:p w14:paraId="629F1B58">
                              <w:pPr>
                                <w:keepNext w:val="0"/>
                                <w:keepLines w:val="0"/>
                                <w:pageBreakBefore w:val="0"/>
                                <w:widowControl w:val="0"/>
                                <w:kinsoku/>
                                <w:wordWrap/>
                                <w:overflowPunct/>
                                <w:topLinePunct w:val="0"/>
                                <w:bidi w:val="0"/>
                                <w:adjustRightInd/>
                                <w:snapToGrid/>
                                <w:spacing w:line="240" w:lineRule="exact"/>
                                <w:jc w:val="center"/>
                                <w:textAlignment w:val="auto"/>
                                <w:rPr>
                                  <w:rFonts w:hint="default" w:eastAsiaTheme="minorEastAsia"/>
                                  <w:b/>
                                  <w:bCs/>
                                  <w:sz w:val="24"/>
                                  <w:szCs w:val="24"/>
                                  <w:lang w:val="en-US" w:eastAsia="zh-CN"/>
                                </w:rPr>
                              </w:pPr>
                              <w:r>
                                <w:rPr>
                                  <w:rFonts w:hint="eastAsia"/>
                                  <w:b/>
                                  <w:bCs/>
                                  <w:sz w:val="24"/>
                                  <w:szCs w:val="24"/>
                                  <w:lang w:val="en-US" w:eastAsia="zh-CN"/>
                                </w:rPr>
                                <w:t>Uncertainty</w:t>
                              </w:r>
                            </w:p>
                          </w:txbxContent>
                        </wps:txbx>
                        <wps:bodyPr rot="0" spcFirstLastPara="0" vertOverflow="overflow" horzOverflow="overflow" vert="horz" wrap="square" lIns="0" tIns="0" rIns="0" bIns="0" numCol="1" spcCol="0" rtlCol="0" fromWordArt="0" anchor="ctr" anchorCtr="0" forceAA="0" compatLnSpc="1">
                          <a:noAutofit/>
                        </wps:bodyPr>
                      </wps:wsp>
                      <wps:wsp>
                        <wps:cNvPr id="90" name="直接箭头连接符 90"/>
                        <wps:cNvCnPr/>
                        <wps:spPr>
                          <a:xfrm flipH="1" flipV="1">
                            <a:off x="19445" y="4817"/>
                            <a:ext cx="977" cy="4"/>
                          </a:xfrm>
                          <a:prstGeom prst="straightConnector1">
                            <a:avLst/>
                          </a:prstGeom>
                          <a:ln>
                            <a:tailEnd type="triangle"/>
                          </a:ln>
                        </wps:spPr>
                        <wps:style>
                          <a:lnRef idx="2">
                            <a:schemeClr val="accent1"/>
                          </a:lnRef>
                          <a:fillRef idx="0">
                            <a:srgbClr val="FFFFFF"/>
                          </a:fillRef>
                          <a:effectRef idx="0">
                            <a:srgbClr val="FFFFFF"/>
                          </a:effectRef>
                          <a:fontRef idx="minor">
                            <a:schemeClr val="tx1"/>
                          </a:fontRef>
                        </wps:style>
                        <wps:bodyPr/>
                      </wps:wsp>
                      <wps:wsp>
                        <wps:cNvPr id="95" name="直接箭头连接符 95"/>
                        <wps:cNvCnPr/>
                        <wps:spPr>
                          <a:xfrm flipV="1">
                            <a:off x="21505" y="6590"/>
                            <a:ext cx="490" cy="3"/>
                          </a:xfrm>
                          <a:prstGeom prst="straightConnector1">
                            <a:avLst/>
                          </a:prstGeom>
                          <a:ln>
                            <a:solidFill>
                              <a:srgbClr val="FF0000"/>
                            </a:solidFill>
                            <a:tailEnd type="triangle"/>
                          </a:ln>
                        </wps:spPr>
                        <wps:style>
                          <a:lnRef idx="2">
                            <a:schemeClr val="accent1"/>
                          </a:lnRef>
                          <a:fillRef idx="0">
                            <a:srgbClr val="FFFFFF"/>
                          </a:fillRef>
                          <a:effectRef idx="0">
                            <a:srgbClr val="FFFFFF"/>
                          </a:effectRef>
                          <a:fontRef idx="minor">
                            <a:schemeClr val="tx1"/>
                          </a:fontRef>
                        </wps:style>
                        <wps:bodyPr/>
                      </wps:wsp>
                      <wps:wsp>
                        <wps:cNvPr id="173" name="直接箭头连接符 100"/>
                        <wps:cNvCnPr/>
                        <wps:spPr>
                          <a:xfrm flipV="1">
                            <a:off x="21529" y="7016"/>
                            <a:ext cx="844" cy="1"/>
                          </a:xfrm>
                          <a:prstGeom prst="straightConnector1">
                            <a:avLst/>
                          </a:prstGeom>
                          <a:ln>
                            <a:tailEnd type="triangle"/>
                          </a:ln>
                        </wps:spPr>
                        <wps:style>
                          <a:lnRef idx="2">
                            <a:schemeClr val="accent1"/>
                          </a:lnRef>
                          <a:fillRef idx="0">
                            <a:srgbClr val="FFFFFF"/>
                          </a:fillRef>
                          <a:effectRef idx="0">
                            <a:srgbClr val="FFFFFF"/>
                          </a:effectRef>
                          <a:fontRef idx="minor">
                            <a:schemeClr val="tx1"/>
                          </a:fontRef>
                        </wps:style>
                        <wps:bodyPr/>
                      </wps:wsp>
                      <wps:wsp>
                        <wps:cNvPr id="79" name="文本框 79"/>
                        <wps:cNvSpPr txBox="1"/>
                        <wps:spPr>
                          <a:xfrm>
                            <a:off x="20137" y="6761"/>
                            <a:ext cx="1835" cy="6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81161B">
                              <w:pPr>
                                <w:keepNext w:val="0"/>
                                <w:keepLines w:val="0"/>
                                <w:pageBreakBefore w:val="0"/>
                                <w:widowControl w:val="0"/>
                                <w:kinsoku/>
                                <w:wordWrap/>
                                <w:overflowPunct/>
                                <w:topLinePunct w:val="0"/>
                                <w:bidi w:val="0"/>
                                <w:adjustRightInd/>
                                <w:snapToGrid/>
                                <w:spacing w:line="240" w:lineRule="exact"/>
                                <w:textAlignment w:val="auto"/>
                                <w:rPr>
                                  <w:rFonts w:hint="eastAsia"/>
                                  <w:sz w:val="21"/>
                                  <w:szCs w:val="21"/>
                                  <w:lang w:val="en-US" w:eastAsia="zh-CN"/>
                                </w:rPr>
                              </w:pPr>
                              <w:r>
                                <w:rPr>
                                  <w:rFonts w:hint="eastAsia"/>
                                  <w:sz w:val="21"/>
                                  <w:szCs w:val="21"/>
                                  <w:lang w:val="en-US" w:eastAsia="zh-CN"/>
                                </w:rPr>
                                <w:t xml:space="preserve">Red Sector </w:t>
                              </w:r>
                            </w:p>
                            <w:p w14:paraId="022BA0F5">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sz w:val="21"/>
                                  <w:szCs w:val="21"/>
                                  <w:lang w:val="en-US" w:eastAsia="zh-CN"/>
                                </w:rPr>
                              </w:pPr>
                              <w:r>
                                <w:rPr>
                                  <w:rFonts w:hint="eastAsia"/>
                                  <w:sz w:val="21"/>
                                  <w:szCs w:val="21"/>
                                  <w:lang w:val="en-US" w:eastAsia="zh-CN"/>
                                </w:rPr>
                                <w:t>Intensity Width</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4" name="直接箭头连接符 94"/>
                        <wps:cNvCnPr/>
                        <wps:spPr>
                          <a:xfrm flipH="1" flipV="1">
                            <a:off x="18697" y="6588"/>
                            <a:ext cx="547" cy="3"/>
                          </a:xfrm>
                          <a:prstGeom prst="straightConnector1">
                            <a:avLst/>
                          </a:prstGeom>
                          <a:ln>
                            <a:solidFill>
                              <a:srgbClr val="FF0000"/>
                            </a:solidFill>
                            <a:tailEnd type="triangle"/>
                          </a:ln>
                        </wps:spPr>
                        <wps:style>
                          <a:lnRef idx="2">
                            <a:schemeClr val="accent1"/>
                          </a:lnRef>
                          <a:fillRef idx="0">
                            <a:srgbClr val="FFFFFF"/>
                          </a:fillRef>
                          <a:effectRef idx="0">
                            <a:srgbClr val="FFFFFF"/>
                          </a:effectRef>
                          <a:fontRef idx="minor">
                            <a:schemeClr val="tx1"/>
                          </a:fontRef>
                        </wps:style>
                        <wps:bodyPr/>
                      </wps:wsp>
                      <wps:wsp>
                        <wps:cNvPr id="99" name="直接箭头连接符 99"/>
                        <wps:cNvCnPr/>
                        <wps:spPr>
                          <a:xfrm flipH="1">
                            <a:off x="19461" y="7017"/>
                            <a:ext cx="706" cy="2"/>
                          </a:xfrm>
                          <a:prstGeom prst="straightConnector1">
                            <a:avLst/>
                          </a:prstGeom>
                          <a:ln>
                            <a:tailEnd type="triangle"/>
                          </a:ln>
                        </wps:spPr>
                        <wps:style>
                          <a:lnRef idx="2">
                            <a:schemeClr val="accent1"/>
                          </a:lnRef>
                          <a:fillRef idx="0">
                            <a:srgbClr val="FFFFFF"/>
                          </a:fillRef>
                          <a:effectRef idx="0">
                            <a:srgbClr val="FFFFFF"/>
                          </a:effectRef>
                          <a:fontRef idx="minor">
                            <a:schemeClr val="tx1"/>
                          </a:fontRef>
                        </wps:style>
                        <wps:bodyPr/>
                      </wps:wsp>
                      <wps:wsp>
                        <wps:cNvPr id="93" name="直接连接符 93"/>
                        <wps:cNvCnPr/>
                        <wps:spPr>
                          <a:xfrm>
                            <a:off x="21983" y="5768"/>
                            <a:ext cx="13" cy="831"/>
                          </a:xfrm>
                          <a:prstGeom prst="line">
                            <a:avLst/>
                          </a:prstGeom>
                          <a:ln w="19050">
                            <a:solidFill>
                              <a:srgbClr val="FF0000"/>
                            </a:solidFill>
                            <a:prstDash val="dash"/>
                          </a:ln>
                        </wps:spPr>
                        <wps:style>
                          <a:lnRef idx="2">
                            <a:schemeClr val="accent1"/>
                          </a:lnRef>
                          <a:fillRef idx="0">
                            <a:srgbClr val="FFFFFF"/>
                          </a:fillRef>
                          <a:effectRef idx="0">
                            <a:srgbClr val="FFFFFF"/>
                          </a:effectRef>
                          <a:fontRef idx="minor">
                            <a:schemeClr val="tx1"/>
                          </a:fontRef>
                        </wps:style>
                        <wps:bodyPr/>
                      </wps:wsp>
                      <wps:wsp>
                        <wps:cNvPr id="98" name="直接连接符 98"/>
                        <wps:cNvCnPr/>
                        <wps:spPr>
                          <a:xfrm>
                            <a:off x="22386" y="5751"/>
                            <a:ext cx="17" cy="1416"/>
                          </a:xfrm>
                          <a:prstGeom prst="line">
                            <a:avLst/>
                          </a:prstGeom>
                          <a:ln w="19050">
                            <a:prstDash val="dash"/>
                          </a:ln>
                        </wps:spPr>
                        <wps:style>
                          <a:lnRef idx="2">
                            <a:schemeClr val="accent1"/>
                          </a:lnRef>
                          <a:fillRef idx="0">
                            <a:srgbClr val="FFFFFF"/>
                          </a:fillRef>
                          <a:effectRef idx="0">
                            <a:srgbClr val="FFFFFF"/>
                          </a:effectRef>
                          <a:fontRef idx="minor">
                            <a:schemeClr val="tx1"/>
                          </a:fontRef>
                        </wps:style>
                        <wps:bodyPr/>
                      </wps:wsp>
                      <wps:wsp>
                        <wps:cNvPr id="174" name="直接连接符 101"/>
                        <wps:cNvCnPr/>
                        <wps:spPr>
                          <a:xfrm flipH="1">
                            <a:off x="19427" y="7128"/>
                            <a:ext cx="2" cy="778"/>
                          </a:xfrm>
                          <a:prstGeom prst="line">
                            <a:avLst/>
                          </a:prstGeom>
                          <a:ln w="22225">
                            <a:solidFill>
                              <a:schemeClr val="tx1"/>
                            </a:solidFill>
                            <a:prstDash val="dash"/>
                          </a:ln>
                        </wps:spPr>
                        <wps:style>
                          <a:lnRef idx="2">
                            <a:schemeClr val="accent1"/>
                          </a:lnRef>
                          <a:fillRef idx="0">
                            <a:srgbClr val="FFFFFF"/>
                          </a:fillRef>
                          <a:effectRef idx="0">
                            <a:srgbClr val="FFFFFF"/>
                          </a:effectRef>
                          <a:fontRef idx="minor">
                            <a:schemeClr val="tx1"/>
                          </a:fontRef>
                        </wps:style>
                        <wps:bodyPr/>
                      </wps:wsp>
                      <wps:wsp>
                        <wps:cNvPr id="80" name="文本框 80"/>
                        <wps:cNvSpPr txBox="1"/>
                        <wps:spPr>
                          <a:xfrm>
                            <a:off x="23994" y="6670"/>
                            <a:ext cx="1811" cy="7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D0122D">
                              <w:pPr>
                                <w:keepNext w:val="0"/>
                                <w:keepLines w:val="0"/>
                                <w:pageBreakBefore w:val="0"/>
                                <w:widowControl w:val="0"/>
                                <w:kinsoku/>
                                <w:wordWrap/>
                                <w:overflowPunct/>
                                <w:topLinePunct w:val="0"/>
                                <w:bidi w:val="0"/>
                                <w:adjustRightInd/>
                                <w:snapToGrid/>
                                <w:spacing w:line="240" w:lineRule="exact"/>
                                <w:textAlignment w:val="auto"/>
                                <w:rPr>
                                  <w:rFonts w:hint="eastAsia"/>
                                  <w:sz w:val="21"/>
                                  <w:szCs w:val="21"/>
                                  <w:lang w:val="en-US" w:eastAsia="zh-CN"/>
                                </w:rPr>
                              </w:pPr>
                              <w:r>
                                <w:rPr>
                                  <w:rFonts w:hint="eastAsia"/>
                                  <w:sz w:val="21"/>
                                  <w:szCs w:val="21"/>
                                  <w:lang w:val="en-US" w:eastAsia="zh-CN"/>
                                </w:rPr>
                                <w:t xml:space="preserve">Green Sector </w:t>
                              </w:r>
                            </w:p>
                            <w:p w14:paraId="238073DC">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sz w:val="21"/>
                                  <w:szCs w:val="21"/>
                                  <w:lang w:val="en-US" w:eastAsia="zh-CN"/>
                                </w:rPr>
                              </w:pPr>
                              <w:r>
                                <w:rPr>
                                  <w:rFonts w:hint="eastAsia"/>
                                  <w:sz w:val="21"/>
                                  <w:szCs w:val="21"/>
                                  <w:lang w:val="en-US" w:eastAsia="zh-CN"/>
                                </w:rPr>
                                <w:t>Intensity Width</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5" name="直接箭头连接符 105"/>
                        <wps:cNvCnPr/>
                        <wps:spPr>
                          <a:xfrm>
                            <a:off x="25306" y="3897"/>
                            <a:ext cx="616" cy="13"/>
                          </a:xfrm>
                          <a:prstGeom prst="straightConnector1">
                            <a:avLst/>
                          </a:prstGeom>
                          <a:ln>
                            <a:tailEnd type="triangle"/>
                          </a:ln>
                        </wps:spPr>
                        <wps:style>
                          <a:lnRef idx="2">
                            <a:schemeClr val="accent1"/>
                          </a:lnRef>
                          <a:fillRef idx="0">
                            <a:srgbClr val="FFFFFF"/>
                          </a:fillRef>
                          <a:effectRef idx="0">
                            <a:srgbClr val="FFFFFF"/>
                          </a:effectRef>
                          <a:fontRef idx="minor">
                            <a:schemeClr val="tx1"/>
                          </a:fontRef>
                        </wps:style>
                        <wps:bodyPr/>
                      </wps:wsp>
                      <wps:wsp>
                        <wps:cNvPr id="175" name="文本框 81"/>
                        <wps:cNvSpPr txBox="1"/>
                        <wps:spPr>
                          <a:xfrm>
                            <a:off x="19654" y="7527"/>
                            <a:ext cx="2233" cy="76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481BA1">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b/>
                                  <w:bCs/>
                                  <w:sz w:val="24"/>
                                  <w:szCs w:val="24"/>
                                  <w:lang w:val="en-US" w:eastAsia="zh-CN"/>
                                </w:rPr>
                              </w:pPr>
                              <w:r>
                                <w:rPr>
                                  <w:rFonts w:hint="eastAsia"/>
                                  <w:b/>
                                  <w:bCs/>
                                  <w:sz w:val="24"/>
                                  <w:szCs w:val="24"/>
                                  <w:lang w:val="en-US" w:eastAsia="zh-CN"/>
                                </w:rPr>
                                <w:t>Red Sector Width</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7" name="直接箭头连接符 107"/>
                        <wps:cNvCnPr/>
                        <wps:spPr>
                          <a:xfrm flipV="1">
                            <a:off x="25655" y="5281"/>
                            <a:ext cx="887" cy="9"/>
                          </a:xfrm>
                          <a:prstGeom prst="straightConnector1">
                            <a:avLst/>
                          </a:prstGeom>
                          <a:ln>
                            <a:tailEnd type="triangle"/>
                          </a:ln>
                        </wps:spPr>
                        <wps:style>
                          <a:lnRef idx="2">
                            <a:schemeClr val="accent1"/>
                          </a:lnRef>
                          <a:fillRef idx="0">
                            <a:srgbClr val="FFFFFF"/>
                          </a:fillRef>
                          <a:effectRef idx="0">
                            <a:srgbClr val="FFFFFF"/>
                          </a:effectRef>
                          <a:fontRef idx="minor">
                            <a:schemeClr val="tx1"/>
                          </a:fontRef>
                        </wps:style>
                        <wps:bodyPr/>
                      </wps:wsp>
                      <wps:wsp>
                        <wps:cNvPr id="84" name="文本框 84"/>
                        <wps:cNvSpPr txBox="1"/>
                        <wps:spPr>
                          <a:xfrm>
                            <a:off x="25827" y="7871"/>
                            <a:ext cx="1180" cy="4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CBB779">
                              <w:pPr>
                                <w:keepNext w:val="0"/>
                                <w:keepLines w:val="0"/>
                                <w:pageBreakBefore w:val="0"/>
                                <w:widowControl w:val="0"/>
                                <w:kinsoku/>
                                <w:wordWrap/>
                                <w:overflowPunct/>
                                <w:topLinePunct w:val="0"/>
                                <w:bidi w:val="0"/>
                                <w:adjustRightInd/>
                                <w:snapToGrid/>
                                <w:spacing w:line="200" w:lineRule="exact"/>
                                <w:jc w:val="center"/>
                                <w:textAlignment w:val="auto"/>
                                <w:rPr>
                                  <w:rFonts w:hint="eastAsia"/>
                                  <w:b w:val="0"/>
                                  <w:bCs w:val="0"/>
                                  <w:sz w:val="18"/>
                                  <w:szCs w:val="18"/>
                                  <w:lang w:val="en-US" w:eastAsia="zh-CN"/>
                                </w:rPr>
                              </w:pPr>
                              <w:r>
                                <w:rPr>
                                  <w:rFonts w:hint="eastAsia"/>
                                  <w:b w:val="0"/>
                                  <w:bCs w:val="0"/>
                                  <w:sz w:val="18"/>
                                  <w:szCs w:val="18"/>
                                  <w:lang w:val="en-US" w:eastAsia="zh-CN"/>
                                </w:rPr>
                                <w:t>Angle of</w:t>
                              </w:r>
                            </w:p>
                            <w:p w14:paraId="54FEC978">
                              <w:pPr>
                                <w:keepNext w:val="0"/>
                                <w:keepLines w:val="0"/>
                                <w:pageBreakBefore w:val="0"/>
                                <w:widowControl w:val="0"/>
                                <w:kinsoku/>
                                <w:wordWrap/>
                                <w:overflowPunct/>
                                <w:topLinePunct w:val="0"/>
                                <w:bidi w:val="0"/>
                                <w:adjustRightInd/>
                                <w:snapToGrid/>
                                <w:spacing w:line="200" w:lineRule="exact"/>
                                <w:jc w:val="center"/>
                                <w:textAlignment w:val="auto"/>
                                <w:rPr>
                                  <w:rFonts w:hint="default" w:eastAsiaTheme="minorEastAsia"/>
                                  <w:b w:val="0"/>
                                  <w:bCs w:val="0"/>
                                  <w:sz w:val="18"/>
                                  <w:szCs w:val="18"/>
                                  <w:lang w:val="en-US" w:eastAsia="zh-CN"/>
                                </w:rPr>
                              </w:pPr>
                              <w:r>
                                <w:rPr>
                                  <w:rFonts w:hint="eastAsia"/>
                                  <w:b w:val="0"/>
                                  <w:bCs w:val="0"/>
                                  <w:sz w:val="18"/>
                                  <w:szCs w:val="18"/>
                                  <w:lang w:val="en-US" w:eastAsia="zh-CN"/>
                                </w:rPr>
                                <w:t>Uncertainty</w:t>
                              </w:r>
                            </w:p>
                          </w:txbxContent>
                        </wps:txbx>
                        <wps:bodyPr rot="0" spcFirstLastPara="0" vertOverflow="overflow" horzOverflow="overflow" vert="horz" wrap="square" lIns="0" tIns="0" rIns="0" bIns="0" numCol="1" spcCol="0" rtlCol="0" fromWordArt="0" anchor="ctr" anchorCtr="0" forceAA="0" compatLnSpc="1">
                          <a:noAutofit/>
                        </wps:bodyPr>
                      </wps:wsp>
                      <wps:wsp>
                        <wps:cNvPr id="89" name="直接箭头连接符 89"/>
                        <wps:cNvCnPr/>
                        <wps:spPr>
                          <a:xfrm flipV="1">
                            <a:off x="21408" y="4824"/>
                            <a:ext cx="982" cy="5"/>
                          </a:xfrm>
                          <a:prstGeom prst="straightConnector1">
                            <a:avLst/>
                          </a:prstGeom>
                          <a:ln>
                            <a:tailEnd type="triangle"/>
                          </a:ln>
                        </wps:spPr>
                        <wps:style>
                          <a:lnRef idx="2">
                            <a:schemeClr val="accent1"/>
                          </a:lnRef>
                          <a:fillRef idx="0">
                            <a:srgbClr val="FFFFFF"/>
                          </a:fillRef>
                          <a:effectRef idx="0">
                            <a:srgbClr val="FFFFFF"/>
                          </a:effectRef>
                          <a:fontRef idx="minor">
                            <a:schemeClr val="tx1"/>
                          </a:fontRef>
                        </wps:style>
                        <wps:bodyPr/>
                      </wps:wsp>
                      <wps:wsp>
                        <wps:cNvPr id="91" name="直接箭头连接符 91"/>
                        <wps:cNvCnPr/>
                        <wps:spPr>
                          <a:xfrm flipH="1" flipV="1">
                            <a:off x="18936" y="5448"/>
                            <a:ext cx="839" cy="10"/>
                          </a:xfrm>
                          <a:prstGeom prst="straightConnector1">
                            <a:avLst/>
                          </a:prstGeom>
                          <a:ln>
                            <a:tailEnd type="triangle"/>
                          </a:ln>
                        </wps:spPr>
                        <wps:style>
                          <a:lnRef idx="2">
                            <a:schemeClr val="accent1"/>
                          </a:lnRef>
                          <a:fillRef idx="0">
                            <a:srgbClr val="FFFFFF"/>
                          </a:fillRef>
                          <a:effectRef idx="0">
                            <a:srgbClr val="FFFFFF"/>
                          </a:effectRef>
                          <a:fontRef idx="minor">
                            <a:schemeClr val="tx1"/>
                          </a:fontRef>
                        </wps:style>
                        <wps:bodyPr/>
                      </wps:wsp>
                      <wps:wsp>
                        <wps:cNvPr id="92" name="直接连接符 92"/>
                        <wps:cNvCnPr/>
                        <wps:spPr>
                          <a:xfrm>
                            <a:off x="18680" y="5779"/>
                            <a:ext cx="13" cy="831"/>
                          </a:xfrm>
                          <a:prstGeom prst="line">
                            <a:avLst/>
                          </a:prstGeom>
                          <a:ln w="19050">
                            <a:solidFill>
                              <a:srgbClr val="FF0000"/>
                            </a:solidFill>
                            <a:prstDash val="dash"/>
                          </a:ln>
                        </wps:spPr>
                        <wps:style>
                          <a:lnRef idx="2">
                            <a:schemeClr val="accent1"/>
                          </a:lnRef>
                          <a:fillRef idx="0">
                            <a:srgbClr val="FFFFFF"/>
                          </a:fillRef>
                          <a:effectRef idx="0">
                            <a:srgbClr val="FFFFFF"/>
                          </a:effectRef>
                          <a:fontRef idx="minor">
                            <a:schemeClr val="tx1"/>
                          </a:fontRef>
                        </wps:style>
                        <wps:bodyPr/>
                      </wps:wsp>
                      <wps:wsp>
                        <wps:cNvPr id="97" name="直接连接符 97"/>
                        <wps:cNvCnPr/>
                        <wps:spPr>
                          <a:xfrm>
                            <a:off x="19432" y="5760"/>
                            <a:ext cx="25" cy="1434"/>
                          </a:xfrm>
                          <a:prstGeom prst="line">
                            <a:avLst/>
                          </a:prstGeom>
                          <a:ln w="19050">
                            <a:prstDash val="dash"/>
                          </a:ln>
                        </wps:spPr>
                        <wps:style>
                          <a:lnRef idx="2">
                            <a:schemeClr val="accent1"/>
                          </a:lnRef>
                          <a:fillRef idx="0">
                            <a:srgbClr val="FFFFFF"/>
                          </a:fillRef>
                          <a:effectRef idx="0">
                            <a:srgbClr val="FFFFFF"/>
                          </a:effectRef>
                          <a:fontRef idx="minor">
                            <a:schemeClr val="tx1"/>
                          </a:fontRef>
                        </wps:style>
                        <wps:bodyPr/>
                      </wps:wsp>
                      <wps:wsp>
                        <wps:cNvPr id="176" name="直接连接符 102"/>
                        <wps:cNvCnPr/>
                        <wps:spPr>
                          <a:xfrm>
                            <a:off x="21986" y="6603"/>
                            <a:ext cx="12" cy="1317"/>
                          </a:xfrm>
                          <a:prstGeom prst="line">
                            <a:avLst/>
                          </a:prstGeom>
                          <a:ln w="22225">
                            <a:solidFill>
                              <a:schemeClr val="tx1"/>
                            </a:solidFill>
                            <a:prstDash val="dash"/>
                          </a:ln>
                        </wps:spPr>
                        <wps:style>
                          <a:lnRef idx="2">
                            <a:schemeClr val="accent1"/>
                          </a:lnRef>
                          <a:fillRef idx="0">
                            <a:srgbClr val="FFFFFF"/>
                          </a:fillRef>
                          <a:effectRef idx="0">
                            <a:srgbClr val="FFFFFF"/>
                          </a:effectRef>
                          <a:fontRef idx="minor">
                            <a:schemeClr val="tx1"/>
                          </a:fontRef>
                        </wps:style>
                        <wps:bodyPr/>
                      </wps:wsp>
                      <wps:wsp>
                        <wps:cNvPr id="109" name="直接连接符 109"/>
                        <wps:cNvCnPr/>
                        <wps:spPr>
                          <a:xfrm>
                            <a:off x="23167" y="5781"/>
                            <a:ext cx="13" cy="831"/>
                          </a:xfrm>
                          <a:prstGeom prst="line">
                            <a:avLst/>
                          </a:prstGeom>
                          <a:ln w="19050">
                            <a:solidFill>
                              <a:srgbClr val="00B050"/>
                            </a:solidFill>
                            <a:prstDash val="dash"/>
                          </a:ln>
                        </wps:spPr>
                        <wps:style>
                          <a:lnRef idx="2">
                            <a:schemeClr val="accent1"/>
                          </a:lnRef>
                          <a:fillRef idx="0">
                            <a:srgbClr val="FFFFFF"/>
                          </a:fillRef>
                          <a:effectRef idx="0">
                            <a:srgbClr val="FFFFFF"/>
                          </a:effectRef>
                          <a:fontRef idx="minor">
                            <a:schemeClr val="tx1"/>
                          </a:fontRef>
                        </wps:style>
                        <wps:bodyPr/>
                      </wps:wsp>
                      <wps:wsp>
                        <wps:cNvPr id="177" name="直接箭头连接符 103"/>
                        <wps:cNvCnPr/>
                        <wps:spPr>
                          <a:xfrm flipH="1">
                            <a:off x="19447" y="7735"/>
                            <a:ext cx="316" cy="6"/>
                          </a:xfrm>
                          <a:prstGeom prst="straightConnector1">
                            <a:avLst/>
                          </a:prstGeom>
                          <a:ln w="190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13" name="直接连接符 113"/>
                        <wps:cNvCnPr/>
                        <wps:spPr>
                          <a:xfrm>
                            <a:off x="23557" y="5748"/>
                            <a:ext cx="25" cy="1434"/>
                          </a:xfrm>
                          <a:prstGeom prst="line">
                            <a:avLst/>
                          </a:prstGeom>
                          <a:ln w="19050">
                            <a:prstDash val="dash"/>
                          </a:ln>
                        </wps:spPr>
                        <wps:style>
                          <a:lnRef idx="2">
                            <a:schemeClr val="accent1"/>
                          </a:lnRef>
                          <a:fillRef idx="0">
                            <a:srgbClr val="FFFFFF"/>
                          </a:fillRef>
                          <a:effectRef idx="0">
                            <a:srgbClr val="FFFFFF"/>
                          </a:effectRef>
                          <a:fontRef idx="minor">
                            <a:schemeClr val="tx1"/>
                          </a:fontRef>
                        </wps:style>
                        <wps:bodyPr/>
                      </wps:wsp>
                      <wps:wsp>
                        <wps:cNvPr id="114" name="直接连接符 114"/>
                        <wps:cNvCnPr/>
                        <wps:spPr>
                          <a:xfrm>
                            <a:off x="25954" y="5762"/>
                            <a:ext cx="25" cy="1434"/>
                          </a:xfrm>
                          <a:prstGeom prst="line">
                            <a:avLst/>
                          </a:prstGeom>
                          <a:ln w="19050">
                            <a:prstDash val="dash"/>
                          </a:ln>
                        </wps:spPr>
                        <wps:style>
                          <a:lnRef idx="2">
                            <a:schemeClr val="accent1"/>
                          </a:lnRef>
                          <a:fillRef idx="0">
                            <a:srgbClr val="FFFFFF"/>
                          </a:fillRef>
                          <a:effectRef idx="0">
                            <a:srgbClr val="FFFFFF"/>
                          </a:effectRef>
                          <a:fontRef idx="minor">
                            <a:schemeClr val="tx1"/>
                          </a:fontRef>
                        </wps:style>
                        <wps:bodyPr/>
                      </wps:wsp>
                      <wps:wsp>
                        <wps:cNvPr id="104" name="直接箭头连接符 104"/>
                        <wps:cNvCnPr/>
                        <wps:spPr>
                          <a:xfrm flipV="1">
                            <a:off x="21588" y="7731"/>
                            <a:ext cx="391" cy="8"/>
                          </a:xfrm>
                          <a:prstGeom prst="straightConnector1">
                            <a:avLst/>
                          </a:prstGeom>
                          <a:ln w="190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06" name="直接箭头连接符 106"/>
                        <wps:cNvCnPr/>
                        <wps:spPr>
                          <a:xfrm flipH="1" flipV="1">
                            <a:off x="23517" y="3908"/>
                            <a:ext cx="852" cy="2"/>
                          </a:xfrm>
                          <a:prstGeom prst="straightConnector1">
                            <a:avLst/>
                          </a:prstGeom>
                          <a:ln>
                            <a:tailEnd type="triangle"/>
                          </a:ln>
                        </wps:spPr>
                        <wps:style>
                          <a:lnRef idx="2">
                            <a:schemeClr val="accent1"/>
                          </a:lnRef>
                          <a:fillRef idx="0">
                            <a:srgbClr val="FFFFFF"/>
                          </a:fillRef>
                          <a:effectRef idx="0">
                            <a:srgbClr val="FFFFFF"/>
                          </a:effectRef>
                          <a:fontRef idx="minor">
                            <a:schemeClr val="tx1"/>
                          </a:fontRef>
                        </wps:style>
                        <wps:bodyPr/>
                      </wps:wsp>
                      <wps:wsp>
                        <wps:cNvPr id="110" name="直接连接符 110"/>
                        <wps:cNvCnPr/>
                        <wps:spPr>
                          <a:xfrm>
                            <a:off x="26770" y="5810"/>
                            <a:ext cx="13" cy="831"/>
                          </a:xfrm>
                          <a:prstGeom prst="line">
                            <a:avLst/>
                          </a:prstGeom>
                          <a:ln w="19050">
                            <a:solidFill>
                              <a:srgbClr val="00B050"/>
                            </a:solidFill>
                            <a:prstDash val="dash"/>
                          </a:ln>
                        </wps:spPr>
                        <wps:style>
                          <a:lnRef idx="2">
                            <a:schemeClr val="accent1"/>
                          </a:lnRef>
                          <a:fillRef idx="0">
                            <a:srgbClr val="FFFFFF"/>
                          </a:fillRef>
                          <a:effectRef idx="0">
                            <a:srgbClr val="FFFFFF"/>
                          </a:effectRef>
                          <a:fontRef idx="minor">
                            <a:schemeClr val="tx1"/>
                          </a:fontRef>
                        </wps:style>
                        <wps:bodyPr/>
                      </wps:wsp>
                      <wps:wsp>
                        <wps:cNvPr id="108" name="文本框 108"/>
                        <wps:cNvSpPr txBox="1"/>
                        <wps:spPr>
                          <a:xfrm>
                            <a:off x="23956" y="5039"/>
                            <a:ext cx="1852" cy="40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B2783C">
                              <w:pPr>
                                <w:rPr>
                                  <w:rFonts w:hint="default" w:eastAsiaTheme="minorEastAsia"/>
                                  <w:sz w:val="21"/>
                                  <w:szCs w:val="21"/>
                                  <w:lang w:val="en-US" w:eastAsia="zh-CN"/>
                                </w:rPr>
                              </w:pPr>
                              <w:r>
                                <w:rPr>
                                  <w:rFonts w:hint="eastAsia"/>
                                  <w:sz w:val="21"/>
                                  <w:szCs w:val="21"/>
                                  <w:lang w:val="en-US" w:eastAsia="zh-CN"/>
                                </w:rPr>
                                <w:t>10% of Maximum</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1" name="直接箭头连接符 111"/>
                        <wps:cNvCnPr/>
                        <wps:spPr>
                          <a:xfrm flipV="1">
                            <a:off x="26286" y="6538"/>
                            <a:ext cx="490" cy="3"/>
                          </a:xfrm>
                          <a:prstGeom prst="straightConnector1">
                            <a:avLst/>
                          </a:prstGeom>
                          <a:ln>
                            <a:solidFill>
                              <a:srgbClr val="00B050"/>
                            </a:solidFill>
                            <a:tailEnd type="triangle"/>
                          </a:ln>
                        </wps:spPr>
                        <wps:style>
                          <a:lnRef idx="2">
                            <a:schemeClr val="accent1"/>
                          </a:lnRef>
                          <a:fillRef idx="0">
                            <a:srgbClr val="FFFFFF"/>
                          </a:fillRef>
                          <a:effectRef idx="0">
                            <a:srgbClr val="FFFFFF"/>
                          </a:effectRef>
                          <a:fontRef idx="minor">
                            <a:schemeClr val="tx1"/>
                          </a:fontRef>
                        </wps:style>
                        <wps:bodyPr/>
                      </wps:wsp>
                      <wps:wsp>
                        <wps:cNvPr id="112" name="直接箭头连接符 112"/>
                        <wps:cNvCnPr/>
                        <wps:spPr>
                          <a:xfrm flipH="1" flipV="1">
                            <a:off x="23197" y="6536"/>
                            <a:ext cx="547" cy="3"/>
                          </a:xfrm>
                          <a:prstGeom prst="straightConnector1">
                            <a:avLst/>
                          </a:prstGeom>
                          <a:ln>
                            <a:solidFill>
                              <a:srgbClr val="00B050"/>
                            </a:solidFill>
                            <a:tailEnd type="triangle"/>
                          </a:ln>
                        </wps:spPr>
                        <wps:style>
                          <a:lnRef idx="2">
                            <a:schemeClr val="accent1"/>
                          </a:lnRef>
                          <a:fillRef idx="0">
                            <a:srgbClr val="FFFFFF"/>
                          </a:fillRef>
                          <a:effectRef idx="0">
                            <a:srgbClr val="FFFFFF"/>
                          </a:effectRef>
                          <a:fontRef idx="minor">
                            <a:schemeClr val="tx1"/>
                          </a:fontRef>
                        </wps:style>
                        <wps:bodyPr/>
                      </wps:wsp>
                      <wps:wsp>
                        <wps:cNvPr id="129" name="文本框 129"/>
                        <wps:cNvSpPr txBox="1"/>
                        <wps:spPr>
                          <a:xfrm>
                            <a:off x="18671" y="7911"/>
                            <a:ext cx="1180" cy="4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F5EF77">
                              <w:pPr>
                                <w:keepNext w:val="0"/>
                                <w:keepLines w:val="0"/>
                                <w:pageBreakBefore w:val="0"/>
                                <w:widowControl w:val="0"/>
                                <w:kinsoku/>
                                <w:wordWrap/>
                                <w:overflowPunct/>
                                <w:topLinePunct w:val="0"/>
                                <w:bidi w:val="0"/>
                                <w:adjustRightInd/>
                                <w:snapToGrid/>
                                <w:spacing w:line="200" w:lineRule="exact"/>
                                <w:jc w:val="center"/>
                                <w:textAlignment w:val="auto"/>
                                <w:rPr>
                                  <w:rFonts w:hint="eastAsia"/>
                                  <w:b w:val="0"/>
                                  <w:bCs w:val="0"/>
                                  <w:sz w:val="18"/>
                                  <w:szCs w:val="18"/>
                                  <w:lang w:val="en-US" w:eastAsia="zh-CN"/>
                                </w:rPr>
                              </w:pPr>
                              <w:r>
                                <w:rPr>
                                  <w:rFonts w:hint="eastAsia"/>
                                  <w:b w:val="0"/>
                                  <w:bCs w:val="0"/>
                                  <w:sz w:val="18"/>
                                  <w:szCs w:val="18"/>
                                  <w:lang w:val="en-US" w:eastAsia="zh-CN"/>
                                </w:rPr>
                                <w:t>Angle of</w:t>
                              </w:r>
                            </w:p>
                            <w:p w14:paraId="30F9648F">
                              <w:pPr>
                                <w:keepNext w:val="0"/>
                                <w:keepLines w:val="0"/>
                                <w:pageBreakBefore w:val="0"/>
                                <w:widowControl w:val="0"/>
                                <w:kinsoku/>
                                <w:wordWrap/>
                                <w:overflowPunct/>
                                <w:topLinePunct w:val="0"/>
                                <w:bidi w:val="0"/>
                                <w:adjustRightInd/>
                                <w:snapToGrid/>
                                <w:spacing w:line="200" w:lineRule="exact"/>
                                <w:jc w:val="center"/>
                                <w:textAlignment w:val="auto"/>
                                <w:rPr>
                                  <w:rFonts w:hint="default" w:eastAsiaTheme="minorEastAsia"/>
                                  <w:b w:val="0"/>
                                  <w:bCs w:val="0"/>
                                  <w:sz w:val="18"/>
                                  <w:szCs w:val="18"/>
                                  <w:lang w:val="en-US" w:eastAsia="zh-CN"/>
                                </w:rPr>
                              </w:pPr>
                              <w:r>
                                <w:rPr>
                                  <w:rFonts w:hint="eastAsia"/>
                                  <w:b w:val="0"/>
                                  <w:bCs w:val="0"/>
                                  <w:sz w:val="18"/>
                                  <w:szCs w:val="18"/>
                                  <w:lang w:val="en-US" w:eastAsia="zh-CN"/>
                                </w:rPr>
                                <w:t>Uncertainty</w:t>
                              </w:r>
                            </w:p>
                          </w:txbxContent>
                        </wps:txbx>
                        <wps:bodyPr rot="0" spcFirstLastPara="0" vertOverflow="overflow" horzOverflow="overflow" vert="horz" wrap="square" lIns="0" tIns="0" rIns="0" bIns="0" numCol="1" spcCol="0" rtlCol="0" fromWordArt="0" anchor="ctr" anchorCtr="0" forceAA="0" compatLnSpc="1">
                          <a:noAutofit/>
                        </wps:bodyPr>
                      </wps:wsp>
                      <wps:wsp>
                        <wps:cNvPr id="116" name="直接箭头连接符 116"/>
                        <wps:cNvCnPr/>
                        <wps:spPr>
                          <a:xfrm>
                            <a:off x="25479" y="7025"/>
                            <a:ext cx="486" cy="1"/>
                          </a:xfrm>
                          <a:prstGeom prst="straightConnector1">
                            <a:avLst/>
                          </a:prstGeom>
                          <a:ln>
                            <a:tailEnd type="triangle"/>
                          </a:ln>
                        </wps:spPr>
                        <wps:style>
                          <a:lnRef idx="2">
                            <a:schemeClr val="accent1"/>
                          </a:lnRef>
                          <a:fillRef idx="0">
                            <a:srgbClr val="FFFFFF"/>
                          </a:fillRef>
                          <a:effectRef idx="0">
                            <a:srgbClr val="FFFFFF"/>
                          </a:effectRef>
                          <a:fontRef idx="minor">
                            <a:schemeClr val="tx1"/>
                          </a:fontRef>
                        </wps:style>
                        <wps:bodyPr/>
                      </wps:wsp>
                      <wps:wsp>
                        <wps:cNvPr id="134" name="文本框 134"/>
                        <wps:cNvSpPr txBox="1"/>
                        <wps:spPr>
                          <a:xfrm>
                            <a:off x="21291" y="8852"/>
                            <a:ext cx="3175" cy="40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2E277B">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b/>
                                  <w:bCs/>
                                  <w:sz w:val="24"/>
                                  <w:szCs w:val="24"/>
                                  <w:lang w:val="en-US" w:eastAsia="zh-CN"/>
                                </w:rPr>
                              </w:pPr>
                              <w:r>
                                <w:rPr>
                                  <w:rFonts w:hint="eastAsia"/>
                                  <w:b/>
                                  <w:bCs/>
                                  <w:sz w:val="24"/>
                                  <w:szCs w:val="24"/>
                                  <w:lang w:val="en-US" w:eastAsia="zh-CN"/>
                                </w:rPr>
                                <w:t>Red/Green Sector Boundary</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7" name="直接箭头连接符 117"/>
                        <wps:cNvCnPr/>
                        <wps:spPr>
                          <a:xfrm flipH="1">
                            <a:off x="23581" y="7019"/>
                            <a:ext cx="513" cy="8"/>
                          </a:xfrm>
                          <a:prstGeom prst="straightConnector1">
                            <a:avLst/>
                          </a:prstGeom>
                          <a:ln>
                            <a:tailEnd type="triangle"/>
                          </a:ln>
                        </wps:spPr>
                        <wps:style>
                          <a:lnRef idx="2">
                            <a:schemeClr val="accent1"/>
                          </a:lnRef>
                          <a:fillRef idx="0">
                            <a:srgbClr val="FFFFFF"/>
                          </a:fillRef>
                          <a:effectRef idx="0">
                            <a:srgbClr val="FFFFFF"/>
                          </a:effectRef>
                          <a:fontRef idx="minor">
                            <a:schemeClr val="tx1"/>
                          </a:fontRef>
                        </wps:style>
                        <wps:bodyPr/>
                      </wps:wsp>
                      <wps:wsp>
                        <wps:cNvPr id="121" name="直接箭头连接符 121"/>
                        <wps:cNvCnPr/>
                        <wps:spPr>
                          <a:xfrm flipH="1">
                            <a:off x="23584" y="7726"/>
                            <a:ext cx="208" cy="7"/>
                          </a:xfrm>
                          <a:prstGeom prst="straightConnector1">
                            <a:avLst/>
                          </a:prstGeom>
                          <a:ln w="190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18" name="直接连接符 118"/>
                        <wps:cNvCnPr/>
                        <wps:spPr>
                          <a:xfrm flipH="1">
                            <a:off x="23565" y="7143"/>
                            <a:ext cx="2" cy="778"/>
                          </a:xfrm>
                          <a:prstGeom prst="line">
                            <a:avLst/>
                          </a:prstGeom>
                          <a:ln w="22225">
                            <a:solidFill>
                              <a:schemeClr val="tx1"/>
                            </a:solidFill>
                            <a:prstDash val="dash"/>
                          </a:ln>
                        </wps:spPr>
                        <wps:style>
                          <a:lnRef idx="2">
                            <a:schemeClr val="accent1"/>
                          </a:lnRef>
                          <a:fillRef idx="0">
                            <a:srgbClr val="FFFFFF"/>
                          </a:fillRef>
                          <a:effectRef idx="0">
                            <a:srgbClr val="FFFFFF"/>
                          </a:effectRef>
                          <a:fontRef idx="minor">
                            <a:schemeClr val="tx1"/>
                          </a:fontRef>
                        </wps:style>
                        <wps:bodyPr/>
                      </wps:wsp>
                      <wps:wsp>
                        <wps:cNvPr id="135" name="文本框 135"/>
                        <wps:cNvSpPr txBox="1"/>
                        <wps:spPr>
                          <a:xfrm>
                            <a:off x="24855" y="8838"/>
                            <a:ext cx="3333" cy="40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8F6409">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b/>
                                  <w:bCs/>
                                  <w:sz w:val="24"/>
                                  <w:szCs w:val="24"/>
                                  <w:lang w:val="en-US" w:eastAsia="zh-CN"/>
                                </w:rPr>
                              </w:pPr>
                              <w:r>
                                <w:rPr>
                                  <w:rFonts w:hint="eastAsia"/>
                                  <w:b/>
                                  <w:bCs/>
                                  <w:sz w:val="24"/>
                                  <w:szCs w:val="24"/>
                                  <w:lang w:val="en-US" w:eastAsia="zh-CN"/>
                                </w:rPr>
                                <w:t>Green/Blank Sector Boundary</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3" name="直接连接符 123"/>
                        <wps:cNvCnPr/>
                        <wps:spPr>
                          <a:xfrm>
                            <a:off x="26557" y="5763"/>
                            <a:ext cx="25" cy="1434"/>
                          </a:xfrm>
                          <a:prstGeom prst="line">
                            <a:avLst/>
                          </a:prstGeom>
                          <a:ln w="19050">
                            <a:prstDash val="dash"/>
                          </a:ln>
                        </wps:spPr>
                        <wps:style>
                          <a:lnRef idx="2">
                            <a:schemeClr val="accent1"/>
                          </a:lnRef>
                          <a:fillRef idx="0">
                            <a:srgbClr val="FFFFFF"/>
                          </a:fillRef>
                          <a:effectRef idx="0">
                            <a:srgbClr val="FFFFFF"/>
                          </a:effectRef>
                          <a:fontRef idx="minor">
                            <a:schemeClr val="tx1"/>
                          </a:fontRef>
                        </wps:style>
                        <wps:bodyPr/>
                      </wps:wsp>
                      <wps:wsp>
                        <wps:cNvPr id="125" name="直接连接符 125"/>
                        <wps:cNvCnPr/>
                        <wps:spPr>
                          <a:xfrm>
                            <a:off x="18939" y="5778"/>
                            <a:ext cx="25" cy="1434"/>
                          </a:xfrm>
                          <a:prstGeom prst="line">
                            <a:avLst/>
                          </a:prstGeom>
                          <a:ln w="19050">
                            <a:prstDash val="dash"/>
                          </a:ln>
                        </wps:spPr>
                        <wps:style>
                          <a:lnRef idx="2">
                            <a:schemeClr val="accent1"/>
                          </a:lnRef>
                          <a:fillRef idx="0">
                            <a:srgbClr val="FFFFFF"/>
                          </a:fillRef>
                          <a:effectRef idx="0">
                            <a:srgbClr val="FFFFFF"/>
                          </a:effectRef>
                          <a:fontRef idx="minor">
                            <a:schemeClr val="tx1"/>
                          </a:fontRef>
                        </wps:style>
                        <wps:bodyPr/>
                      </wps:wsp>
                      <wps:wsp>
                        <wps:cNvPr id="120" name="直接箭头连接符 120"/>
                        <wps:cNvCnPr/>
                        <wps:spPr>
                          <a:xfrm>
                            <a:off x="25770" y="7690"/>
                            <a:ext cx="222" cy="1"/>
                          </a:xfrm>
                          <a:prstGeom prst="straightConnector1">
                            <a:avLst/>
                          </a:prstGeom>
                          <a:ln w="190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19" name="直接连接符 119"/>
                        <wps:cNvCnPr/>
                        <wps:spPr>
                          <a:xfrm flipH="1">
                            <a:off x="25977" y="7130"/>
                            <a:ext cx="2" cy="778"/>
                          </a:xfrm>
                          <a:prstGeom prst="line">
                            <a:avLst/>
                          </a:prstGeom>
                          <a:ln w="22225">
                            <a:solidFill>
                              <a:schemeClr val="tx1"/>
                            </a:solidFill>
                            <a:prstDash val="dash"/>
                          </a:ln>
                        </wps:spPr>
                        <wps:style>
                          <a:lnRef idx="2">
                            <a:schemeClr val="accent1"/>
                          </a:lnRef>
                          <a:fillRef idx="0">
                            <a:srgbClr val="FFFFFF"/>
                          </a:fillRef>
                          <a:effectRef idx="0">
                            <a:srgbClr val="FFFFFF"/>
                          </a:effectRef>
                          <a:fontRef idx="minor">
                            <a:schemeClr val="tx1"/>
                          </a:fontRef>
                        </wps:style>
                        <wps:bodyPr/>
                      </wps:wsp>
                      <wps:wsp>
                        <wps:cNvPr id="122" name="直接箭头连接符 122"/>
                        <wps:cNvCnPr/>
                        <wps:spPr>
                          <a:xfrm flipV="1">
                            <a:off x="22002" y="7735"/>
                            <a:ext cx="1577" cy="7"/>
                          </a:xfrm>
                          <a:prstGeom prst="straightConnector1">
                            <a:avLst/>
                          </a:prstGeom>
                          <a:ln w="19050">
                            <a:solidFill>
                              <a:schemeClr val="tx1"/>
                            </a:solidFill>
                            <a:headEnd type="triangle"/>
                            <a:tailEnd type="triangle"/>
                          </a:ln>
                        </wps:spPr>
                        <wps:style>
                          <a:lnRef idx="2">
                            <a:schemeClr val="accent1"/>
                          </a:lnRef>
                          <a:fillRef idx="0">
                            <a:srgbClr val="FFFFFF"/>
                          </a:fillRef>
                          <a:effectRef idx="0">
                            <a:srgbClr val="FFFFFF"/>
                          </a:effectRef>
                          <a:fontRef idx="minor">
                            <a:schemeClr val="tx1"/>
                          </a:fontRef>
                        </wps:style>
                        <wps:bodyPr/>
                      </wps:wsp>
                      <wps:wsp>
                        <wps:cNvPr id="124" name="直接连接符 124"/>
                        <wps:cNvCnPr/>
                        <wps:spPr>
                          <a:xfrm flipH="1">
                            <a:off x="26566" y="7131"/>
                            <a:ext cx="2" cy="778"/>
                          </a:xfrm>
                          <a:prstGeom prst="line">
                            <a:avLst/>
                          </a:prstGeom>
                          <a:ln w="22225">
                            <a:solidFill>
                              <a:schemeClr val="tx1"/>
                            </a:solidFill>
                            <a:prstDash val="dash"/>
                          </a:ln>
                        </wps:spPr>
                        <wps:style>
                          <a:lnRef idx="2">
                            <a:schemeClr val="accent1"/>
                          </a:lnRef>
                          <a:fillRef idx="0">
                            <a:srgbClr val="FFFFFF"/>
                          </a:fillRef>
                          <a:effectRef idx="0">
                            <a:srgbClr val="FFFFFF"/>
                          </a:effectRef>
                          <a:fontRef idx="minor">
                            <a:schemeClr val="tx1"/>
                          </a:fontRef>
                        </wps:style>
                        <wps:bodyPr/>
                      </wps:wsp>
                      <wps:wsp>
                        <wps:cNvPr id="126" name="直接连接符 126"/>
                        <wps:cNvCnPr/>
                        <wps:spPr>
                          <a:xfrm flipH="1">
                            <a:off x="18963" y="7131"/>
                            <a:ext cx="2" cy="778"/>
                          </a:xfrm>
                          <a:prstGeom prst="line">
                            <a:avLst/>
                          </a:prstGeom>
                          <a:ln w="22225">
                            <a:solidFill>
                              <a:schemeClr val="tx1"/>
                            </a:solidFill>
                            <a:prstDash val="dash"/>
                          </a:ln>
                        </wps:spPr>
                        <wps:style>
                          <a:lnRef idx="2">
                            <a:schemeClr val="accent1"/>
                          </a:lnRef>
                          <a:fillRef idx="0">
                            <a:srgbClr val="FFFFFF"/>
                          </a:fillRef>
                          <a:effectRef idx="0">
                            <a:srgbClr val="FFFFFF"/>
                          </a:effectRef>
                          <a:fontRef idx="minor">
                            <a:schemeClr val="tx1"/>
                          </a:fontRef>
                        </wps:style>
                        <wps:bodyPr/>
                      </wps:wsp>
                      <wps:wsp>
                        <wps:cNvPr id="127" name="直接箭头连接符 127"/>
                        <wps:cNvCnPr/>
                        <wps:spPr>
                          <a:xfrm flipV="1">
                            <a:off x="26002" y="7696"/>
                            <a:ext cx="564" cy="2"/>
                          </a:xfrm>
                          <a:prstGeom prst="straightConnector1">
                            <a:avLst/>
                          </a:prstGeom>
                          <a:ln w="19050">
                            <a:solidFill>
                              <a:schemeClr val="tx1"/>
                            </a:solidFill>
                            <a:headEnd type="triangle"/>
                            <a:tailEnd type="triangle"/>
                          </a:ln>
                        </wps:spPr>
                        <wps:style>
                          <a:lnRef idx="2">
                            <a:schemeClr val="accent1"/>
                          </a:lnRef>
                          <a:fillRef idx="0">
                            <a:srgbClr val="FFFFFF"/>
                          </a:fillRef>
                          <a:effectRef idx="0">
                            <a:srgbClr val="FFFFFF"/>
                          </a:effectRef>
                          <a:fontRef idx="minor">
                            <a:schemeClr val="tx1"/>
                          </a:fontRef>
                        </wps:style>
                        <wps:bodyPr/>
                      </wps:wsp>
                      <wps:wsp>
                        <wps:cNvPr id="128" name="直接箭头连接符 128"/>
                        <wps:cNvCnPr/>
                        <wps:spPr>
                          <a:xfrm flipV="1">
                            <a:off x="18984" y="7755"/>
                            <a:ext cx="452" cy="2"/>
                          </a:xfrm>
                          <a:prstGeom prst="straightConnector1">
                            <a:avLst/>
                          </a:prstGeom>
                          <a:ln w="19050">
                            <a:solidFill>
                              <a:schemeClr val="tx1"/>
                            </a:solidFill>
                            <a:headEnd type="triangle"/>
                            <a:tailEnd type="triangle"/>
                          </a:ln>
                        </wps:spPr>
                        <wps:style>
                          <a:lnRef idx="2">
                            <a:schemeClr val="accent1"/>
                          </a:lnRef>
                          <a:fillRef idx="0">
                            <a:srgbClr val="FFFFFF"/>
                          </a:fillRef>
                          <a:effectRef idx="0">
                            <a:srgbClr val="FFFFFF"/>
                          </a:effectRef>
                          <a:fontRef idx="minor">
                            <a:schemeClr val="tx1"/>
                          </a:fontRef>
                        </wps:style>
                        <wps:bodyPr/>
                      </wps:wsp>
                      <wps:wsp>
                        <wps:cNvPr id="131" name="直接连接符 131"/>
                        <wps:cNvCnPr/>
                        <wps:spPr>
                          <a:xfrm flipH="1">
                            <a:off x="26285" y="7715"/>
                            <a:ext cx="1" cy="1049"/>
                          </a:xfrm>
                          <a:prstGeom prst="line">
                            <a:avLst/>
                          </a:prstGeom>
                          <a:ln w="25400" cmpd="sng">
                            <a:solidFill>
                              <a:schemeClr val="tx1"/>
                            </a:solidFill>
                            <a:prstDash val="lgDash"/>
                          </a:ln>
                        </wps:spPr>
                        <wps:style>
                          <a:lnRef idx="2">
                            <a:schemeClr val="accent1"/>
                          </a:lnRef>
                          <a:fillRef idx="0">
                            <a:srgbClr val="FFFFFF"/>
                          </a:fillRef>
                          <a:effectRef idx="0">
                            <a:srgbClr val="FFFFFF"/>
                          </a:effectRef>
                          <a:fontRef idx="minor">
                            <a:schemeClr val="tx1"/>
                          </a:fontRef>
                        </wps:style>
                        <wps:bodyPr/>
                      </wps:wsp>
                      <wps:wsp>
                        <wps:cNvPr id="136" name="文本框 136"/>
                        <wps:cNvSpPr txBox="1"/>
                        <wps:spPr>
                          <a:xfrm>
                            <a:off x="17969" y="8850"/>
                            <a:ext cx="3049" cy="40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76D0DA">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b/>
                                  <w:bCs/>
                                  <w:sz w:val="24"/>
                                  <w:szCs w:val="24"/>
                                  <w:lang w:val="en-US" w:eastAsia="zh-CN"/>
                                </w:rPr>
                              </w:pPr>
                              <w:r>
                                <w:rPr>
                                  <w:rFonts w:hint="eastAsia"/>
                                  <w:b/>
                                  <w:bCs/>
                                  <w:sz w:val="24"/>
                                  <w:szCs w:val="24"/>
                                  <w:lang w:val="en-US" w:eastAsia="zh-CN"/>
                                </w:rPr>
                                <w:t>Blank/Red Sector Boundary</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32" name="直接连接符 132"/>
                        <wps:cNvCnPr/>
                        <wps:spPr>
                          <a:xfrm flipH="1">
                            <a:off x="19191" y="7743"/>
                            <a:ext cx="1" cy="1049"/>
                          </a:xfrm>
                          <a:prstGeom prst="line">
                            <a:avLst/>
                          </a:prstGeom>
                          <a:ln w="25400" cmpd="sng">
                            <a:solidFill>
                              <a:schemeClr val="tx1"/>
                            </a:solidFill>
                            <a:prstDash val="lgDash"/>
                          </a:ln>
                        </wps:spPr>
                        <wps:style>
                          <a:lnRef idx="2">
                            <a:schemeClr val="accent1"/>
                          </a:lnRef>
                          <a:fillRef idx="0">
                            <a:srgbClr val="FFFFFF"/>
                          </a:fillRef>
                          <a:effectRef idx="0">
                            <a:srgbClr val="FFFFFF"/>
                          </a:effectRef>
                          <a:fontRef idx="minor">
                            <a:schemeClr val="tx1"/>
                          </a:fontRef>
                        </wps:style>
                        <wps:bodyPr/>
                      </wps:wsp>
                      <wps:wsp>
                        <wps:cNvPr id="133" name="直接连接符 133"/>
                        <wps:cNvCnPr/>
                        <wps:spPr>
                          <a:xfrm flipH="1">
                            <a:off x="22788" y="7737"/>
                            <a:ext cx="1" cy="1049"/>
                          </a:xfrm>
                          <a:prstGeom prst="line">
                            <a:avLst/>
                          </a:prstGeom>
                          <a:ln w="25400" cmpd="sng">
                            <a:solidFill>
                              <a:schemeClr val="tx1"/>
                            </a:solidFill>
                            <a:prstDash val="lgDash"/>
                          </a:ln>
                        </wps:spPr>
                        <wps:style>
                          <a:lnRef idx="2">
                            <a:schemeClr val="accent1"/>
                          </a:lnRef>
                          <a:fillRef idx="0">
                            <a:srgbClr val="FFFFFF"/>
                          </a:fillRef>
                          <a:effectRef idx="0">
                            <a:srgbClr val="FFFFFF"/>
                          </a:effectRef>
                          <a:fontRef idx="minor">
                            <a:schemeClr val="tx1"/>
                          </a:fontRef>
                        </wps:style>
                        <wps:bodyPr/>
                      </wps:wsp>
                      <wps:wsp>
                        <wps:cNvPr id="137" name="矩形 137"/>
                        <wps:cNvSpPr/>
                        <wps:spPr>
                          <a:xfrm>
                            <a:off x="22000" y="1345"/>
                            <a:ext cx="1134" cy="381"/>
                          </a:xfrm>
                          <a:prstGeom prst="rect">
                            <a:avLst/>
                          </a:prstGeom>
                          <a:solidFill>
                            <a:schemeClr val="bg1">
                              <a:lumMod val="65000"/>
                            </a:schemeClr>
                          </a:solidFill>
                          <a:ln w="9525">
                            <a:solidFill>
                              <a:schemeClr val="bg1">
                                <a:lumMod val="65000"/>
                              </a:schemeClr>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7764E387">
                              <w:pPr>
                                <w:rPr>
                                  <w:rFonts w:hint="default"/>
                                  <w:lang w:val="en-US" w:eastAsia="zh-CN"/>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id="_x0000_s1026" o:spid="_x0000_s1026" o:spt="203" style="position:absolute;left:0pt;margin-left:-10.05pt;margin-top:10.75pt;height:364.6pt;width:535.25pt;z-index:251688960;mso-width-relative:page;mso-height-relative:page;" coordorigin="17726,1254" coordsize="10953,8007" o:gfxdata="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">
                <o:lock v:ext="edit" aspectratio="f"/>
                <v:line id="直接连接符 1" o:spid="_x0000_s1026" o:spt="20" style="position:absolute;left:18688;top:3879;flip:y;height:1881;width:1439;" filled="f" stroked="t" coordsize="21600,21600" o:gfxdata="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ilKjvQAA&#10;ANwAAAAPAAAAAAAAAAEAIAAAACIAAABkcnMvZG93bnJldi54bWxQSwECFAAUAAAACACHTuJAMy8F&#10;njsAAAA5AAAAEAAAAAAAAAABACAAAAAMAQAAZHJzL3NoYXBleG1sLnhtbFBLBQYAAAAABgAGAFsB&#10;AAC2AwAAAAA=&#10;">
                  <v:fill on="f" focussize="0,0"/>
                  <v:stroke weight="2pt" color="#00558C [3204]" joinstyle="round"/>
                  <v:imagedata o:title=""/>
                  <o:lock v:ext="edit" aspectratio="f"/>
                </v:line>
                <v:line id="_x0000_s1026" o:spid="_x0000_s1026" o:spt="20" style="position:absolute;left:18923;top:5440;flip:x y;height:341;width:10;" filled="f" stroked="t" coordsize="21600,21600" o:gfxdata="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3qFlvQAA&#10;ANsAAAAPAAAAAAAAAAEAIAAAACIAAABkcnMvZG93bnJldi54bWxQSwECFAAUAAAACACHTuJAMy8F&#10;njsAAAA5AAAAEAAAAAAAAAABACAAAAAMAQAAZHJzL3NoYXBleG1sLnhtbFBLBQYAAAAABgAGAFsB&#10;AAC2AwAAAAA=&#10;">
                  <v:fill on="f" focussize="0,0"/>
                  <v:stroke weight="2pt" color="#00558C [3204]" joinstyle="round"/>
                  <v:imagedata o:title=""/>
                  <o:lock v:ext="edit" aspectratio="f"/>
                </v:line>
                <v:line id="_x0000_s1026" o:spid="_x0000_s1026" o:spt="20" style="position:absolute;left:19435;top:4739;flip:y;height:1027;width:1;" filled="f" stroked="t" coordsize="21600,21600" o:gfxdata="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su1Lr4A&#10;AADbAAAADwAAAAAAAAABACAAAAAiAAAAZHJzL2Rvd25yZXYueG1sUEsBAhQAFAAAAAgAh07iQDMv&#10;BZ47AAAAOQAAABAAAAAAAAAAAQAgAAAADQEAAGRycy9zaGFwZXhtbC54bWxQSwUGAAAAAAYABgBb&#10;AQAAtwMAAAAA&#10;">
                  <v:fill on="f" focussize="0,0"/>
                  <v:stroke weight="2pt" color="#00558C [3204]" joinstyle="round"/>
                  <v:imagedata o:title=""/>
                  <o:lock v:ext="edit" aspectratio="f"/>
                </v:line>
                <v:line id="_x0000_s1026" o:spid="_x0000_s1026" o:spt="20" style="position:absolute;left:20130;top:3884;flip:y;height:1;width:1533;" filled="f" stroked="t" coordsize="21600,21600" o:gfxdata="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YcQtb4A&#10;AADbAAAADwAAAAAAAAABACAAAAAiAAAAZHJzL2Rvd25yZXYueG1sUEsBAhQAFAAAAAgAh07iQDMv&#10;BZ47AAAAOQAAABAAAAAAAAAAAQAgAAAADQEAAGRycy9zaGFwZXhtbC54bWxQSwUGAAAAAAYABgBb&#10;AQAAtwMAAAAA&#10;">
                  <v:fill on="f" focussize="0,0"/>
                  <v:stroke weight="2pt" color="#00558C [3204]" joinstyle="round"/>
                  <v:imagedata o:title=""/>
                  <o:lock v:ext="edit" aspectratio="f"/>
                </v:line>
                <v:line id="_x0000_s1026" o:spid="_x0000_s1026" o:spt="20" style="position:absolute;left:21652;top:3863;height:561;width:213;" filled="f" stroked="t" coordsize="21600,21600" o:gfxdata="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zDHZptwAAANsAAAAP&#10;AAAAAAAAAAEAIAAAACIAAABkcnMvZG93bnJldi54bWxQSwECFAAUAAAACACHTuJAMy8FnjsAAAA5&#10;AAAAEAAAAAAAAAABACAAAAAGAQAAZHJzL3NoYXBleG1sLnhtbFBLBQYAAAAABgAGAFsBAACwAwAA&#10;AAA=&#10;">
                  <v:fill on="f" focussize="0,0"/>
                  <v:stroke weight="2pt" color="#00558C [3204]" joinstyle="round"/>
                  <v:imagedata o:title=""/>
                  <o:lock v:ext="edit" aspectratio="f"/>
                </v:line>
                <v:line id="_x0000_s1026" o:spid="_x0000_s1026" o:spt="20" style="position:absolute;left:21866;top:4407;height:1019;width:1276;" filled="f" stroked="t" coordsize="21600,21600" o:gfxdata="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EDT8rsAAADb&#10;AAAADwAAAAAAAAABACAAAAAiAAAAZHJzL2Rvd25yZXYueG1sUEsBAhQAFAAAAAgAh07iQDMvBZ47&#10;AAAAOQAAABAAAAAAAAAAAQAgAAAACgEAAGRycy9zaGFwZXhtbC54bWxQSwUGAAAAAAYABgBbAQAA&#10;tAMAAAAA&#10;">
                  <v:fill on="f" focussize="0,0"/>
                  <v:stroke weight="2pt" color="#00558C [3204]" joinstyle="round"/>
                  <v:imagedata o:title=""/>
                  <o:lock v:ext="edit" aspectratio="f"/>
                </v:line>
                <v:line id="_x0000_s1026" o:spid="_x0000_s1026" o:spt="20" style="position:absolute;left:22373;top:4814;flip:x y;height:944;width:5;" filled="f" stroked="t" coordsize="21600,21600" o:gfxdata="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XCUILsAAADb&#10;AAAADwAAAAAAAAABACAAAAAiAAAAZHJzL2Rvd25yZXYueG1sUEsBAhQAFAAAAAgAh07iQDMvBZ47&#10;AAAAOQAAABAAAAAAAAAAAQAgAAAACgEAAGRycy9zaGFwZXhtbC54bWxQSwUGAAAAAAYABgBbAQAA&#10;tAMAAAAA&#10;">
                  <v:fill on="f" focussize="0,0"/>
                  <v:stroke weight="2pt" color="#00558C [3204]" joinstyle="round"/>
                  <v:imagedata o:title=""/>
                  <o:lock v:ext="edit" aspectratio="f"/>
                </v:line>
                <v:line id="直接连接符 51" o:spid="_x0000_s1026" o:spt="20" style="position:absolute;left:21987;top:1387;flip:y;height:4381;width:20;" filled="f" stroked="t" coordsize="21600,21600" o:gfxdata="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gtnGugAAANwA&#10;AAAPAAAAAAAAAAEAIAAAACIAAABkcnMvZG93bnJldi54bWxQSwECFAAUAAAACACHTuJAMy8FnjsA&#10;AAA5AAAAEAAAAAAAAAABACAAAAAJAQAAZHJzL3NoYXBleG1sLnhtbFBLBQYAAAAABgAGAFsBAACz&#10;AwAAAAA=&#10;">
                  <v:fill on="f" focussize="0,0"/>
                  <v:stroke weight="2pt" color="#FF0000 [3204]" joinstyle="round"/>
                  <v:imagedata o:title=""/>
                  <o:lock v:ext="edit" aspectratio="f"/>
                </v:line>
                <v:line id="_x0000_s1026" o:spid="_x0000_s1026" o:spt="20" style="position:absolute;left:23152;top:1405;flip:y;height:4369;width:13;" filled="f" stroked="t" coordsize="21600,21600" o:gfxdata="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6KKwugAAANsA&#10;AAAPAAAAAAAAAAEAIAAAACIAAABkcnMvZG93bnJldi54bWxQSwECFAAUAAAACACHTuJAMy8FnjsA&#10;AAA5AAAAEAAAAAAAAAABACAAAAAJAQAAZHJzL3NoYXBleG1sLnhtbFBLBQYAAAAABgAGAFsBAACz&#10;AwAAAAA=&#10;">
                  <v:fill on="f" focussize="0,0"/>
                  <v:stroke weight="2pt" color="#00B050 [3204]" joinstyle="round"/>
                  <v:imagedata o:title=""/>
                  <o:lock v:ext="edit" aspectratio="f"/>
                </v:line>
                <v:line id="_x0000_s1026" o:spid="_x0000_s1026" o:spt="20" style="position:absolute;left:23152;top:1999;flip:y;height:3448;width:886;" filled="f" stroked="t" coordsize="21600,21600" o:gfxdata="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2WAa74A&#10;AADbAAAADwAAAAAAAAABACAAAAAiAAAAZHJzL2Rvd25yZXYueG1sUEsBAhQAFAAAAAgAh07iQDMv&#10;BZ47AAAAOQAAABAAAAAAAAAAAQAgAAAADQEAAGRycy9zaGFwZXhtbC54bWxQSwUGAAAAAAYABgBb&#10;AQAAtwMAAAAA&#10;">
                  <v:fill on="f" focussize="0,0"/>
                  <v:stroke weight="2pt" color="#00558C [3204]" joinstyle="round"/>
                  <v:imagedata o:title=""/>
                  <o:lock v:ext="edit" aspectratio="f"/>
                </v:line>
                <v:line id="_x0000_s1026" o:spid="_x0000_s1026" o:spt="20" style="position:absolute;left:24018;top:2011;flip:y;height:8;width:1153;" filled="f" stroked="t" coordsize="21600,21600" o:gfxdata="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IwYH74A&#10;AADbAAAADwAAAAAAAAABACAAAAAiAAAAZHJzL2Rvd25yZXYueG1sUEsBAhQAFAAAAAgAh07iQDMv&#10;BZ47AAAAOQAAABAAAAAAAAAAAQAgAAAADQEAAGRycy9zaGFwZXhtbC54bWxQSwUGAAAAAAYABgBb&#10;AQAAtwMAAAAA&#10;">
                  <v:fill on="f" focussize="0,0"/>
                  <v:stroke weight="2pt" color="#00558C [3204]" joinstyle="round"/>
                  <v:imagedata o:title=""/>
                  <o:lock v:ext="edit" aspectratio="f"/>
                </v:line>
                <v:line id="_x0000_s1026" o:spid="_x0000_s1026" o:spt="20" style="position:absolute;left:25153;top:2014;height:3750;width:1614;" filled="f" stroked="t" coordsize="21600,21600" o:gfxdata="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NRPKrsAAADb&#10;AAAADwAAAAAAAAABACAAAAAiAAAAZHJzL2Rvd25yZXYueG1sUEsBAhQAFAAAAAgAh07iQDMvBZ47&#10;AAAAOQAAABAAAAAAAAAAAQAgAAAACgEAAGRycy9zaGFwZXhtbC54bWxQSwUGAAAAAAYABgBbAQAA&#10;tAMAAAAA&#10;">
                  <v:fill on="f" focussize="0,0"/>
                  <v:stroke weight="2pt" color="#00558C [3204]" joinstyle="round"/>
                  <v:imagedata o:title=""/>
                  <o:lock v:ext="edit" aspectratio="f"/>
                </v:line>
                <v:line id="直接连接符 56" o:spid="_x0000_s1026" o:spt="20" style="position:absolute;left:26542;top:5240;flip:x y;height:532;width:18;" filled="f" stroked="t" coordsize="21600,21600" o:gfxdata="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IrPX28AAAA&#10;3AAAAA8AAAAAAAAAAQAgAAAAIgAAAGRycy9kb3ducmV2LnhtbFBLAQIUABQAAAAIAIdO4kAzLwWe&#10;OwAAADkAAAAQAAAAAAAAAAEAIAAAAAsBAABkcnMvc2hhcGV4bWwueG1sUEsFBgAAAAAGAAYAWwEA&#10;ALUDAAAAAA==&#10;">
                  <v:fill on="f" focussize="0,0"/>
                  <v:stroke weight="2pt" color="#00558C [3204]" joinstyle="round"/>
                  <v:imagedata o:title=""/>
                  <o:lock v:ext="edit" aspectratio="f"/>
                </v:line>
                <v:line id="_x0000_s1026" o:spid="_x0000_s1026" o:spt="20" style="position:absolute;left:25928;top:3895;flip:x y;height:1881;width:6;" filled="f" stroked="t" coordsize="21600,21600" o:gfxdata="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xxenbsAAADb&#10;AAAADwAAAAAAAAABACAAAAAiAAAAZHJzL2Rvd25yZXYueG1sUEsBAhQAFAAAAAgAh07iQDMvBZ47&#10;AAAAOQAAABAAAAAAAAAAAQAgAAAACgEAAGRycy9zaGFwZXhtbC54bWxQSwUGAAAAAAYABgBbAQAA&#10;tAMAAAAA&#10;">
                  <v:fill on="f" focussize="0,0"/>
                  <v:stroke weight="2pt" color="#00558C [3204]" joinstyle="round"/>
                  <v:imagedata o:title=""/>
                  <o:lock v:ext="edit" aspectratio="f"/>
                </v:line>
                <v:line id="_x0000_s1026" o:spid="_x0000_s1026" o:spt="20" style="position:absolute;left:23551;top:3873;flip:x y;height:1881;width:6;" filled="f" stroked="t" coordsize="21600,21600" o:gfxdata="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FD7Br4A&#10;AADbAAAADwAAAAAAAAABACAAAAAiAAAAZHJzL2Rvd25yZXYueG1sUEsBAhQAFAAAAAgAh07iQDMv&#10;BZ47AAAAOQAAABAAAAAAAAAAAQAgAAAADQEAAGRycy9zaGFwZXhtbC54bWxQSwUGAAAAAAYABgBb&#10;AQAAtwMAAAAA&#10;">
                  <v:fill on="f" focussize="0,0"/>
                  <v:stroke weight="2pt" color="#00558C [3204]" joinstyle="round"/>
                  <v:imagedata o:title=""/>
                  <o:lock v:ext="edit" aspectratio="f"/>
                </v:line>
                <v:line id="_x0000_s1026" o:spid="_x0000_s1026" o:spt="20" style="position:absolute;left:18678;top:1398;flip:x y;height:4363;width:3;" filled="f" stroked="t" coordsize="21600,21600" o:gfxdata="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uY/W+5AAAA2wAA&#10;AA8AAAAAAAAAAQAgAAAAIgAAAGRycy9kb3ducmV2LnhtbFBLAQIUABQAAAAIAIdO4kAzLwWeOwAA&#10;ADkAAAAQAAAAAAAAAAEAIAAAAAgBAABkcnMvc2hhcGV4bWwueG1sUEsFBgAAAAAGAAYAWwEAALID&#10;AAAAAA==&#10;">
                  <v:fill on="f" focussize="0,0"/>
                  <v:stroke weight="2pt" color="#FF0000 [3204]" joinstyle="round"/>
                  <v:imagedata o:title=""/>
                  <o:lock v:ext="edit" aspectratio="f"/>
                </v:line>
                <v:line id="_x0000_s1026" o:spid="_x0000_s1026" o:spt="20" style="position:absolute;left:26758;top:1398;flip:x y;height:4403;width:8;" filled="f" stroked="t" coordsize="21600,21600" o:gfxdata="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kt9r7sAAADb&#10;AAAADwAAAAAAAAABACAAAAAiAAAAZHJzL2Rvd25yZXYueG1sUEsBAhQAFAAAAAgAh07iQDMvBZ47&#10;AAAAOQAAABAAAAAAAAAAAQAgAAAACgEAAGRycy9zaGFwZXhtbC54bWxQSwUGAAAAAAYABgBbAQAA&#10;tAMAAAAA&#10;">
                  <v:fill on="f" focussize="0,0"/>
                  <v:stroke weight="2pt" color="#00B050 [3204]" joinstyle="round"/>
                  <v:imagedata o:title=""/>
                  <o:lock v:ext="edit" aspectratio="f"/>
                </v:line>
                <v:rect id="_x0000_s1026" o:spid="_x0000_s1026" o:spt="1" style="position:absolute;left:18675;top:1330;height:381;width:3318;v-text-anchor:middle;" fillcolor="#FF0000" filled="t" stroked="t" coordsize="21600,21600" o:gfxdata="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1EvBLgAAADbAAAA&#10;DwAAAAAAAAABACAAAAAiAAAAZHJzL2Rvd25yZXYueG1sUEsBAhQAFAAAAAgAh07iQDMvBZ47AAAA&#10;OQAAABAAAAAAAAAAAQAgAAAABwEAAGRycy9zaGFwZXhtbC54bWxQSwUGAAAAAAYABgBbAQAAsQMA&#10;AAAA&#10;">
                  <v:fill on="t" focussize="0,0"/>
                  <v:stroke weight="2pt" color="#FF0000 [2404]" joinstyle="round"/>
                  <v:imagedata o:title=""/>
                  <o:lock v:ext="edit" aspectratio="f"/>
                  <v:textbox inset="0mm,0mm,0mm,0mm">
                    <w:txbxContent>
                      <w:p w14:paraId="1808FA9D">
                        <w:pPr>
                          <w:keepNext w:val="0"/>
                          <w:keepLines w:val="0"/>
                          <w:pageBreakBefore w:val="0"/>
                          <w:widowControl w:val="0"/>
                          <w:kinsoku/>
                          <w:wordWrap/>
                          <w:overflowPunct/>
                          <w:topLinePunct w:val="0"/>
                          <w:bidi w:val="0"/>
                          <w:adjustRightInd/>
                          <w:snapToGrid/>
                          <w:spacing w:line="240" w:lineRule="exact"/>
                          <w:jc w:val="center"/>
                          <w:textAlignment w:val="auto"/>
                          <w:rPr>
                            <w:rFonts w:hint="default" w:eastAsiaTheme="minorEastAsia"/>
                            <w:b/>
                            <w:bCs/>
                            <w:color w:val="FFFFFF" w:themeColor="background1"/>
                            <w:sz w:val="30"/>
                            <w:szCs w:val="30"/>
                            <w:lang w:val="en-US" w:eastAsia="zh-CN"/>
                            <w14:textFill>
                              <w14:solidFill>
                                <w14:schemeClr w14:val="bg1"/>
                              </w14:solidFill>
                            </w14:textFill>
                          </w:rPr>
                        </w:pPr>
                        <w:r>
                          <w:rPr>
                            <w:rFonts w:hint="eastAsia"/>
                            <w:b/>
                            <w:bCs/>
                            <w:color w:val="FFFFFF" w:themeColor="background1"/>
                            <w:sz w:val="30"/>
                            <w:szCs w:val="30"/>
                            <w:lang w:val="en-US" w:eastAsia="zh-CN"/>
                            <w14:textFill>
                              <w14:solidFill>
                                <w14:schemeClr w14:val="bg1"/>
                              </w14:solidFill>
                            </w14:textFill>
                          </w:rPr>
                          <w:t>IALA R0201 Red</w:t>
                        </w:r>
                      </w:p>
                    </w:txbxContent>
                  </v:textbox>
                </v:rect>
                <v:rect id="_x0000_s1026" o:spid="_x0000_s1026" o:spt="1" style="position:absolute;left:23164;top:1342;height:381;width:3589;v-text-anchor:middle;" fillcolor="#00B050" filled="t" stroked="t" coordsize="21600,21600" o:gfxdata="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NqsK+/&#10;AAAA2wAAAA8AAAAAAAAAAQAgAAAAIgAAAGRycy9kb3ducmV2LnhtbFBLAQIUABQAAAAIAIdO4kAz&#10;LwWeOwAAADkAAAAQAAAAAAAAAAEAIAAAAA4BAABkcnMvc2hhcGV4bWwueG1sUEsFBgAAAAAGAAYA&#10;WwEAALgDAAAAAA==&#10;">
                  <v:fill on="t" focussize="0,0"/>
                  <v:stroke weight="2pt" color="#00B050 [2404]" joinstyle="round"/>
                  <v:imagedata o:title=""/>
                  <o:lock v:ext="edit" aspectratio="f"/>
                  <v:textbox inset="0mm,0mm,0mm,0mm">
                    <w:txbxContent>
                      <w:p w14:paraId="33FD0790">
                        <w:pPr>
                          <w:keepNext w:val="0"/>
                          <w:keepLines w:val="0"/>
                          <w:pageBreakBefore w:val="0"/>
                          <w:widowControl w:val="0"/>
                          <w:kinsoku/>
                          <w:wordWrap/>
                          <w:overflowPunct/>
                          <w:topLinePunct w:val="0"/>
                          <w:bidi w:val="0"/>
                          <w:adjustRightInd/>
                          <w:snapToGrid/>
                          <w:spacing w:line="240" w:lineRule="exact"/>
                          <w:jc w:val="center"/>
                          <w:textAlignment w:val="auto"/>
                          <w:rPr>
                            <w:rFonts w:hint="default" w:eastAsiaTheme="minorEastAsia"/>
                            <w:b/>
                            <w:bCs/>
                            <w:color w:val="FFFFFF" w:themeColor="background1"/>
                            <w:sz w:val="30"/>
                            <w:szCs w:val="30"/>
                            <w:lang w:val="en-US" w:eastAsia="zh-CN"/>
                            <w14:textFill>
                              <w14:solidFill>
                                <w14:schemeClr w14:val="bg1"/>
                              </w14:solidFill>
                            </w14:textFill>
                          </w:rPr>
                        </w:pPr>
                        <w:r>
                          <w:rPr>
                            <w:rFonts w:hint="eastAsia"/>
                            <w:b/>
                            <w:bCs/>
                            <w:color w:val="FFFFFF" w:themeColor="background1"/>
                            <w:sz w:val="30"/>
                            <w:szCs w:val="30"/>
                            <w:lang w:val="en-US" w:eastAsia="zh-CN"/>
                            <w14:textFill>
                              <w14:solidFill>
                                <w14:schemeClr w14:val="bg1"/>
                              </w14:solidFill>
                            </w14:textFill>
                          </w:rPr>
                          <w:t>IALA R0201 Green A</w:t>
                        </w:r>
                      </w:p>
                    </w:txbxContent>
                  </v:textbox>
                </v:rect>
                <v:group id="组合 140" o:spid="_x0000_s1026" o:spt="203" style="position:absolute;left:17726;top:1254;height:5352;width:10953;" coordorigin="4396,1254" coordsize="10953,5352" o:gfxdata="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jI8jvAAAANwAAAAPAAAAAAAAAAEAIAAAACIAAABkcnMvZG93bnJldi54bWxQ&#10;SwECFAAUAAAACACHTuJAMy8FnjsAAAA5AAAAFQAAAAAAAAABACAAAAALAQAAZHJzL2dyb3Vwc2hh&#10;cGV4bWwueG1sUEsFBgAAAAAGAAYAYAEAAMgDAAAAAA==&#10;">
                  <o:lock v:ext="edit" aspectratio="f"/>
                  <v:group id="组合 138" o:spid="_x0000_s1026" o:spt="203" style="position:absolute;left:5106;top:1997;height:3942;width:9333;" coordorigin="2012,1997" coordsize="9333,3942" o:gfxdata="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RwCq4vAAAANwAAAAPAAAAAAAAAAEAIAAAACIAAABkcnMvZG93bnJldi54bWxQ&#10;SwECFAAUAAAACACHTuJAMy8FnjsAAAA5AAAAFQAAAAAAAAABACAAAAALAQAAZHJzL2dyb3Vwc2hh&#10;cGV4bWwueG1sUEsFBgAAAAAGAAYAYAEAAMgDAAAAAA==&#10;">
                    <o:lock v:ext="edit" aspectratio="f"/>
                    <v:shape id="直接箭头连接符 2" o:spid="_x0000_s1026" o:spt="32" type="#_x0000_t32" style="position:absolute;left:2029;top:5765;height:23;width:9317;" filled="f" stroked="t" coordsize="21600,21600" o:gfxdata="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b6JNO/&#10;AAAA3AAAAA8AAAAAAAAAAQAgAAAAIgAAAGRycy9kb3ducmV2LnhtbFBLAQIUABQAAAAIAIdO4kAz&#10;LwWeOwAAADkAAAAQAAAAAAAAAAEAIAAAAA4BAABkcnMvc2hhcGV4bWwueG1sUEsFBgAAAAAGAAYA&#10;WwEAALgDAAAAAA==&#10;">
                      <v:fill on="f" focussize="0,0"/>
                      <v:stroke weight="2pt" color="#000000 [3213]" joinstyle="round" endarrow="open"/>
                      <v:imagedata o:title=""/>
                      <o:lock v:ext="edit" aspectratio="f"/>
                    </v:shape>
                    <v:shape id="直接箭头连接符 3" o:spid="_x0000_s1026" o:spt="32" type="#_x0000_t32" style="position:absolute;left:2012;top:1997;flip:x y;height:3783;width:22;" filled="f" stroked="t" coordsize="21600,21600" o:gfxdata="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sGDaS8AAAA&#10;3AAAAA8AAAAAAAAAAQAgAAAAIgAAAGRycy9kb3ducmV2LnhtbFBLAQIUABQAAAAIAIdO4kAzLwWe&#10;OwAAADkAAAAQAAAAAAAAAAEAIAAAAAsBAABkcnMvc2hhcGV4bWwueG1sUEsFBgAAAAAGAAYAWwEA&#10;ALUDAAAAAA==&#10;">
                      <v:fill on="f" focussize="0,0"/>
                      <v:stroke weight="2pt" color="#000000 [3213]" joinstyle="round" endarrow="open"/>
                      <v:imagedata o:title=""/>
                      <o:lock v:ext="edit" aspectratio="f"/>
                    </v:shape>
                    <v:line id="直接连接符 16" o:spid="_x0000_s1026" o:spt="20" style="position:absolute;left:2033;top:5757;flip:y;height:183;width:0;" filled="f" stroked="t" coordsize="21600,21600" o:gfxdata="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Q/vK+8AAAA&#10;3AAAAA8AAAAAAAAAAQAgAAAAIgAAAGRycy9kb3ducmV2LnhtbFBLAQIUABQAAAAIAIdO4kAzLwWe&#10;OwAAADkAAAAQAAAAAAAAAAEAIAAAAAsBAABkcnMvc2hhcGV4bWwueG1sUEsFBgAAAAAGAAYAWwEA&#10;ALUDAAAAAA==&#10;">
                      <v:fill on="f" focussize="0,0"/>
                      <v:stroke weight="2pt" color="#000000 [3213]" joinstyle="round"/>
                      <v:imagedata o:title=""/>
                      <o:lock v:ext="edit" aspectratio="f"/>
                    </v:line>
                    <v:line id="_x0000_s1026" o:spid="_x0000_s1026" o:spt="20" style="position:absolute;left:2508;top:5759;flip:x y;height:164;width:1;" filled="f" stroked="t" coordsize="21600,21600" o:gfxdata="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aNmG7sAAADb&#10;AAAADwAAAAAAAAABACAAAAAiAAAAZHJzL2Rvd25yZXYueG1sUEsBAhQAFAAAAAgAh07iQDMvBZ47&#10;AAAAOQAAABAAAAAAAAAAAQAgAAAACgEAAGRycy9zaGFwZXhtbC54bWxQSwUGAAAAAAYABgBbAQAA&#10;tAMAAAAA&#10;">
                      <v:fill on="f" focussize="0,0"/>
                      <v:stroke weight="2pt" color="#000000 [3213]" joinstyle="round"/>
                      <v:imagedata o:title=""/>
                      <o:lock v:ext="edit" aspectratio="f"/>
                    </v:line>
                    <v:line id="_x0000_s1026" o:spid="_x0000_s1026" o:spt="20" style="position:absolute;left:3000;top:5758;flip:x y;height:164;width:1;" filled="f" stroked="t" coordsize="21600,21600" o:gfxdata="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w88mm/&#10;AAAA2wAAAA8AAAAAAAAAAQAgAAAAIgAAAGRycy9kb3ducmV2LnhtbFBLAQIUABQAAAAIAIdO4kAz&#10;LwWeOwAAADkAAAAQAAAAAAAAAAEAIAAAAA4BAABkcnMvc2hhcGV4bWwueG1sUEsFBgAAAAAGAAYA&#10;WwEAALgDAAAAAA==&#10;">
                      <v:fill on="f" focussize="0,0"/>
                      <v:stroke weight="2pt" color="#000000 [3213]" joinstyle="round"/>
                      <v:imagedata o:title=""/>
                      <o:lock v:ext="edit" aspectratio="f"/>
                    </v:line>
                    <v:line id="_x0000_s1026" o:spid="_x0000_s1026" o:spt="20" style="position:absolute;left:3450;top:5748;flip:x y;height:164;width:1;" filled="f" stroked="t" coordsize="21600,21600" o:gfxdata="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3BX8rsAAADb&#10;AAAADwAAAAAAAAABACAAAAAiAAAAZHJzL2Rvd25yZXYueG1sUEsBAhQAFAAAAAgAh07iQDMvBZ47&#10;AAAAOQAAABAAAAAAAAAAAQAgAAAACgEAAGRycy9zaGFwZXhtbC54bWxQSwUGAAAAAAYABgBbAQAA&#10;tAMAAAAA&#10;">
                      <v:fill on="f" focussize="0,0"/>
                      <v:stroke weight="2pt" color="#000000 [3213]" joinstyle="round"/>
                      <v:imagedata o:title=""/>
                      <o:lock v:ext="edit" aspectratio="f"/>
                    </v:line>
                    <v:line id="_x0000_s1026" o:spid="_x0000_s1026" o:spt="20" style="position:absolute;left:3881;top:5747;flip:x y;height:164;width:1;" filled="f" stroked="t" coordsize="21600,21600" o:gfxdata="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8JjTSugAAANsA&#10;AAAPAAAAAAAAAAEAIAAAACIAAABkcnMvZG93bnJldi54bWxQSwECFAAUAAAACACHTuJAMy8FnjsA&#10;AAA5AAAAEAAAAAAAAAABACAAAAAJAQAAZHJzL3NoYXBleG1sLnhtbFBLBQYAAAAABgAGAFsBAACz&#10;AwAAAAA=&#10;">
                      <v:fill on="f" focussize="0,0"/>
                      <v:stroke weight="2pt" color="#000000 [3213]" joinstyle="round"/>
                      <v:imagedata o:title=""/>
                      <o:lock v:ext="edit" aspectratio="f"/>
                    </v:line>
                    <v:line id="_x0000_s1026" o:spid="_x0000_s1026" o:spt="20" style="position:absolute;left:4309;top:5749;flip:x y;height:164;width:1;" filled="f" stroked="t" coordsize="21600,21600" o:gfxdata="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2qRSb4A&#10;AADbAAAADwAAAAAAAAABACAAAAAiAAAAZHJzL2Rvd25yZXYueG1sUEsBAhQAFAAAAAgAh07iQDMv&#10;BZ47AAAAOQAAABAAAAAAAAAAAQAgAAAADQEAAGRycy9zaGFwZXhtbC54bWxQSwUGAAAAAAYABgBb&#10;AQAAtwMAAAAA&#10;">
                      <v:fill on="f" focussize="0,0"/>
                      <v:stroke weight="2pt" color="#000000 [3213]" joinstyle="round"/>
                      <v:imagedata o:title=""/>
                      <o:lock v:ext="edit" aspectratio="f"/>
                    </v:line>
                    <v:line id="_x0000_s1026" o:spid="_x0000_s1026" o:spt="20" style="position:absolute;left:4745;top:5748;flip:x y;height:164;width:1;" filled="f" stroked="t" coordsize="21600,21600" o:gfxdata="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PSqpb4A&#10;AADbAAAADwAAAAAAAAABACAAAAAiAAAAZHJzL2Rvd25yZXYueG1sUEsBAhQAFAAAAAgAh07iQDMv&#10;BZ47AAAAOQAAABAAAAAAAAAAAQAgAAAADQEAAGRycy9zaGFwZXhtbC54bWxQSwUGAAAAAAYABgBb&#10;AQAAtwMAAAAA&#10;">
                      <v:fill on="f" focussize="0,0"/>
                      <v:stroke weight="2pt" color="#000000 [3213]" joinstyle="round"/>
                      <v:imagedata o:title=""/>
                      <o:lock v:ext="edit" aspectratio="f"/>
                    </v:line>
                    <v:line id="_x0000_s1026" o:spid="_x0000_s1026" o:spt="20" style="position:absolute;left:5157;top:5755;flip:x y;height:164;width:1;" filled="f" stroked="t" coordsize="21600,21600" o:gfxdata="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x0y0b4A&#10;AADbAAAADwAAAAAAAAABACAAAAAiAAAAZHJzL2Rvd25yZXYueG1sUEsBAhQAFAAAAAgAh07iQDMv&#10;BZ47AAAAOQAAABAAAAAAAAAAAQAgAAAADQEAAGRycy9zaGFwZXhtbC54bWxQSwUGAAAAAAYABgBb&#10;AQAAtwMAAAAA&#10;">
                      <v:fill on="f" focussize="0,0"/>
                      <v:stroke weight="2pt" color="#000000 [3213]" joinstyle="round"/>
                      <v:imagedata o:title=""/>
                      <o:lock v:ext="edit" aspectratio="f"/>
                    </v:line>
                    <v:line id="_x0000_s1026" o:spid="_x0000_s1026" o:spt="20" style="position:absolute;left:5559;top:5750;flip:x y;height:164;width:1;" filled="f" stroked="t" coordsize="21600,21600" o:gfxdata="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UZdKvQAA&#10;ANsAAAAPAAAAAAAAAAEAIAAAACIAAABkcnMvZG93bnJldi54bWxQSwECFAAUAAAACACHTuJAMy8F&#10;njsAAAA5AAAAEAAAAAAAAAABACAAAAAMAQAAZHJzL3NoYXBleG1sLnhtbFBLBQYAAAAABgAGAFsB&#10;AAC2AwAAAAA=&#10;">
                      <v:fill on="f" focussize="0,0"/>
                      <v:stroke weight="2pt" color="#000000 [3213]" joinstyle="round"/>
                      <v:imagedata o:title=""/>
                      <o:lock v:ext="edit" aspectratio="f"/>
                    </v:line>
                    <v:line id="直接连接符 26" o:spid="_x0000_s1026" o:spt="20" style="position:absolute;left:5954;top:5749;flip:x y;height:164;width:1;" filled="f" stroked="t" coordsize="21600,21600" o:gfxdata="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ukw3G8AAAA&#10;3AAAAA8AAAAAAAAAAQAgAAAAIgAAAGRycy9kb3ducmV2LnhtbFBLAQIUABQAAAAIAIdO4kAzLwWe&#10;OwAAADkAAAAQAAAAAAAAAAEAIAAAAAsBAABkcnMvc2hhcGV4bWwueG1sUEsFBgAAAAAGAAYAWwEA&#10;ALUDAAAAAA==&#10;">
                      <v:fill on="f" focussize="0,0"/>
                      <v:stroke weight="2pt" color="#000000 [3213]" joinstyle="round"/>
                      <v:imagedata o:title=""/>
                      <o:lock v:ext="edit" aspectratio="f"/>
                    </v:line>
                    <v:line id="_x0000_s1026" o:spid="_x0000_s1026" o:spt="20" style="position:absolute;left:6343;top:5749;flip:x y;height:164;width:1;" filled="f" stroked="t" coordsize="21600,21600" o:gfxdata="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8+spr4A&#10;AADbAAAADwAAAAAAAAABACAAAAAiAAAAZHJzL2Rvd25yZXYueG1sUEsBAhQAFAAAAAgAh07iQDMv&#10;BZ47AAAAOQAAABAAAAAAAAAAAQAgAAAADQEAAGRycy9zaGFwZXhtbC54bWxQSwUGAAAAAAYABgBb&#10;AQAAtwMAAAAA&#10;">
                      <v:fill on="f" focussize="0,0"/>
                      <v:stroke weight="2pt" color="#000000 [3213]" joinstyle="round"/>
                      <v:imagedata o:title=""/>
                      <o:lock v:ext="edit" aspectratio="f"/>
                    </v:line>
                    <v:line id="_x0000_s1026" o:spid="_x0000_s1026" o:spt="20" style="position:absolute;left:6737;top:5750;flip:x y;height:164;width:1;" filled="f" stroked="t" coordsize="21600,21600" o:gfxdata="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UDjUugAAANsA&#10;AAAPAAAAAAAAAAEAIAAAACIAAABkcnMvZG93bnJldi54bWxQSwECFAAUAAAACACHTuJAMy8FnjsA&#10;AAA5AAAAEAAAAAAAAAABACAAAAAJAQAAZHJzL3NoYXBleG1sLnhtbFBLBQYAAAAABgAGAFsBAACz&#10;AwAAAAA=&#10;">
                      <v:fill on="f" focussize="0,0"/>
                      <v:stroke weight="2pt" color="#000000 [3213]" joinstyle="round"/>
                      <v:imagedata o:title=""/>
                      <o:lock v:ext="edit" aspectratio="f"/>
                    </v:line>
                    <v:line id="_x0000_s1026" o:spid="_x0000_s1026" o:spt="20" style="position:absolute;left:7134;top:5744;flip:x y;height:164;width:1;" filled="f" stroked="t" coordsize="21600,21600" o:gfxdata="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RydT74A&#10;AADbAAAADwAAAAAAAAABACAAAAAiAAAAZHJzL2Rvd25yZXYueG1sUEsBAhQAFAAAAAgAh07iQDMv&#10;BZ47AAAAOQAAABAAAAAAAAAAAQAgAAAADQEAAGRycy9zaGFwZXhtbC54bWxQSwUGAAAAAAYABgBb&#10;AQAAtwMAAAAA&#10;">
                      <v:fill on="f" focussize="0,0"/>
                      <v:stroke weight="2pt" color="#000000 [3213]" joinstyle="round"/>
                      <v:imagedata o:title=""/>
                      <o:lock v:ext="edit" aspectratio="f"/>
                    </v:line>
                    <v:line id="_x0000_s1026" o:spid="_x0000_s1026" o:spt="20" style="position:absolute;left:7550;top:5750;flip:x y;height:164;width:1;" filled="f" stroked="t" coordsize="21600,21600" o:gfxdata="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5/6IPugAAANsA&#10;AAAPAAAAAAAAAAEAIAAAACIAAABkcnMvZG93bnJldi54bWxQSwECFAAUAAAACACHTuJAMy8FnjsA&#10;AAA5AAAAEAAAAAAAAAABACAAAAAJAQAAZHJzL3NoYXBleG1sLnhtbFBLBQYAAAAABgAGAFsBAACz&#10;AwAAAAA=&#10;">
                      <v:fill on="f" focussize="0,0"/>
                      <v:stroke weight="2pt" color="#000000 [3213]" joinstyle="round"/>
                      <v:imagedata o:title=""/>
                      <o:lock v:ext="edit" aspectratio="f"/>
                    </v:line>
                    <v:line id="_x0000_s1026" o:spid="_x0000_s1026" o:spt="20" style="position:absolute;left:7954;top:5744;flip:x y;height:164;width:1;" filled="f" stroked="t" coordsize="21600,21600" o:gfxdata="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rMHlL4A&#10;AADbAAAADwAAAAAAAAABACAAAAAiAAAAZHJzL2Rvd25yZXYueG1sUEsBAhQAFAAAAAgAh07iQDMv&#10;BZ47AAAAOQAAABAAAAAAAAAAAQAgAAAADQEAAGRycy9zaGFwZXhtbC54bWxQSwUGAAAAAAYABgBb&#10;AQAAtwMAAAAA&#10;">
                      <v:fill on="f" focussize="0,0"/>
                      <v:stroke weight="2pt" color="#000000 [3213]" joinstyle="round"/>
                      <v:imagedata o:title=""/>
                      <o:lock v:ext="edit" aspectratio="f"/>
                    </v:line>
                    <v:line id="_x0000_s1026" o:spid="_x0000_s1026" o:spt="20" style="position:absolute;left:8337;top:5744;flip:x y;height:164;width:1;" filled="f" stroked="t" coordsize="21600,21600" o:gfxdata="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Vqf4L4A&#10;AADbAAAADwAAAAAAAAABACAAAAAiAAAAZHJzL2Rvd25yZXYueG1sUEsBAhQAFAAAAAgAh07iQDMv&#10;BZ47AAAAOQAAABAAAAAAAAAAAQAgAAAADQEAAGRycy9zaGFwZXhtbC54bWxQSwUGAAAAAAYABgBb&#10;AQAAtwMAAAAA&#10;">
                      <v:fill on="f" focussize="0,0"/>
                      <v:stroke weight="2pt" color="#000000 [3213]" joinstyle="round"/>
                      <v:imagedata o:title=""/>
                      <o:lock v:ext="edit" aspectratio="f"/>
                    </v:line>
                    <v:line id="_x0000_s1026" o:spid="_x0000_s1026" o:spt="20" style="position:absolute;left:8729;top:5741;flip:x y;height:164;width:1;" filled="f" stroked="t" coordsize="21600,21600" o:gfxdata="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YWOnu/&#10;AAAA2wAAAA8AAAAAAAAAAQAgAAAAIgAAAGRycy9kb3ducmV2LnhtbFBLAQIUABQAAAAIAIdO4kAz&#10;LwWeOwAAADkAAAAQAAAAAAAAAAEAIAAAAA4BAABkcnMvc2hhcGV4bWwueG1sUEsFBgAAAAAGAAYA&#10;WwEAALgDAAAAAA==&#10;">
                      <v:fill on="f" focussize="0,0"/>
                      <v:stroke weight="2pt" color="#000000 [3213]" joinstyle="round"/>
                      <v:imagedata o:title=""/>
                      <o:lock v:ext="edit" aspectratio="f"/>
                    </v:line>
                    <v:line id="直接连接符 38" o:spid="_x0000_s1026" o:spt="20" style="position:absolute;left:9119;top:5743;flip:x y;height:164;width:1;" filled="f" stroked="t" coordsize="21600,21600" o:gfxdata="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t2XQa8AAAA&#10;3AAAAA8AAAAAAAAAAQAgAAAAIgAAAGRycy9kb3ducmV2LnhtbFBLAQIUABQAAAAIAIdO4kAzLwWe&#10;OwAAADkAAAAQAAAAAAAAAAEAIAAAAAsBAABkcnMvc2hhcGV4bWwueG1sUEsFBgAAAAAGAAYAWwEA&#10;ALUDAAAAAA==&#10;">
                      <v:fill on="f" focussize="0,0"/>
                      <v:stroke weight="2pt" color="#000000 [3213]" joinstyle="round"/>
                      <v:imagedata o:title=""/>
                      <o:lock v:ext="edit" aspectratio="f"/>
                    </v:line>
                    <v:line id="_x0000_s1026" o:spid="_x0000_s1026" o:spt="20" style="position:absolute;left:9512;top:5737;flip:x y;height:164;width:1;" filled="f" stroked="t" coordsize="21600,21600" o:gfxdata="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jFC5K/&#10;AAAA2wAAAA8AAAAAAAAAAQAgAAAAIgAAAGRycy9kb3ducmV2LnhtbFBLAQIUABQAAAAIAIdO4kAz&#10;LwWeOwAAADkAAAAQAAAAAAAAAAEAIAAAAA4BAABkcnMvc2hhcGV4bWwueG1sUEsFBgAAAAAGAAYA&#10;WwEAALgDAAAAAA==&#10;">
                      <v:fill on="f" focussize="0,0"/>
                      <v:stroke weight="2pt" color="#000000 [3213]" joinstyle="round"/>
                      <v:imagedata o:title=""/>
                      <o:lock v:ext="edit" aspectratio="f"/>
                    </v:line>
                    <v:line id="_x0000_s1026" o:spid="_x0000_s1026" o:spt="20" style="position:absolute;left:9940;top:5746;flip:x y;height:164;width:1;" filled="f" stroked="t" coordsize="21600,21600" o:gfxdata="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dFyugAAANsA&#10;AAAPAAAAAAAAAAEAIAAAACIAAABkcnMvZG93bnJldi54bWxQSwECFAAUAAAACACHTuJAMy8FnjsA&#10;AAA5AAAAEAAAAAAAAAABACAAAAAJAQAAZHJzL3NoYXBleG1sLnhtbFBLBQYAAAAABgAGAFsBAACz&#10;AwAAAAA=&#10;">
                      <v:fill on="f" focussize="0,0"/>
                      <v:stroke weight="2pt" color="#000000 [3213]" joinstyle="round"/>
                      <v:imagedata o:title=""/>
                      <o:lock v:ext="edit" aspectratio="f"/>
                    </v:line>
                    <v:line id="直接连接符 57" o:spid="_x0000_s1026" o:spt="20" style="position:absolute;left:10339;top:5751;flip:x y;height:164;width:1;" filled="f" stroked="t" coordsize="21600,21600" o:gfxdata="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OvidvQAA&#10;ANwAAAAPAAAAAAAAAAEAIAAAACIAAABkcnMvZG93bnJldi54bWxQSwECFAAUAAAACACHTuJAMy8F&#10;njsAAAA5AAAAEAAAAAAAAAABACAAAAAMAQAAZHJzL3NoYXBleG1sLnhtbFBLBQYAAAAABgAGAFsB&#10;AAC2AwAAAAA=&#10;">
                      <v:fill on="f" focussize="0,0"/>
                      <v:stroke weight="2pt" color="#000000 [3213]" joinstyle="round"/>
                      <v:imagedata o:title=""/>
                      <o:lock v:ext="edit" aspectratio="f"/>
                    </v:line>
                  </v:group>
                  <v:group id="组合 139" o:spid="_x0000_s1026" o:spt="203" style="position:absolute;left:4970;top:5970;height:389;width:8667;" coordorigin="2342,6022" coordsize="8667,389" o:gfxdata="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35+cr0AAADcAAAADwAAAAAAAAABACAAAAAiAAAAZHJzL2Rvd25yZXYueG1s&#10;UEsBAhQAFAAAAAgAh07iQDMvBZ47AAAAOQAAABUAAAAAAAAAAQAgAAAADAEAAGRycy9ncm91cHNo&#10;YXBleG1sLnhtbFBLBQYAAAAABgAGAGABAADJAwAAAAA=&#10;">
                    <o:lock v:ext="edit" aspectratio="f"/>
                    <v:shape id="文本框 4" o:spid="_x0000_s1026" o:spt="202" type="#_x0000_t202" style="position:absolute;left:2342;top:6033;height:367;width:501;v-text-anchor:middle;" filled="f" stroked="f" coordsize="21600,21600" o:gfxdata="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Unk6rsAAADc&#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14:paraId="36AA2BA1">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-57.0</w:t>
                            </w:r>
                          </w:p>
                        </w:txbxContent>
                      </v:textbox>
                    </v:shape>
                    <v:shape id="文本框 5" o:spid="_x0000_s1026" o:spt="202" type="#_x0000_t202" style="position:absolute;left:2778;top:6033;height:367;width:501;v-text-anchor:middle;" filled="f" stroked="f" coordsize="21600,21600" o:gfxdata="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Zt6nbsAAADc&#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14:paraId="29083C71">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-56.8</w:t>
                            </w:r>
                          </w:p>
                        </w:txbxContent>
                      </v:textbox>
                    </v:shape>
                    <v:shape id="文本框 6" o:spid="_x0000_s1026" o:spt="202" type="#_x0000_t202" style="position:absolute;left:3709;top:6045;height:367;width:501;v-text-anchor:middle;" filled="f" stroked="f" coordsize="21600,21600" o:gfxdata="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tffBrsAAADc&#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14:paraId="34D10044">
                            <w:pPr>
                              <w:ind w:left="-531" w:leftChars="-295" w:firstLine="0" w:firstLineChars="0"/>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-56.6</w:t>
                            </w:r>
                          </w:p>
                        </w:txbxContent>
                      </v:textbox>
                    </v:shape>
                    <v:shape id="_x0000_s1026" o:spid="_x0000_s1026" o:spt="202" type="#_x0000_t202" style="position:absolute;left:3692;top:6039;height:367;width:501;v-text-anchor:middle;" filled="f" stroked="f" coordsize="21600,21600" o:gfxdata="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IOKN28AAAA&#10;2g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37006014">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-56.4</w:t>
                            </w:r>
                          </w:p>
                        </w:txbxContent>
                      </v:textbox>
                    </v:shape>
                    <v:shape id="_x0000_s1026" o:spid="_x0000_s1026" o:spt="202" type="#_x0000_t202" style="position:absolute;left:4115;top:6036;height:367;width:501;v-text-anchor:middle;" filled="f" stroked="f" coordsize="21600,21600" o:gfxdata="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ORvK+5AAAA2gAA&#10;AA8AAAAAAAAAAQAgAAAAIgAAAGRycy9kb3ducmV2LnhtbFBLAQIUABQAAAAIAIdO4kAzLwWeOwAA&#10;ADkAAAAQAAAAAAAAAAEAIAAAAAgBAABkcnMvc2hhcGV4bWwueG1sUEsFBgAAAAAGAAYAWwEAALID&#10;AAAAAA==&#10;">
                      <v:fill on="f" focussize="0,0"/>
                      <v:stroke on="f" weight="0.5pt"/>
                      <v:imagedata o:title=""/>
                      <o:lock v:ext="edit" aspectratio="f"/>
                      <v:textbox inset="0mm,0mm,0mm,0mm">
                        <w:txbxContent>
                          <w:p w14:paraId="2BC92082">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-56.2</w:t>
                            </w:r>
                          </w:p>
                        </w:txbxContent>
                      </v:textbox>
                    </v:shape>
                    <v:shape id="_x0000_s1026" o:spid="_x0000_s1026" o:spt="202" type="#_x0000_t202" style="position:absolute;left:4576;top:6024;height:367;width:501;v-text-anchor:middle;" filled="f" stroked="f" coordsize="21600,21600" o:gfxdata="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zdGTS8AAAA&#10;2g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417885DD">
                            <w:pP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56.0</w:t>
                            </w:r>
                          </w:p>
                        </w:txbxContent>
                      </v:textbox>
                    </v:shape>
                    <v:shape id="文本框 10" o:spid="_x0000_s1026" o:spt="202" type="#_x0000_t202" style="position:absolute;left:5017;top:6035;height:367;width:501;v-text-anchor:middle;" filled="f" stroked="f" coordsize="21600,21600" o:gfxdata="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0hLdL4A&#10;AADc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14:paraId="0228D361">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-55.8</w:t>
                            </w:r>
                          </w:p>
                        </w:txbxContent>
                      </v:textbox>
                    </v:shape>
                    <v:shape id="文本框 11" o:spid="_x0000_s1026" o:spt="202" type="#_x0000_t202" style="position:absolute;left:5439;top:6038;height:367;width:501;v-text-anchor:middle;" filled="f" stroked="f" coordsize="21600,21600" o:gfxdata="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ATu77sAAADc&#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14:paraId="26BD7DB7">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-55.6</w:t>
                            </w:r>
                          </w:p>
                        </w:txbxContent>
                      </v:textbox>
                    </v:shape>
                    <v:shape id="文本框 12" o:spid="_x0000_s1026" o:spt="202" type="#_x0000_t202" style="position:absolute;left:5837;top:6041;height:367;width:501;v-text-anchor:middle;" filled="f" stroked="f" coordsize="21600,21600" o:gfxdata="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OfRr74A&#10;AADc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14:paraId="619A473B">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-55.4</w:t>
                            </w:r>
                          </w:p>
                        </w:txbxContent>
                      </v:textbox>
                    </v:shape>
                    <v:shape id="文本框 13" o:spid="_x0000_s1026" o:spt="202" type="#_x0000_t202" style="position:absolute;left:6235;top:6043;height:367;width:501;v-text-anchor:middle;" filled="f" stroked="f" coordsize="21600,21600" o:gfxdata="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rdDS8AAAA&#10;3A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5FE2A47A">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-55.2</w:t>
                            </w:r>
                          </w:p>
                        </w:txbxContent>
                      </v:textbox>
                    </v:shape>
                    <v:shape id="_x0000_s1026" o:spid="_x0000_s1026" o:spt="202" type="#_x0000_t202" style="position:absolute;left:6627;top:6041;height:367;width:501;v-text-anchor:middle;" filled="f" stroked="f" coordsize="21600,21600" o:gfxdata="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0QOn7sAAADb&#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14:paraId="14966AE9">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-55.0</w:t>
                            </w:r>
                          </w:p>
                        </w:txbxContent>
                      </v:textbox>
                    </v:shape>
                    <v:shape id="_x0000_s1026" o:spid="_x0000_s1026" o:spt="202" type="#_x0000_t202" style="position:absolute;left:7003;top:6040;height:367;width:501;v-text-anchor:middle;" filled="f" stroked="f" coordsize="21600,21600" o:gfxdata="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AirBLsAAADb&#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14:paraId="5B96B232">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-54.8</w:t>
                            </w:r>
                          </w:p>
                        </w:txbxContent>
                      </v:textbox>
                    </v:shape>
                    <v:shape id="文本框 22" o:spid="_x0000_s1026" o:spt="202" type="#_x0000_t202" style="position:absolute;left:3244;top:6036;height:367;width:501;v-text-anchor:middle;" filled="f" stroked="f" coordsize="21600,21600" o:gfxdata="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3nqQ7sAAADc&#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14:paraId="1AF3DFA2">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-56.6</w:t>
                            </w:r>
                          </w:p>
                        </w:txbxContent>
                      </v:textbox>
                    </v:shape>
                    <v:shape id="_x0000_s1026" o:spid="_x0000_s1026" o:spt="202" type="#_x0000_t202" style="position:absolute;left:7385;top:6042;height:367;width:501;v-text-anchor:middle;" filled="f" stroked="f" coordsize="21600,21600" o:gfxdata="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FRvEL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14:paraId="2DB3C9E3">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-54.6</w:t>
                            </w:r>
                          </w:p>
                        </w:txbxContent>
                      </v:textbox>
                    </v:shape>
                    <v:shape id="_x0000_s1026" o:spid="_x0000_s1026" o:spt="202" type="#_x0000_t202" style="position:absolute;left:7787;top:6042;height:367;width:501;v-text-anchor:middle;" filled="f" stroked="f" coordsize="21600,21600" o:gfxdata="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sYyou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4B3ADE4B">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-54.4</w:t>
                            </w:r>
                          </w:p>
                        </w:txbxContent>
                      </v:textbox>
                    </v:shape>
                    <v:shape id="_x0000_s1026" o:spid="_x0000_s1026" o:spt="202" type="#_x0000_t202" style="position:absolute;left:8183;top:6034;height:367;width:501;v-text-anchor:middle;" filled="f" stroked="f" coordsize="21600,21600" o:gfxdata="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PFS/7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14:paraId="06B9AB60">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-54.2</w:t>
                            </w:r>
                          </w:p>
                        </w:txbxContent>
                      </v:textbox>
                    </v:shape>
                    <v:shape id="_x0000_s1026" o:spid="_x0000_s1026" o:spt="202" type="#_x0000_t202" style="position:absolute;left:8592;top:6029;height:367;width:501;v-text-anchor:middle;" filled="f" stroked="f" coordsize="21600,21600" o:gfxdata="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733ZL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14:paraId="39E11D34">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-54.0</w:t>
                            </w:r>
                          </w:p>
                        </w:txbxContent>
                      </v:textbox>
                    </v:shape>
                    <v:shape id="_x0000_s1026" o:spid="_x0000_s1026" o:spt="202" type="#_x0000_t202" style="position:absolute;left:8987;top:6026;height:367;width:501;v-text-anchor:middle;" filled="f" stroked="f" coordsize="21600,21600" o:gfxdata="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ICCGr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14:paraId="2AE37877">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-53.8</w:t>
                            </w:r>
                          </w:p>
                        </w:txbxContent>
                      </v:textbox>
                    </v:shape>
                    <v:shape id="_x0000_s1026" o:spid="_x0000_s1026" o:spt="202" type="#_x0000_t202" style="position:absolute;left:9390;top:6026;height:367;width:501;v-text-anchor:middle;" filled="f" stroked="f" coordsize="21600,21600" o:gfxdata="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Icbb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14:paraId="28ED6FC8">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-53.6</w:t>
                            </w:r>
                          </w:p>
                        </w:txbxContent>
                      </v:textbox>
                    </v:shape>
                    <v:shape id="_x0000_s1026" o:spid="_x0000_s1026" o:spt="202" type="#_x0000_t202" style="position:absolute;left:9797;top:6022;height:367;width:501;v-text-anchor:middle;" filled="f" stroked="f" coordsize="21600,21600" o:gfxdata="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x659r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14:paraId="2EE97819">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-53.4</w:t>
                            </w:r>
                          </w:p>
                        </w:txbxContent>
                      </v:textbox>
                    </v:shape>
                    <v:shape id="_x0000_s1026" o:spid="_x0000_s1026" o:spt="202" type="#_x0000_t202" style="position:absolute;left:10190;top:6043;height:294;width:405;v-text-anchor:middle;" filled="f" stroked="f" coordsize="21600,21600" o:gfxdata="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z3IYK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63D302EA">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-53.2</w:t>
                            </w:r>
                          </w:p>
                        </w:txbxContent>
                      </v:textbox>
                    </v:shape>
                    <v:shape id="_x0000_s1026" o:spid="_x0000_s1026" o:spt="202" type="#_x0000_t202" style="position:absolute;left:10597;top:6049;height:310;width:413;v-text-anchor:middle;" filled="f" stroked="f" coordsize="21600,21600" o:gfxdata="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y8Ywb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14:paraId="4A4E0F1B">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-53.0</w:t>
                            </w:r>
                          </w:p>
                        </w:txbxContent>
                      </v:textbox>
                    </v:shape>
                  </v:group>
                  <v:shape id="_x0000_s1026" o:spid="_x0000_s1026" o:spt="202" type="#_x0000_t202" style="position:absolute;left:3537;top:3795;height:474;width:2372;rotation:-5898240f;" filled="f" stroked="f" coordsize="21600,21600" o:gfxdata="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aaiHC/&#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14:paraId="52DF9843">
                          <w:pPr>
                            <w:rPr>
                              <w:rFonts w:hint="default" w:eastAsiaTheme="minorEastAsia"/>
                              <w:sz w:val="21"/>
                              <w:szCs w:val="21"/>
                              <w:lang w:val="en-US" w:eastAsia="zh-CN"/>
                            </w:rPr>
                          </w:pPr>
                          <w:r>
                            <w:rPr>
                              <w:rFonts w:hint="eastAsia"/>
                              <w:sz w:val="21"/>
                              <w:szCs w:val="21"/>
                              <w:lang w:val="en-US" w:eastAsia="zh-CN"/>
                            </w:rPr>
                            <w:t>Luminous Intensity</w:t>
                          </w:r>
                        </w:p>
                      </w:txbxContent>
                    </v:textbox>
                  </v:shape>
                  <v:shape id="_x0000_s1026" o:spid="_x0000_s1026" o:spt="202" type="#_x0000_t202" style="position:absolute;left:13531;top:5788;height:818;width:1818;" filled="f" stroked="f" coordsize="21600,21600" o:gfxdata="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VQ2+7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14:paraId="11163691">
                          <w:pPr>
                            <w:rPr>
                              <w:rFonts w:hint="eastAsia"/>
                              <w:sz w:val="21"/>
                              <w:szCs w:val="21"/>
                              <w:lang w:val="en-US" w:eastAsia="zh-CN"/>
                            </w:rPr>
                          </w:pPr>
                          <w:r>
                            <w:rPr>
                              <w:rFonts w:hint="eastAsia"/>
                              <w:sz w:val="21"/>
                              <w:szCs w:val="21"/>
                              <w:lang w:val="en-US" w:eastAsia="zh-CN"/>
                            </w:rPr>
                            <w:t>Horizontal Angle</w:t>
                          </w:r>
                        </w:p>
                        <w:p w14:paraId="041880C0">
                          <w:pPr>
                            <w:rPr>
                              <w:rFonts w:hint="default" w:eastAsiaTheme="minorEastAsia"/>
                              <w:sz w:val="21"/>
                              <w:szCs w:val="21"/>
                              <w:lang w:val="en-US" w:eastAsia="zh-CN"/>
                            </w:rPr>
                          </w:pPr>
                          <w:r>
                            <w:rPr>
                              <w:rFonts w:hint="eastAsia"/>
                              <w:sz w:val="21"/>
                              <w:szCs w:val="21"/>
                              <w:lang w:val="en-US" w:eastAsia="zh-CN"/>
                            </w:rPr>
                            <w:t xml:space="preserve"> (degress)</w:t>
                          </w:r>
                        </w:p>
                      </w:txbxContent>
                    </v:textbox>
                  </v:shape>
                  <v:shape id="_x0000_s1026" o:spid="_x0000_s1026" o:spt="202" type="#_x0000_t202" style="position:absolute;left:4396;top:1254;height:512;width:971;" filled="f" stroked="f" coordsize="21600,21600" o:gfxdata="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CGJNg&#10;wAAAANs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14:paraId="0AE830E3">
                          <w:pPr>
                            <w:rPr>
                              <w:rFonts w:hint="default" w:eastAsiaTheme="minorEastAsia"/>
                              <w:sz w:val="21"/>
                              <w:szCs w:val="21"/>
                              <w:lang w:val="en-US" w:eastAsia="zh-CN"/>
                            </w:rPr>
                          </w:pPr>
                          <w:r>
                            <w:rPr>
                              <w:rFonts w:hint="eastAsia"/>
                              <w:sz w:val="21"/>
                              <w:szCs w:val="21"/>
                              <w:lang w:val="en-US" w:eastAsia="zh-CN"/>
                            </w:rPr>
                            <w:t>Colour</w:t>
                          </w:r>
                        </w:p>
                      </w:txbxContent>
                    </v:textbox>
                  </v:shape>
                </v:group>
                <v:shape id="_x0000_s1026" o:spid="_x0000_s1026" o:spt="202" type="#_x0000_t202" style="position:absolute;left:20491;top:4578;height:401;width:1153;" filled="f" stroked="f" coordsize="21600,21600" o:gfxdata="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vusIL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14:paraId="46F13E5F">
                        <w:pPr>
                          <w:rPr>
                            <w:rFonts w:hint="default" w:eastAsiaTheme="minorEastAsia"/>
                            <w:sz w:val="21"/>
                            <w:szCs w:val="21"/>
                            <w:lang w:val="en-US" w:eastAsia="zh-CN"/>
                          </w:rPr>
                        </w:pPr>
                        <w:r>
                          <w:rPr>
                            <w:rFonts w:hint="eastAsia"/>
                            <w:sz w:val="21"/>
                            <w:szCs w:val="21"/>
                            <w:lang w:val="en-US" w:eastAsia="zh-CN"/>
                          </w:rPr>
                          <w:t>FWHM</w:t>
                        </w:r>
                      </w:p>
                    </w:txbxContent>
                  </v:textbox>
                </v:shape>
                <v:shape id="_x0000_s1026" o:spid="_x0000_s1026" o:spt="202" type="#_x0000_t202" style="position:absolute;left:24403;top:3645;height:401;width:1153;" filled="f" stroked="f" coordsize="21600,21600" o:gfxdata="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bcJu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14:paraId="1F0EFEDC">
                        <w:pPr>
                          <w:rPr>
                            <w:rFonts w:hint="default" w:eastAsiaTheme="minorEastAsia"/>
                            <w:sz w:val="21"/>
                            <w:szCs w:val="21"/>
                            <w:lang w:val="en-US" w:eastAsia="zh-CN"/>
                          </w:rPr>
                        </w:pPr>
                        <w:r>
                          <w:rPr>
                            <w:rFonts w:hint="eastAsia"/>
                            <w:sz w:val="21"/>
                            <w:szCs w:val="21"/>
                            <w:lang w:val="en-US" w:eastAsia="zh-CN"/>
                          </w:rPr>
                          <w:t>FWHM</w:t>
                        </w:r>
                      </w:p>
                    </w:txbxContent>
                  </v:textbox>
                </v:shape>
                <v:shape id="_x0000_s1026" o:spid="_x0000_s1026" o:spt="202" type="#_x0000_t202" style="position:absolute;left:19662;top:5206;height:401;width:1852;" filled="f" stroked="f" coordsize="21600,21600" o:gfxdata="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WWXz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14:paraId="1A010DA8">
                        <w:pPr>
                          <w:rPr>
                            <w:rFonts w:hint="default" w:eastAsiaTheme="minorEastAsia"/>
                            <w:sz w:val="21"/>
                            <w:szCs w:val="21"/>
                            <w:lang w:val="en-US" w:eastAsia="zh-CN"/>
                          </w:rPr>
                        </w:pPr>
                        <w:r>
                          <w:rPr>
                            <w:rFonts w:hint="eastAsia"/>
                            <w:sz w:val="21"/>
                            <w:szCs w:val="21"/>
                            <w:lang w:val="en-US" w:eastAsia="zh-CN"/>
                          </w:rPr>
                          <w:t>10% of Maximum</w:t>
                        </w:r>
                      </w:p>
                    </w:txbxContent>
                  </v:textbox>
                </v:shape>
                <v:shape id="_x0000_s1026" o:spid="_x0000_s1026" o:spt="202" type="#_x0000_t202" style="position:absolute;left:19185;top:6339;height:427;width:2611;" filled="f" stroked="f" coordsize="21600,21600" o:gfxdata="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ikyV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14:paraId="09BADF35">
                        <w:pPr>
                          <w:keepNext w:val="0"/>
                          <w:keepLines w:val="0"/>
                          <w:pageBreakBefore w:val="0"/>
                          <w:widowControl w:val="0"/>
                          <w:kinsoku/>
                          <w:wordWrap/>
                          <w:overflowPunct/>
                          <w:topLinePunct w:val="0"/>
                          <w:bidi w:val="0"/>
                          <w:adjustRightInd/>
                          <w:snapToGrid/>
                          <w:spacing w:line="240" w:lineRule="atLeast"/>
                          <w:textAlignment w:val="auto"/>
                          <w:rPr>
                            <w:rFonts w:hint="default" w:eastAsiaTheme="minorEastAsia"/>
                            <w:sz w:val="21"/>
                            <w:szCs w:val="21"/>
                            <w:lang w:val="en-US" w:eastAsia="zh-CN"/>
                          </w:rPr>
                        </w:pPr>
                        <w:r>
                          <w:rPr>
                            <w:rFonts w:hint="eastAsia"/>
                            <w:sz w:val="21"/>
                            <w:szCs w:val="21"/>
                            <w:lang w:val="en-US" w:eastAsia="zh-CN"/>
                          </w:rPr>
                          <w:t>Red Sector Colour Width</w:t>
                        </w:r>
                      </w:p>
                    </w:txbxContent>
                  </v:textbox>
                </v:shape>
                <v:shape id="_x0000_s1026" o:spid="_x0000_s1026" o:spt="202" type="#_x0000_t202" style="position:absolute;left:23740;top:6308;height:451;width:2744;" filled="f" stroked="f" coordsize="21600,21600" o:gfxdata="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I2gJr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14:paraId="58D72497">
                        <w:pPr>
                          <w:rPr>
                            <w:rFonts w:hint="default" w:eastAsiaTheme="minorEastAsia"/>
                            <w:sz w:val="21"/>
                            <w:szCs w:val="21"/>
                            <w:lang w:val="en-US" w:eastAsia="zh-CN"/>
                          </w:rPr>
                        </w:pPr>
                        <w:r>
                          <w:rPr>
                            <w:rFonts w:hint="eastAsia"/>
                            <w:sz w:val="21"/>
                            <w:szCs w:val="21"/>
                            <w:lang w:val="en-US" w:eastAsia="zh-CN"/>
                          </w:rPr>
                          <w:t>Green Sector Colour Width</w:t>
                        </w:r>
                      </w:p>
                    </w:txbxContent>
                  </v:textbox>
                </v:shape>
                <v:shape id="_x0000_s1026" o:spid="_x0000_s1026" o:spt="202" type="#_x0000_t202" style="position:absolute;left:23628;top:7509;height:382;width:2480;" filled="f" stroked="f" coordsize="21600,21600" o:gfxdata="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sOfr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14:paraId="32341F95">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b/>
                            <w:bCs/>
                            <w:sz w:val="24"/>
                            <w:szCs w:val="24"/>
                            <w:lang w:val="en-US" w:eastAsia="zh-CN"/>
                          </w:rPr>
                        </w:pPr>
                        <w:r>
                          <w:rPr>
                            <w:rFonts w:hint="eastAsia"/>
                            <w:b/>
                            <w:bCs/>
                            <w:sz w:val="24"/>
                            <w:szCs w:val="24"/>
                            <w:lang w:val="en-US" w:eastAsia="zh-CN"/>
                          </w:rPr>
                          <w:t>Green Sector Width</w:t>
                        </w:r>
                      </w:p>
                    </w:txbxContent>
                  </v:textbox>
                </v:shape>
                <v:shape id="_x0000_s1026" o:spid="_x0000_s1026" o:spt="202" type="#_x0000_t202" style="position:absolute;left:21967;top:7212;height:491;width:1694;v-text-anchor:middle;" filled="f" stroked="f" coordsize="21600,21600" o:gfxdata="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inA2y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3723FD88">
                        <w:pPr>
                          <w:keepNext w:val="0"/>
                          <w:keepLines w:val="0"/>
                          <w:pageBreakBefore w:val="0"/>
                          <w:widowControl w:val="0"/>
                          <w:kinsoku/>
                          <w:wordWrap/>
                          <w:overflowPunct/>
                          <w:topLinePunct w:val="0"/>
                          <w:bidi w:val="0"/>
                          <w:adjustRightInd/>
                          <w:snapToGrid/>
                          <w:spacing w:line="240" w:lineRule="exact"/>
                          <w:jc w:val="center"/>
                          <w:textAlignment w:val="auto"/>
                          <w:rPr>
                            <w:rFonts w:hint="eastAsia"/>
                            <w:b/>
                            <w:bCs/>
                            <w:sz w:val="24"/>
                            <w:szCs w:val="24"/>
                            <w:lang w:val="en-US" w:eastAsia="zh-CN"/>
                          </w:rPr>
                        </w:pPr>
                        <w:r>
                          <w:rPr>
                            <w:rFonts w:hint="eastAsia"/>
                            <w:b/>
                            <w:bCs/>
                            <w:sz w:val="24"/>
                            <w:szCs w:val="24"/>
                            <w:lang w:val="en-US" w:eastAsia="zh-CN"/>
                          </w:rPr>
                          <w:t>Angle of</w:t>
                        </w:r>
                      </w:p>
                      <w:p w14:paraId="629F1B58">
                        <w:pPr>
                          <w:keepNext w:val="0"/>
                          <w:keepLines w:val="0"/>
                          <w:pageBreakBefore w:val="0"/>
                          <w:widowControl w:val="0"/>
                          <w:kinsoku/>
                          <w:wordWrap/>
                          <w:overflowPunct/>
                          <w:topLinePunct w:val="0"/>
                          <w:bidi w:val="0"/>
                          <w:adjustRightInd/>
                          <w:snapToGrid/>
                          <w:spacing w:line="240" w:lineRule="exact"/>
                          <w:jc w:val="center"/>
                          <w:textAlignment w:val="auto"/>
                          <w:rPr>
                            <w:rFonts w:hint="default" w:eastAsiaTheme="minorEastAsia"/>
                            <w:b/>
                            <w:bCs/>
                            <w:sz w:val="24"/>
                            <w:szCs w:val="24"/>
                            <w:lang w:val="en-US" w:eastAsia="zh-CN"/>
                          </w:rPr>
                        </w:pPr>
                        <w:r>
                          <w:rPr>
                            <w:rFonts w:hint="eastAsia"/>
                            <w:b/>
                            <w:bCs/>
                            <w:sz w:val="24"/>
                            <w:szCs w:val="24"/>
                            <w:lang w:val="en-US" w:eastAsia="zh-CN"/>
                          </w:rPr>
                          <w:t>Uncertainty</w:t>
                        </w:r>
                      </w:p>
                    </w:txbxContent>
                  </v:textbox>
                </v:shape>
                <v:shape id="_x0000_s1026" o:spid="_x0000_s1026" o:spt="32" type="#_x0000_t32" style="position:absolute;left:19445;top:4817;flip:x y;height:4;width:977;" filled="f" stroked="t" coordsize="21600,21600" o:gfxdata="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d8C97sAAADb&#10;AAAADwAAAAAAAAABACAAAAAiAAAAZHJzL2Rvd25yZXYueG1sUEsBAhQAFAAAAAgAh07iQDMvBZ47&#10;AAAAOQAAABAAAAAAAAAAAQAgAAAACgEAAGRycy9zaGFwZXhtbC54bWxQSwUGAAAAAAYABgBbAQAA&#10;tAMAAAAA&#10;">
                  <v:fill on="f" focussize="0,0"/>
                  <v:stroke weight="2pt" color="#00558C [3204]" joinstyle="round" endarrow="block"/>
                  <v:imagedata o:title=""/>
                  <o:lock v:ext="edit" aspectratio="f"/>
                </v:shape>
                <v:shape id="_x0000_s1026" o:spid="_x0000_s1026" o:spt="32" type="#_x0000_t32" style="position:absolute;left:21505;top:6590;flip:y;height:3;width:490;" filled="f" stroked="t" coordsize="21600,21600" o:gfxdata="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In8Hq/&#10;AAAA2wAAAA8AAAAAAAAAAQAgAAAAIgAAAGRycy9kb3ducmV2LnhtbFBLAQIUABQAAAAIAIdO4kAz&#10;LwWeOwAAADkAAAAQAAAAAAAAAAEAIAAAAA4BAABkcnMvc2hhcGV4bWwueG1sUEsFBgAAAAAGAAYA&#10;WwEAALgDAAAAAA==&#10;">
                  <v:fill on="f" focussize="0,0"/>
                  <v:stroke weight="2pt" color="#FF0000 [3204]" joinstyle="round" endarrow="block"/>
                  <v:imagedata o:title=""/>
                  <o:lock v:ext="edit" aspectratio="f"/>
                </v:shape>
                <v:shape id="直接箭头连接符 100" o:spid="_x0000_s1026" o:spt="32" type="#_x0000_t32" style="position:absolute;left:21529;top:7016;flip:y;height:1;width:844;" filled="f" stroked="t" coordsize="21600,21600" o:gfxdata="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kby/5ugAAANwA&#10;AAAPAAAAAAAAAAEAIAAAACIAAABkcnMvZG93bnJldi54bWxQSwECFAAUAAAACACHTuJAMy8FnjsA&#10;AAA5AAAAEAAAAAAAAAABACAAAAAJAQAAZHJzL3NoYXBleG1sLnhtbFBLBQYAAAAABgAGAFsBAACz&#10;AwAAAAA=&#10;">
                  <v:fill on="f" focussize="0,0"/>
                  <v:stroke weight="2pt" color="#00558C [3204]" joinstyle="round" endarrow="block"/>
                  <v:imagedata o:title=""/>
                  <o:lock v:ext="edit" aspectratio="f"/>
                </v:shape>
                <v:shape id="_x0000_s1026" o:spid="_x0000_s1026" o:spt="202" type="#_x0000_t202" style="position:absolute;left:20137;top:6761;height:680;width:1835;" filled="f" stroked="f" coordsize="21600,21600" o:gfxdata="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8EFv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14:paraId="1981161B">
                        <w:pPr>
                          <w:keepNext w:val="0"/>
                          <w:keepLines w:val="0"/>
                          <w:pageBreakBefore w:val="0"/>
                          <w:widowControl w:val="0"/>
                          <w:kinsoku/>
                          <w:wordWrap/>
                          <w:overflowPunct/>
                          <w:topLinePunct w:val="0"/>
                          <w:bidi w:val="0"/>
                          <w:adjustRightInd/>
                          <w:snapToGrid/>
                          <w:spacing w:line="240" w:lineRule="exact"/>
                          <w:textAlignment w:val="auto"/>
                          <w:rPr>
                            <w:rFonts w:hint="eastAsia"/>
                            <w:sz w:val="21"/>
                            <w:szCs w:val="21"/>
                            <w:lang w:val="en-US" w:eastAsia="zh-CN"/>
                          </w:rPr>
                        </w:pPr>
                        <w:r>
                          <w:rPr>
                            <w:rFonts w:hint="eastAsia"/>
                            <w:sz w:val="21"/>
                            <w:szCs w:val="21"/>
                            <w:lang w:val="en-US" w:eastAsia="zh-CN"/>
                          </w:rPr>
                          <w:t xml:space="preserve">Red Sector </w:t>
                        </w:r>
                      </w:p>
                      <w:p w14:paraId="022BA0F5">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sz w:val="21"/>
                            <w:szCs w:val="21"/>
                            <w:lang w:val="en-US" w:eastAsia="zh-CN"/>
                          </w:rPr>
                        </w:pPr>
                        <w:r>
                          <w:rPr>
                            <w:rFonts w:hint="eastAsia"/>
                            <w:sz w:val="21"/>
                            <w:szCs w:val="21"/>
                            <w:lang w:val="en-US" w:eastAsia="zh-CN"/>
                          </w:rPr>
                          <w:t>Intensity Width</w:t>
                        </w:r>
                      </w:p>
                    </w:txbxContent>
                  </v:textbox>
                </v:shape>
                <v:shape id="_x0000_s1026" o:spid="_x0000_s1026" o:spt="32" type="#_x0000_t32" style="position:absolute;left:18697;top:6588;flip:x y;height:3;width:547;" filled="f" stroked="t" coordsize="21600,21600" o:gfxdata="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jdOD74A&#10;AADbAAAADwAAAAAAAAABACAAAAAiAAAAZHJzL2Rvd25yZXYueG1sUEsBAhQAFAAAAAgAh07iQDMv&#10;BZ47AAAAOQAAABAAAAAAAAAAAQAgAAAADQEAAGRycy9zaGFwZXhtbC54bWxQSwUGAAAAAAYABgBb&#10;AQAAtwMAAAAA&#10;">
                  <v:fill on="f" focussize="0,0"/>
                  <v:stroke weight="2pt" color="#FF0000 [3204]" joinstyle="round" endarrow="block"/>
                  <v:imagedata o:title=""/>
                  <o:lock v:ext="edit" aspectratio="f"/>
                </v:shape>
                <v:shape id="_x0000_s1026" o:spid="_x0000_s1026" o:spt="32" type="#_x0000_t32" style="position:absolute;left:19461;top:7017;flip:x;height:2;width:706;" filled="f" stroked="t" coordsize="21600,21600" o:gfxdata="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N8Mj7sAAADb&#10;AAAADwAAAAAAAAABACAAAAAiAAAAZHJzL2Rvd25yZXYueG1sUEsBAhQAFAAAAAgAh07iQDMvBZ47&#10;AAAAOQAAABAAAAAAAAAAAQAgAAAACgEAAGRycy9zaGFwZXhtbC54bWxQSwUGAAAAAAYABgBbAQAA&#10;tAMAAAAA&#10;">
                  <v:fill on="f" focussize="0,0"/>
                  <v:stroke weight="2pt" color="#00558C [3204]" joinstyle="round" endarrow="block"/>
                  <v:imagedata o:title=""/>
                  <o:lock v:ext="edit" aspectratio="f"/>
                </v:shape>
                <v:line id="_x0000_s1026" o:spid="_x0000_s1026" o:spt="20" style="position:absolute;left:21983;top:5768;height:831;width:13;" filled="f" stroked="t" coordsize="21600,21600" o:gfxdata="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KL4mvQAA&#10;ANsAAAAPAAAAAAAAAAEAIAAAACIAAABkcnMvZG93bnJldi54bWxQSwECFAAUAAAACACHTuJAMy8F&#10;njsAAAA5AAAAEAAAAAAAAAABACAAAAAMAQAAZHJzL3NoYXBleG1sLnhtbFBLBQYAAAAABgAGAFsB&#10;AAC2AwAAAAA=&#10;">
                  <v:fill on="f" focussize="0,0"/>
                  <v:stroke weight="1.5pt" color="#FF0000 [3204]" joinstyle="round" dashstyle="dash"/>
                  <v:imagedata o:title=""/>
                  <o:lock v:ext="edit" aspectratio="f"/>
                </v:line>
                <v:line id="_x0000_s1026" o:spid="_x0000_s1026" o:spt="20" style="position:absolute;left:22386;top:5751;height:1416;width:17;" filled="f" stroked="t" coordsize="21600,21600" o:gfxdata="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AlEQrgAAADbAAAA&#10;DwAAAAAAAAABACAAAAAiAAAAZHJzL2Rvd25yZXYueG1sUEsBAhQAFAAAAAgAh07iQDMvBZ47AAAA&#10;OQAAABAAAAAAAAAAAQAgAAAABwEAAGRycy9zaGFwZXhtbC54bWxQSwUGAAAAAAYABgBbAQAAsQMA&#10;AAAA&#10;">
                  <v:fill on="f" focussize="0,0"/>
                  <v:stroke weight="1.5pt" color="#00558C [3204]" joinstyle="round" dashstyle="dash"/>
                  <v:imagedata o:title=""/>
                  <o:lock v:ext="edit" aspectratio="f"/>
                </v:line>
                <v:line id="直接连接符 101" o:spid="_x0000_s1026" o:spt="20" style="position:absolute;left:19427;top:7128;flip:x;height:778;width:2;" filled="f" stroked="t" coordsize="21600,21600" o:gfxdata="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71wlm8AAAA&#10;3AAAAA8AAAAAAAAAAQAgAAAAIgAAAGRycy9kb3ducmV2LnhtbFBLAQIUABQAAAAIAIdO4kAzLwWe&#10;OwAAADkAAAAQAAAAAAAAAAEAIAAAAAsBAABkcnMvc2hhcGV4bWwueG1sUEsFBgAAAAAGAAYAWwEA&#10;ALUDAAAAAA==&#10;">
                  <v:fill on="f" focussize="0,0"/>
                  <v:stroke weight="1.75pt" color="#000000 [3213]" joinstyle="round" dashstyle="dash"/>
                  <v:imagedata o:title=""/>
                  <o:lock v:ext="edit" aspectratio="f"/>
                </v:line>
                <v:shape id="_x0000_s1026" o:spid="_x0000_s1026" o:spt="202" type="#_x0000_t202" style="position:absolute;left:23994;top:6670;height:781;width:1811;" filled="f" stroked="f" coordsize="21600,21600" o:gfxdata="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Mu3Ae5AAAA2wAA&#10;AA8AAAAAAAAAAQAgAAAAIgAAAGRycy9kb3ducmV2LnhtbFBLAQIUABQAAAAIAIdO4kAzLwWeOwAA&#10;ADkAAAAQAAAAAAAAAAEAIAAAAAgBAABkcnMvc2hhcGV4bWwueG1sUEsFBgAAAAAGAAYAWwEAALID&#10;AAAAAA==&#10;">
                  <v:fill on="f" focussize="0,0"/>
                  <v:stroke on="f" weight="0.5pt"/>
                  <v:imagedata o:title=""/>
                  <o:lock v:ext="edit" aspectratio="f"/>
                  <v:textbox>
                    <w:txbxContent>
                      <w:p w14:paraId="38D0122D">
                        <w:pPr>
                          <w:keepNext w:val="0"/>
                          <w:keepLines w:val="0"/>
                          <w:pageBreakBefore w:val="0"/>
                          <w:widowControl w:val="0"/>
                          <w:kinsoku/>
                          <w:wordWrap/>
                          <w:overflowPunct/>
                          <w:topLinePunct w:val="0"/>
                          <w:bidi w:val="0"/>
                          <w:adjustRightInd/>
                          <w:snapToGrid/>
                          <w:spacing w:line="240" w:lineRule="exact"/>
                          <w:textAlignment w:val="auto"/>
                          <w:rPr>
                            <w:rFonts w:hint="eastAsia"/>
                            <w:sz w:val="21"/>
                            <w:szCs w:val="21"/>
                            <w:lang w:val="en-US" w:eastAsia="zh-CN"/>
                          </w:rPr>
                        </w:pPr>
                        <w:r>
                          <w:rPr>
                            <w:rFonts w:hint="eastAsia"/>
                            <w:sz w:val="21"/>
                            <w:szCs w:val="21"/>
                            <w:lang w:val="en-US" w:eastAsia="zh-CN"/>
                          </w:rPr>
                          <w:t xml:space="preserve">Green Sector </w:t>
                        </w:r>
                      </w:p>
                      <w:p w14:paraId="238073DC">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sz w:val="21"/>
                            <w:szCs w:val="21"/>
                            <w:lang w:val="en-US" w:eastAsia="zh-CN"/>
                          </w:rPr>
                        </w:pPr>
                        <w:r>
                          <w:rPr>
                            <w:rFonts w:hint="eastAsia"/>
                            <w:sz w:val="21"/>
                            <w:szCs w:val="21"/>
                            <w:lang w:val="en-US" w:eastAsia="zh-CN"/>
                          </w:rPr>
                          <w:t>Intensity Width</w:t>
                        </w:r>
                      </w:p>
                    </w:txbxContent>
                  </v:textbox>
                </v:shape>
                <v:shape id="_x0000_s1026" o:spid="_x0000_s1026" o:spt="32" type="#_x0000_t32" style="position:absolute;left:25306;top:3897;height:13;width:616;" filled="f" stroked="t" coordsize="21600,21600" o:gfxdata="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LzmEvQAA&#10;ANwAAAAPAAAAAAAAAAEAIAAAACIAAABkcnMvZG93bnJldi54bWxQSwECFAAUAAAACACHTuJAMy8F&#10;njsAAAA5AAAAEAAAAAAAAAABACAAAAAMAQAAZHJzL3NoYXBleG1sLnhtbFBLBQYAAAAABgAGAFsB&#10;AAC2AwAAAAA=&#10;">
                  <v:fill on="f" focussize="0,0"/>
                  <v:stroke weight="2pt" color="#00558C [3204]" joinstyle="round" endarrow="block"/>
                  <v:imagedata o:title=""/>
                  <o:lock v:ext="edit" aspectratio="f"/>
                </v:shape>
                <v:shape id="文本框 81" o:spid="_x0000_s1026" o:spt="202" type="#_x0000_t202" style="position:absolute;left:19654;top:7527;height:769;width:2233;" filled="f" stroked="f" coordsize="21600,21600" o:gfxdata="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7vda74A&#10;AADc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14:paraId="23481BA1">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b/>
                            <w:bCs/>
                            <w:sz w:val="24"/>
                            <w:szCs w:val="24"/>
                            <w:lang w:val="en-US" w:eastAsia="zh-CN"/>
                          </w:rPr>
                        </w:pPr>
                        <w:r>
                          <w:rPr>
                            <w:rFonts w:hint="eastAsia"/>
                            <w:b/>
                            <w:bCs/>
                            <w:sz w:val="24"/>
                            <w:szCs w:val="24"/>
                            <w:lang w:val="en-US" w:eastAsia="zh-CN"/>
                          </w:rPr>
                          <w:t>Red Sector Width</w:t>
                        </w:r>
                      </w:p>
                    </w:txbxContent>
                  </v:textbox>
                </v:shape>
                <v:shape id="_x0000_s1026" o:spid="_x0000_s1026" o:spt="32" type="#_x0000_t32" style="position:absolute;left:25655;top:5281;flip:y;height:9;width:887;" filled="f" stroked="t" coordsize="21600,21600" o:gfxdata="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UlqHugAAANwA&#10;AAAPAAAAAAAAAAEAIAAAACIAAABkcnMvZG93bnJldi54bWxQSwECFAAUAAAACACHTuJAMy8FnjsA&#10;AAA5AAAAEAAAAAAAAAABACAAAAAJAQAAZHJzL3NoYXBleG1sLnhtbFBLBQYAAAAABgAGAFsBAACz&#10;AwAAAAA=&#10;">
                  <v:fill on="f" focussize="0,0"/>
                  <v:stroke weight="2pt" color="#00558C [3204]" joinstyle="round" endarrow="block"/>
                  <v:imagedata o:title=""/>
                  <o:lock v:ext="edit" aspectratio="f"/>
                </v:shape>
                <v:shape id="_x0000_s1026" o:spid="_x0000_s1026" o:spt="202" type="#_x0000_t202" style="position:absolute;left:25827;top:7871;height:410;width:1180;v-text-anchor:middle;" filled="f" stroked="f" coordsize="21600,21600" o:gfxdata="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dOmxi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14:paraId="33CBB779">
                        <w:pPr>
                          <w:keepNext w:val="0"/>
                          <w:keepLines w:val="0"/>
                          <w:pageBreakBefore w:val="0"/>
                          <w:widowControl w:val="0"/>
                          <w:kinsoku/>
                          <w:wordWrap/>
                          <w:overflowPunct/>
                          <w:topLinePunct w:val="0"/>
                          <w:bidi w:val="0"/>
                          <w:adjustRightInd/>
                          <w:snapToGrid/>
                          <w:spacing w:line="200" w:lineRule="exact"/>
                          <w:jc w:val="center"/>
                          <w:textAlignment w:val="auto"/>
                          <w:rPr>
                            <w:rFonts w:hint="eastAsia"/>
                            <w:b w:val="0"/>
                            <w:bCs w:val="0"/>
                            <w:sz w:val="18"/>
                            <w:szCs w:val="18"/>
                            <w:lang w:val="en-US" w:eastAsia="zh-CN"/>
                          </w:rPr>
                        </w:pPr>
                        <w:r>
                          <w:rPr>
                            <w:rFonts w:hint="eastAsia"/>
                            <w:b w:val="0"/>
                            <w:bCs w:val="0"/>
                            <w:sz w:val="18"/>
                            <w:szCs w:val="18"/>
                            <w:lang w:val="en-US" w:eastAsia="zh-CN"/>
                          </w:rPr>
                          <w:t>Angle of</w:t>
                        </w:r>
                      </w:p>
                      <w:p w14:paraId="54FEC978">
                        <w:pPr>
                          <w:keepNext w:val="0"/>
                          <w:keepLines w:val="0"/>
                          <w:pageBreakBefore w:val="0"/>
                          <w:widowControl w:val="0"/>
                          <w:kinsoku/>
                          <w:wordWrap/>
                          <w:overflowPunct/>
                          <w:topLinePunct w:val="0"/>
                          <w:bidi w:val="0"/>
                          <w:adjustRightInd/>
                          <w:snapToGrid/>
                          <w:spacing w:line="200" w:lineRule="exact"/>
                          <w:jc w:val="center"/>
                          <w:textAlignment w:val="auto"/>
                          <w:rPr>
                            <w:rFonts w:hint="default" w:eastAsiaTheme="minorEastAsia"/>
                            <w:b w:val="0"/>
                            <w:bCs w:val="0"/>
                            <w:sz w:val="18"/>
                            <w:szCs w:val="18"/>
                            <w:lang w:val="en-US" w:eastAsia="zh-CN"/>
                          </w:rPr>
                        </w:pPr>
                        <w:r>
                          <w:rPr>
                            <w:rFonts w:hint="eastAsia"/>
                            <w:b w:val="0"/>
                            <w:bCs w:val="0"/>
                            <w:sz w:val="18"/>
                            <w:szCs w:val="18"/>
                            <w:lang w:val="en-US" w:eastAsia="zh-CN"/>
                          </w:rPr>
                          <w:t>Uncertainty</w:t>
                        </w:r>
                      </w:p>
                    </w:txbxContent>
                  </v:textbox>
                </v:shape>
                <v:shape id="_x0000_s1026" o:spid="_x0000_s1026" o:spt="32" type="#_x0000_t32" style="position:absolute;left:21408;top:4824;flip:y;height:5;width:982;" filled="f" stroked="t" coordsize="21600,21600" o:gfxdata="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9BppSugAAANsA&#10;AAAPAAAAAAAAAAEAIAAAACIAAABkcnMvZG93bnJldi54bWxQSwECFAAUAAAACACHTuJAMy8FnjsA&#10;AAA5AAAAEAAAAAAAAAABACAAAAAJAQAAZHJzL3NoYXBleG1sLnhtbFBLBQYAAAAABgAGAFsBAACz&#10;AwAAAAA=&#10;">
                  <v:fill on="f" focussize="0,0"/>
                  <v:stroke weight="2pt" color="#00558C [3204]" joinstyle="round" endarrow="block"/>
                  <v:imagedata o:title=""/>
                  <o:lock v:ext="edit" aspectratio="f"/>
                </v:shape>
                <v:shape id="_x0000_s1026" o:spid="_x0000_s1026" o:spt="32" type="#_x0000_t32" style="position:absolute;left:18936;top:5448;flip:x y;height:10;width:839;" filled="f" stroked="t" coordsize="21600,21600" o:gfxdata="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pOnbL4A&#10;AADbAAAADwAAAAAAAAABACAAAAAiAAAAZHJzL2Rvd25yZXYueG1sUEsBAhQAFAAAAAgAh07iQDMv&#10;BZ47AAAAOQAAABAAAAAAAAAAAQAgAAAADQEAAGRycy9zaGFwZXhtbC54bWxQSwUGAAAAAAYABgBb&#10;AQAAtwMAAAAA&#10;">
                  <v:fill on="f" focussize="0,0"/>
                  <v:stroke weight="2pt" color="#00558C [3204]" joinstyle="round" endarrow="block"/>
                  <v:imagedata o:title=""/>
                  <o:lock v:ext="edit" aspectratio="f"/>
                </v:shape>
                <v:line id="_x0000_s1026" o:spid="_x0000_s1026" o:spt="20" style="position:absolute;left:18680;top:5779;height:831;width:13;" filled="f" stroked="t" coordsize="21600,21600" o:gfxdata="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ZBu9vQAA&#10;ANsAAAAPAAAAAAAAAAEAIAAAACIAAABkcnMvZG93bnJldi54bWxQSwECFAAUAAAACACHTuJAMy8F&#10;njsAAAA5AAAAEAAAAAAAAAABACAAAAAMAQAAZHJzL3NoYXBleG1sLnhtbFBLBQYAAAAABgAGAFsB&#10;AAC2AwAAAAA=&#10;">
                  <v:fill on="f" focussize="0,0"/>
                  <v:stroke weight="1.5pt" color="#FF0000 [3204]" joinstyle="round" dashstyle="dash"/>
                  <v:imagedata o:title=""/>
                  <o:lock v:ext="edit" aspectratio="f"/>
                </v:line>
                <v:line id="_x0000_s1026" o:spid="_x0000_s1026" o:spt="20" style="position:absolute;left:19432;top:5760;height:1434;width:25;" filled="f" stroked="t" coordsize="21600,21600" o:gfxdata="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ltAwvQAA&#10;ANsAAAAPAAAAAAAAAAEAIAAAACIAAABkcnMvZG93bnJldi54bWxQSwECFAAUAAAACACHTuJAMy8F&#10;njsAAAA5AAAAEAAAAAAAAAABACAAAAAMAQAAZHJzL3NoYXBleG1sLnhtbFBLBQYAAAAABgAGAFsB&#10;AAC2AwAAAAA=&#10;">
                  <v:fill on="f" focussize="0,0"/>
                  <v:stroke weight="1.5pt" color="#00558C [3204]" joinstyle="round" dashstyle="dash"/>
                  <v:imagedata o:title=""/>
                  <o:lock v:ext="edit" aspectratio="f"/>
                </v:line>
                <v:line id="直接连接符 102" o:spid="_x0000_s1026" o:spt="20" style="position:absolute;left:21986;top:6603;height:1317;width:12;" filled="f" stroked="t" coordsize="21600,21600" o:gfxdata="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OPCv74A&#10;AADcAAAADwAAAAAAAAABACAAAAAiAAAAZHJzL2Rvd25yZXYueG1sUEsBAhQAFAAAAAgAh07iQDMv&#10;BZ47AAAAOQAAABAAAAAAAAAAAQAgAAAADQEAAGRycy9zaGFwZXhtbC54bWxQSwUGAAAAAAYABgBb&#10;AQAAtwMAAAAA&#10;">
                  <v:fill on="f" focussize="0,0"/>
                  <v:stroke weight="1.75pt" color="#000000 [3213]" joinstyle="round" dashstyle="dash"/>
                  <v:imagedata o:title=""/>
                  <o:lock v:ext="edit" aspectratio="f"/>
                </v:line>
                <v:line id="_x0000_s1026" o:spid="_x0000_s1026" o:spt="20" style="position:absolute;left:23167;top:5781;height:831;width:13;" filled="f" stroked="t" coordsize="21600,21600" o:gfxdata="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C/1SvQAA&#10;ANwAAAAPAAAAAAAAAAEAIAAAACIAAABkcnMvZG93bnJldi54bWxQSwECFAAUAAAACACHTuJAMy8F&#10;njsAAAA5AAAAEAAAAAAAAAABACAAAAAMAQAAZHJzL3NoYXBleG1sLnhtbFBLBQYAAAAABgAGAFsB&#10;AAC2AwAAAAA=&#10;">
                  <v:fill on="f" focussize="0,0"/>
                  <v:stroke weight="1.5pt" color="#00B050 [3204]" joinstyle="round" dashstyle="dash"/>
                  <v:imagedata o:title=""/>
                  <o:lock v:ext="edit" aspectratio="f"/>
                </v:line>
                <v:shape id="直接箭头连接符 103" o:spid="_x0000_s1026" o:spt="32" type="#_x0000_t32" style="position:absolute;left:19447;top:7735;flip:x;height:6;width:316;" filled="f" stroked="t" coordsize="21600,21600" o:gfxdata="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cEi1bsAAADc&#10;AAAADwAAAAAAAAABACAAAAAiAAAAZHJzL2Rvd25yZXYueG1sUEsBAhQAFAAAAAgAh07iQDMvBZ47&#10;AAAAOQAAABAAAAAAAAAAAQAgAAAACgEAAGRycy9zaGFwZXhtbC54bWxQSwUGAAAAAAYABgBbAQAA&#10;tAMAAAAA&#10;">
                  <v:fill on="f" focussize="0,0"/>
                  <v:stroke weight="1.5pt" color="#000000 [3213]" joinstyle="round" endarrow="block"/>
                  <v:imagedata o:title=""/>
                  <o:lock v:ext="edit" aspectratio="f"/>
                </v:shape>
                <v:line id="_x0000_s1026" o:spid="_x0000_s1026" o:spt="20" style="position:absolute;left:23557;top:5748;height:1434;width:25;" filled="f" stroked="t" coordsize="21600,21600" o:gfxdata="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EtAKrsAAADc&#10;AAAADwAAAAAAAAABACAAAAAiAAAAZHJzL2Rvd25yZXYueG1sUEsBAhQAFAAAAAgAh07iQDMvBZ47&#10;AAAAOQAAABAAAAAAAAAAAQAgAAAACgEAAGRycy9zaGFwZXhtbC54bWxQSwUGAAAAAAYABgBbAQAA&#10;tAMAAAAA&#10;">
                  <v:fill on="f" focussize="0,0"/>
                  <v:stroke weight="1.5pt" color="#00558C [3204]" joinstyle="round" dashstyle="dash"/>
                  <v:imagedata o:title=""/>
                  <o:lock v:ext="edit" aspectratio="f"/>
                </v:line>
                <v:line id="_x0000_s1026" o:spid="_x0000_s1026" o:spt="20" style="position:absolute;left:25954;top:5762;height:1434;width:25;" filled="f" stroked="t" coordsize="21600,21600" o:gfxdata="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6LYXrsAAADc&#10;AAAADwAAAAAAAAABACAAAAAiAAAAZHJzL2Rvd25yZXYueG1sUEsBAhQAFAAAAAgAh07iQDMvBZ47&#10;AAAAOQAAABAAAAAAAAAAAQAgAAAACgEAAGRycy9zaGFwZXhtbC54bWxQSwUGAAAAAAYABgBbAQAA&#10;tAMAAAAA&#10;">
                  <v:fill on="f" focussize="0,0"/>
                  <v:stroke weight="1.5pt" color="#00558C [3204]" joinstyle="round" dashstyle="dash"/>
                  <v:imagedata o:title=""/>
                  <o:lock v:ext="edit" aspectratio="f"/>
                </v:line>
                <v:shape id="_x0000_s1026" o:spid="_x0000_s1026" o:spt="32" type="#_x0000_t32" style="position:absolute;left:21588;top:7731;flip:y;height:8;width:391;" filled="f" stroked="t" coordsize="21600,21600" o:gfxdata="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RXP37sAAADc&#10;AAAADwAAAAAAAAABACAAAAAiAAAAZHJzL2Rvd25yZXYueG1sUEsBAhQAFAAAAAgAh07iQDMvBZ47&#10;AAAAOQAAABAAAAAAAAAAAQAgAAAACgEAAGRycy9zaGFwZXhtbC54bWxQSwUGAAAAAAYABgBbAQAA&#10;tAMAAAAA&#10;">
                  <v:fill on="f" focussize="0,0"/>
                  <v:stroke weight="1.5pt" color="#000000 [3213]" joinstyle="round" endarrow="block"/>
                  <v:imagedata o:title=""/>
                  <o:lock v:ext="edit" aspectratio="f"/>
                </v:shape>
                <v:shape id="_x0000_s1026" o:spid="_x0000_s1026" o:spt="32" type="#_x0000_t32" style="position:absolute;left:23517;top:3908;flip:x y;height:2;width:852;" filled="f" stroked="t" coordsize="21600,21600" o:gfxdata="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vueOu8AAAA&#10;3AAAAA8AAAAAAAAAAQAgAAAAIgAAAGRycy9kb3ducmV2LnhtbFBLAQIUABQAAAAIAIdO4kAzLwWe&#10;OwAAADkAAAAQAAAAAAAAAAEAIAAAAAsBAABkcnMvc2hhcGV4bWwueG1sUEsFBgAAAAAGAAYAWwEA&#10;ALUDAAAAAA==&#10;">
                  <v:fill on="f" focussize="0,0"/>
                  <v:stroke weight="2pt" color="#00558C [3204]" joinstyle="round" endarrow="block"/>
                  <v:imagedata o:title=""/>
                  <o:lock v:ext="edit" aspectratio="f"/>
                </v:shape>
                <v:line id="_x0000_s1026" o:spid="_x0000_s1026" o:spt="20" style="position:absolute;left:26770;top:5810;height:831;width:13;" filled="f" stroked="t" coordsize="21600,21600" o:gfxdata="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owhK/&#10;AAAA3AAAAA8AAAAAAAAAAQAgAAAAIgAAAGRycy9kb3ducmV2LnhtbFBLAQIUABQAAAAIAIdO4kAz&#10;LwWeOwAAADkAAAAQAAAAAAAAAAEAIAAAAA4BAABkcnMvc2hhcGV4bWwueG1sUEsFBgAAAAAGAAYA&#10;WwEAALgDAAAAAA==&#10;">
                  <v:fill on="f" focussize="0,0"/>
                  <v:stroke weight="1.5pt" color="#00B050 [3204]" joinstyle="round" dashstyle="dash"/>
                  <v:imagedata o:title=""/>
                  <o:lock v:ext="edit" aspectratio="f"/>
                </v:line>
                <v:shape id="_x0000_s1026" o:spid="_x0000_s1026" o:spt="202" type="#_x0000_t202" style="position:absolute;left:23956;top:5039;height:401;width:1852;" filled="f" stroked="f" coordsize="21600,21600" o:gfxdata="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RvAGI&#10;wAAAANw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14:paraId="0BB2783C">
                        <w:pPr>
                          <w:rPr>
                            <w:rFonts w:hint="default" w:eastAsiaTheme="minorEastAsia"/>
                            <w:sz w:val="21"/>
                            <w:szCs w:val="21"/>
                            <w:lang w:val="en-US" w:eastAsia="zh-CN"/>
                          </w:rPr>
                        </w:pPr>
                        <w:r>
                          <w:rPr>
                            <w:rFonts w:hint="eastAsia"/>
                            <w:sz w:val="21"/>
                            <w:szCs w:val="21"/>
                            <w:lang w:val="en-US" w:eastAsia="zh-CN"/>
                          </w:rPr>
                          <w:t>10% of Maximum</w:t>
                        </w:r>
                      </w:p>
                    </w:txbxContent>
                  </v:textbox>
                </v:shape>
                <v:shape id="_x0000_s1026" o:spid="_x0000_s1026" o:spt="32" type="#_x0000_t32" style="position:absolute;left:26286;top:6538;flip:y;height:3;width:490;" filled="f" stroked="t" coordsize="21600,21600" o:gfxdata="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3FMRS&#10;wAAAANwAAAAPAAAAAAAAAAEAIAAAACIAAABkcnMvZG93bnJldi54bWxQSwECFAAUAAAACACHTuJA&#10;My8FnjsAAAA5AAAAEAAAAAAAAAABACAAAAAPAQAAZHJzL3NoYXBleG1sLnhtbFBLBQYAAAAABgAG&#10;AFsBAAC5AwAAAAA=&#10;">
                  <v:fill on="f" focussize="0,0"/>
                  <v:stroke weight="2pt" color="#00B050 [3204]" joinstyle="round" endarrow="block"/>
                  <v:imagedata o:title=""/>
                  <o:lock v:ext="edit" aspectratio="f"/>
                </v:shape>
                <v:shape id="_x0000_s1026" o:spid="_x0000_s1026" o:spt="32" type="#_x0000_t32" style="position:absolute;left:23197;top:6536;flip:x y;height:3;width:547;" filled="f" stroked="t" coordsize="21600,21600" o:gfxdata="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se+SLsAAADc&#10;AAAADwAAAAAAAAABACAAAAAiAAAAZHJzL2Rvd25yZXYueG1sUEsBAhQAFAAAAAgAh07iQDMvBZ47&#10;AAAAOQAAABAAAAAAAAAAAQAgAAAACgEAAGRycy9zaGFwZXhtbC54bWxQSwUGAAAAAAYABgBbAQAA&#10;tAMAAAAA&#10;">
                  <v:fill on="f" focussize="0,0"/>
                  <v:stroke weight="2pt" color="#00B050 [3204]" joinstyle="round" endarrow="block"/>
                  <v:imagedata o:title=""/>
                  <o:lock v:ext="edit" aspectratio="f"/>
                </v:shape>
                <v:shape id="_x0000_s1026" o:spid="_x0000_s1026" o:spt="202" type="#_x0000_t202" style="position:absolute;left:18671;top:7911;height:410;width:1180;v-text-anchor:middle;" filled="f" stroked="f" coordsize="21600,21600" o:gfxdata="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m5XL7sAAADc&#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14:paraId="1BF5EF77">
                        <w:pPr>
                          <w:keepNext w:val="0"/>
                          <w:keepLines w:val="0"/>
                          <w:pageBreakBefore w:val="0"/>
                          <w:widowControl w:val="0"/>
                          <w:kinsoku/>
                          <w:wordWrap/>
                          <w:overflowPunct/>
                          <w:topLinePunct w:val="0"/>
                          <w:bidi w:val="0"/>
                          <w:adjustRightInd/>
                          <w:snapToGrid/>
                          <w:spacing w:line="200" w:lineRule="exact"/>
                          <w:jc w:val="center"/>
                          <w:textAlignment w:val="auto"/>
                          <w:rPr>
                            <w:rFonts w:hint="eastAsia"/>
                            <w:b w:val="0"/>
                            <w:bCs w:val="0"/>
                            <w:sz w:val="18"/>
                            <w:szCs w:val="18"/>
                            <w:lang w:val="en-US" w:eastAsia="zh-CN"/>
                          </w:rPr>
                        </w:pPr>
                        <w:r>
                          <w:rPr>
                            <w:rFonts w:hint="eastAsia"/>
                            <w:b w:val="0"/>
                            <w:bCs w:val="0"/>
                            <w:sz w:val="18"/>
                            <w:szCs w:val="18"/>
                            <w:lang w:val="en-US" w:eastAsia="zh-CN"/>
                          </w:rPr>
                          <w:t>Angle of</w:t>
                        </w:r>
                      </w:p>
                      <w:p w14:paraId="30F9648F">
                        <w:pPr>
                          <w:keepNext w:val="0"/>
                          <w:keepLines w:val="0"/>
                          <w:pageBreakBefore w:val="0"/>
                          <w:widowControl w:val="0"/>
                          <w:kinsoku/>
                          <w:wordWrap/>
                          <w:overflowPunct/>
                          <w:topLinePunct w:val="0"/>
                          <w:bidi w:val="0"/>
                          <w:adjustRightInd/>
                          <w:snapToGrid/>
                          <w:spacing w:line="200" w:lineRule="exact"/>
                          <w:jc w:val="center"/>
                          <w:textAlignment w:val="auto"/>
                          <w:rPr>
                            <w:rFonts w:hint="default" w:eastAsiaTheme="minorEastAsia"/>
                            <w:b w:val="0"/>
                            <w:bCs w:val="0"/>
                            <w:sz w:val="18"/>
                            <w:szCs w:val="18"/>
                            <w:lang w:val="en-US" w:eastAsia="zh-CN"/>
                          </w:rPr>
                        </w:pPr>
                        <w:r>
                          <w:rPr>
                            <w:rFonts w:hint="eastAsia"/>
                            <w:b w:val="0"/>
                            <w:bCs w:val="0"/>
                            <w:sz w:val="18"/>
                            <w:szCs w:val="18"/>
                            <w:lang w:val="en-US" w:eastAsia="zh-CN"/>
                          </w:rPr>
                          <w:t>Uncertainty</w:t>
                        </w:r>
                      </w:p>
                    </w:txbxContent>
                  </v:textbox>
                </v:shape>
                <v:shape id="_x0000_s1026" o:spid="_x0000_s1026" o:spt="32" type="#_x0000_t32" style="position:absolute;left:25479;top:7025;height:1;width:486;" filled="f" stroked="t" coordsize="21600,21600" o:gfxdata="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JDEuvQAA&#10;ANwAAAAPAAAAAAAAAAEAIAAAACIAAABkcnMvZG93bnJldi54bWxQSwECFAAUAAAACACHTuJAMy8F&#10;njsAAAA5AAAAEAAAAAAAAAABACAAAAAMAQAAZHJzL3NoYXBleG1sLnhtbFBLBQYAAAAABgAGAFsB&#10;AAC2AwAAAAA=&#10;">
                  <v:fill on="f" focussize="0,0"/>
                  <v:stroke weight="2pt" color="#00558C [3204]" joinstyle="round" endarrow="block"/>
                  <v:imagedata o:title=""/>
                  <o:lock v:ext="edit" aspectratio="f"/>
                </v:shape>
                <v:shape id="_x0000_s1026" o:spid="_x0000_s1026" o:spt="202" type="#_x0000_t202" style="position:absolute;left:21291;top:8852;height:409;width:3175;" filled="f" stroked="f" coordsize="21600,21600" o:gfxdata="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6dwTC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14:paraId="6D2E277B">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b/>
                            <w:bCs/>
                            <w:sz w:val="24"/>
                            <w:szCs w:val="24"/>
                            <w:lang w:val="en-US" w:eastAsia="zh-CN"/>
                          </w:rPr>
                        </w:pPr>
                        <w:r>
                          <w:rPr>
                            <w:rFonts w:hint="eastAsia"/>
                            <w:b/>
                            <w:bCs/>
                            <w:sz w:val="24"/>
                            <w:szCs w:val="24"/>
                            <w:lang w:val="en-US" w:eastAsia="zh-CN"/>
                          </w:rPr>
                          <w:t>Red/Green Sector Boundary</w:t>
                        </w:r>
                      </w:p>
                    </w:txbxContent>
                  </v:textbox>
                </v:shape>
                <v:shape id="_x0000_s1026" o:spid="_x0000_s1026" o:spt="32" type="#_x0000_t32" style="position:absolute;left:23581;top:7019;flip:x;height:8;width:513;" filled="f" stroked="t" coordsize="21600,21600" o:gfxdata="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i8xaugAAANwA&#10;AAAPAAAAAAAAAAEAIAAAACIAAABkcnMvZG93bnJldi54bWxQSwECFAAUAAAACACHTuJAMy8FnjsA&#10;AAA5AAAAEAAAAAAAAAABACAAAAAJAQAAZHJzL3NoYXBleG1sLnhtbFBLBQYAAAAABgAGAFsBAACz&#10;AwAAAAA=&#10;">
                  <v:fill on="f" focussize="0,0"/>
                  <v:stroke weight="2pt" color="#00558C [3204]" joinstyle="round" endarrow="block"/>
                  <v:imagedata o:title=""/>
                  <o:lock v:ext="edit" aspectratio="f"/>
                </v:shape>
                <v:shape id="_x0000_s1026" o:spid="_x0000_s1026" o:spt="32" type="#_x0000_t32" style="position:absolute;left:23584;top:7726;flip:x;height:7;width:208;" filled="f" stroked="t" coordsize="21600,21600" o:gfxdata="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tcwJ7sAAADc&#10;AAAADwAAAAAAAAABACAAAAAiAAAAZHJzL2Rvd25yZXYueG1sUEsBAhQAFAAAAAgAh07iQDMvBZ47&#10;AAAAOQAAABAAAAAAAAAAAQAgAAAACgEAAGRycy9zaGFwZXhtbC54bWxQSwUGAAAAAAYABgBbAQAA&#10;tAMAAAAA&#10;">
                  <v:fill on="f" focussize="0,0"/>
                  <v:stroke weight="1.5pt" color="#000000 [3213]" joinstyle="round" endarrow="block"/>
                  <v:imagedata o:title=""/>
                  <o:lock v:ext="edit" aspectratio="f"/>
                </v:shape>
                <v:line id="_x0000_s1026" o:spid="_x0000_s1026" o:spt="20" style="position:absolute;left:23565;top:7143;flip:x;height:778;width:2;" filled="f" stroked="t" coordsize="21600,21600" o:gfxdata="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mct/L4A&#10;AADcAAAADwAAAAAAAAABACAAAAAiAAAAZHJzL2Rvd25yZXYueG1sUEsBAhQAFAAAAAgAh07iQDMv&#10;BZ47AAAAOQAAABAAAAAAAAAAAQAgAAAADQEAAGRycy9zaGFwZXhtbC54bWxQSwUGAAAAAAYABgBb&#10;AQAAtwMAAAAA&#10;">
                  <v:fill on="f" focussize="0,0"/>
                  <v:stroke weight="1.75pt" color="#000000 [3213]" joinstyle="round" dashstyle="dash"/>
                  <v:imagedata o:title=""/>
                  <o:lock v:ext="edit" aspectratio="f"/>
                </v:line>
                <v:shape id="_x0000_s1026" o:spid="_x0000_s1026" o:spt="202" type="#_x0000_t202" style="position:absolute;left:24855;top:8838;height:409;width:3333;" filled="f" stroked="f" coordsize="21600,21600" o:gfxdata="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HRZKu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14:paraId="158F6409">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b/>
                            <w:bCs/>
                            <w:sz w:val="24"/>
                            <w:szCs w:val="24"/>
                            <w:lang w:val="en-US" w:eastAsia="zh-CN"/>
                          </w:rPr>
                        </w:pPr>
                        <w:r>
                          <w:rPr>
                            <w:rFonts w:hint="eastAsia"/>
                            <w:b/>
                            <w:bCs/>
                            <w:sz w:val="24"/>
                            <w:szCs w:val="24"/>
                            <w:lang w:val="en-US" w:eastAsia="zh-CN"/>
                          </w:rPr>
                          <w:t>Green/Blank Sector Boundary</w:t>
                        </w:r>
                      </w:p>
                    </w:txbxContent>
                  </v:textbox>
                </v:shape>
                <v:line id="_x0000_s1026" o:spid="_x0000_s1026" o:spt="20" style="position:absolute;left:26557;top:5763;height:1434;width:25;" filled="f" stroked="t" coordsize="21600,21600" o:gfxdata="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uJ4qXugAAANwA&#10;AAAPAAAAAAAAAAEAIAAAACIAAABkcnMvZG93bnJldi54bWxQSwECFAAUAAAACACHTuJAMy8FnjsA&#10;AAA5AAAAEAAAAAAAAAABACAAAAAJAQAAZHJzL3NoYXBleG1sLnhtbFBLBQYAAAAABgAGAFsBAACz&#10;AwAAAAA=&#10;">
                  <v:fill on="f" focussize="0,0"/>
                  <v:stroke weight="1.5pt" color="#00558C [3204]" joinstyle="round" dashstyle="dash"/>
                  <v:imagedata o:title=""/>
                  <o:lock v:ext="edit" aspectratio="f"/>
                </v:line>
                <v:line id="_x0000_s1026" o:spid="_x0000_s1026" o:spt="20" style="position:absolute;left:18939;top:5778;height:1434;width:25;" filled="f" stroked="t" coordsize="21600,21600" o:gfxdata="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grd4vQAA&#10;ANwAAAAPAAAAAAAAAAEAIAAAACIAAABkcnMvZG93bnJldi54bWxQSwECFAAUAAAACACHTuJAMy8F&#10;njsAAAA5AAAAEAAAAAAAAAABACAAAAAMAQAAZHJzL3NoYXBleG1sLnhtbFBLBQYAAAAABgAGAFsB&#10;AAC2AwAAAAA=&#10;">
                  <v:fill on="f" focussize="0,0"/>
                  <v:stroke weight="1.5pt" color="#00558C [3204]" joinstyle="round" dashstyle="dash"/>
                  <v:imagedata o:title=""/>
                  <o:lock v:ext="edit" aspectratio="f"/>
                </v:line>
                <v:shape id="_x0000_s1026" o:spid="_x0000_s1026" o:spt="32" type="#_x0000_t32" style="position:absolute;left:25770;top:7690;height:1;width:222;" filled="f" stroked="t" coordsize="21600,21600" o:gfxdata="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i9gb74A&#10;AADcAAAADwAAAAAAAAABACAAAAAiAAAAZHJzL2Rvd25yZXYueG1sUEsBAhQAFAAAAAgAh07iQDMv&#10;BZ47AAAAOQAAABAAAAAAAAAAAQAgAAAADQEAAGRycy9zaGFwZXhtbC54bWxQSwUGAAAAAAYABgBb&#10;AQAAtwMAAAAA&#10;">
                  <v:fill on="f" focussize="0,0"/>
                  <v:stroke weight="1.5pt" color="#000000 [3213]" joinstyle="round" endarrow="block"/>
                  <v:imagedata o:title=""/>
                  <o:lock v:ext="edit" aspectratio="f"/>
                </v:shape>
                <v:line id="_x0000_s1026" o:spid="_x0000_s1026" o:spt="20" style="position:absolute;left:25977;top:7130;flip:x;height:778;width:2;" filled="f" stroked="t" coordsize="21600,21600" o:gfxdata="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SuIZ7sAAADc&#10;AAAADwAAAAAAAAABACAAAAAiAAAAZHJzL2Rvd25yZXYueG1sUEsBAhQAFAAAAAgAh07iQDMvBZ47&#10;AAAAOQAAABAAAAAAAAAAAQAgAAAACgEAAGRycy9zaGFwZXhtbC54bWxQSwUGAAAAAAYABgBbAQAA&#10;tAMAAAAA&#10;">
                  <v:fill on="f" focussize="0,0"/>
                  <v:stroke weight="1.75pt" color="#000000 [3213]" joinstyle="round" dashstyle="dash"/>
                  <v:imagedata o:title=""/>
                  <o:lock v:ext="edit" aspectratio="f"/>
                </v:line>
                <v:shape id="_x0000_s1026" o:spid="_x0000_s1026" o:spt="32" type="#_x0000_t32" style="position:absolute;left:22002;top:7735;flip:y;height:7;width:1577;" filled="f" stroked="t" coordsize="21600,21600" o:gfxdata="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gv6d68AAAA&#10;3AAAAA8AAAAAAAAAAQAgAAAAIgAAAGRycy9kb3ducmV2LnhtbFBLAQIUABQAAAAIAIdO4kAzLwWe&#10;OwAAADkAAAAQAAAAAAAAAAEAIAAAAAsBAABkcnMvc2hhcGV4bWwueG1sUEsFBgAAAAAGAAYAWwEA&#10;ALUDAAAAAA==&#10;">
                  <v:fill on="f" focussize="0,0"/>
                  <v:stroke weight="1.5pt" color="#000000 [3213]" joinstyle="round" startarrow="block" endarrow="block"/>
                  <v:imagedata o:title=""/>
                  <o:lock v:ext="edit" aspectratio="f"/>
                </v:shape>
                <v:line id="_x0000_s1026" o:spid="_x0000_s1026" o:spt="20" style="position:absolute;left:26566;top:7131;flip:x;height:778;width:2;" filled="f" stroked="t" coordsize="21600,21600" o:gfxdata="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UbtRLsAAADc&#10;AAAADwAAAAAAAAABACAAAAAiAAAAZHJzL2Rvd25yZXYueG1sUEsBAhQAFAAAAAgAh07iQDMvBZ47&#10;AAAAOQAAABAAAAAAAAAAAQAgAAAACgEAAGRycy9zaGFwZXhtbC54bWxQSwUGAAAAAAYABgBbAQAA&#10;tAMAAAAA&#10;">
                  <v:fill on="f" focussize="0,0"/>
                  <v:stroke weight="1.75pt" color="#000000 [3213]" joinstyle="round" dashstyle="dash"/>
                  <v:imagedata o:title=""/>
                  <o:lock v:ext="edit" aspectratio="f"/>
                </v:line>
                <v:line id="_x0000_s1026" o:spid="_x0000_s1026" o:spt="20" style="position:absolute;left:18963;top:7131;flip:x;height:778;width:2;" filled="f" stroked="t" coordsize="21600,21600" o:gfxdata="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LY1qi8AAAA&#10;3AAAAA8AAAAAAAAAAQAgAAAAIgAAAGRycy9kb3ducmV2LnhtbFBLAQIUABQAAAAIAIdO4kAzLwWe&#10;OwAAADkAAAAQAAAAAAAAAAEAIAAAAAsBAABkcnMvc2hhcGV4bWwueG1sUEsFBgAAAAAGAAYAWwEA&#10;ALUDAAAAAA==&#10;">
                  <v:fill on="f" focussize="0,0"/>
                  <v:stroke weight="1.75pt" color="#000000 [3213]" joinstyle="round" dashstyle="dash"/>
                  <v:imagedata o:title=""/>
                  <o:lock v:ext="edit" aspectratio="f"/>
                </v:line>
                <v:shape id="_x0000_s1026" o:spid="_x0000_s1026" o:spt="32" type="#_x0000_t32" style="position:absolute;left:26002;top:7696;flip:y;height:2;width:564;" filled="f" stroked="t" coordsize="21600,21600" o:gfxdata="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hYSka8AAAA&#10;3AAAAA8AAAAAAAAAAQAgAAAAIgAAAGRycy9kb3ducmV2LnhtbFBLAQIUABQAAAAIAIdO4kAzLwWe&#10;OwAAADkAAAAQAAAAAAAAAAEAIAAAAAsBAABkcnMvc2hhcGV4bWwueG1sUEsFBgAAAAAGAAYAWwEA&#10;ALUDAAAAAA==&#10;">
                  <v:fill on="f" focussize="0,0"/>
                  <v:stroke weight="1.5pt" color="#000000 [3213]" joinstyle="round" startarrow="block" endarrow="block"/>
                  <v:imagedata o:title=""/>
                  <o:lock v:ext="edit" aspectratio="f"/>
                </v:shape>
                <v:shape id="_x0000_s1026" o:spid="_x0000_s1026" o:spt="32" type="#_x0000_t32" style="position:absolute;left:18984;top:7755;flip:y;height:2;width:452;" filled="f" stroked="t" coordsize="21600,21600" o:gfxdata="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nH3jS/&#10;AAAA3AAAAA8AAAAAAAAAAQAgAAAAIgAAAGRycy9kb3ducmV2LnhtbFBLAQIUABQAAAAIAIdO4kAz&#10;LwWeOwAAADkAAAAQAAAAAAAAAAEAIAAAAA4BAABkcnMvc2hhcGV4bWwueG1sUEsFBgAAAAAGAAYA&#10;WwEAALgDAAAAAA==&#10;">
                  <v:fill on="f" focussize="0,0"/>
                  <v:stroke weight="1.5pt" color="#000000 [3213]" joinstyle="round" startarrow="block" endarrow="block"/>
                  <v:imagedata o:title=""/>
                  <o:lock v:ext="edit" aspectratio="f"/>
                </v:shape>
                <v:line id="_x0000_s1026" o:spid="_x0000_s1026" o:spt="20" style="position:absolute;left:26285;top:7715;flip:x;height:1049;width:1;" filled="f" stroked="t" coordsize="21600,21600" o:gfxdata="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RasBvQAA&#10;ANwAAAAPAAAAAAAAAAEAIAAAACIAAABkcnMvZG93bnJldi54bWxQSwECFAAUAAAACACHTuJAMy8F&#10;njsAAAA5AAAAEAAAAAAAAAABACAAAAAMAQAAZHJzL3NoYXBleG1sLnhtbFBLBQYAAAAABgAGAFsB&#10;AAC2AwAAAAA=&#10;">
                  <v:fill on="f" focussize="0,0"/>
                  <v:stroke weight="2pt" color="#000000 [3213]" joinstyle="round" dashstyle="longDash"/>
                  <v:imagedata o:title=""/>
                  <o:lock v:ext="edit" aspectratio="f"/>
                </v:line>
                <v:shape id="_x0000_s1026" o:spid="_x0000_s1026" o:spt="202" type="#_x0000_t202" style="position:absolute;left:17969;top:8850;height:409;width:3049;" filled="f" stroked="f" coordsize="21600,21600" o:gfxdata="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ED+ty8AAAA&#10;3A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14:paraId="0376D0DA">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b/>
                            <w:bCs/>
                            <w:sz w:val="24"/>
                            <w:szCs w:val="24"/>
                            <w:lang w:val="en-US" w:eastAsia="zh-CN"/>
                          </w:rPr>
                        </w:pPr>
                        <w:r>
                          <w:rPr>
                            <w:rFonts w:hint="eastAsia"/>
                            <w:b/>
                            <w:bCs/>
                            <w:sz w:val="24"/>
                            <w:szCs w:val="24"/>
                            <w:lang w:val="en-US" w:eastAsia="zh-CN"/>
                          </w:rPr>
                          <w:t>Blank/Red Sector Boundary</w:t>
                        </w:r>
                      </w:p>
                    </w:txbxContent>
                  </v:textbox>
                </v:shape>
                <v:line id="_x0000_s1026" o:spid="_x0000_s1026" o:spt="20" style="position:absolute;left:19191;top:7743;flip:x;height:1049;width:1;" filled="f" stroked="t" coordsize="21600,21600" o:gfxdata="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lzV2vQAA&#10;ANwAAAAPAAAAAAAAAAEAIAAAACIAAABkcnMvZG93bnJldi54bWxQSwECFAAUAAAACACHTuJAMy8F&#10;njsAAAA5AAAAEAAAAAAAAAABACAAAAAMAQAAZHJzL3NoYXBleG1sLnhtbFBLBQYAAAAABgAGAFsB&#10;AAC2AwAAAAA=&#10;">
                  <v:fill on="f" focussize="0,0"/>
                  <v:stroke weight="2pt" color="#000000 [3213]" joinstyle="round" dashstyle="longDash"/>
                  <v:imagedata o:title=""/>
                  <o:lock v:ext="edit" aspectratio="f"/>
                </v:line>
                <v:line id="_x0000_s1026" o:spid="_x0000_s1026" o:spt="20" style="position:absolute;left:22788;top:7737;flip:x;height:1049;width:1;" filled="f" stroked="t" coordsize="21600,21600" o:gfxdata="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PbkO28AAAA&#10;3AAAAA8AAAAAAAAAAQAgAAAAIgAAAGRycy9kb3ducmV2LnhtbFBLAQIUABQAAAAIAIdO4kAzLwWe&#10;OwAAADkAAAAQAAAAAAAAAAEAIAAAAAsBAABkcnMvc2hhcGV4bWwueG1sUEsFBgAAAAAGAAYAWwEA&#10;ALUDAAAAAA==&#10;">
                  <v:fill on="f" focussize="0,0"/>
                  <v:stroke weight="2pt" color="#000000 [3213]" joinstyle="round" dashstyle="longDash"/>
                  <v:imagedata o:title=""/>
                  <o:lock v:ext="edit" aspectratio="f"/>
                </v:line>
                <v:rect id="_x0000_s1026" o:spid="_x0000_s1026" o:spt="1" style="position:absolute;left:22000;top:1345;height:381;width:1134;v-text-anchor:middle;" fillcolor="#A6A6A6 [2092]" filled="t" stroked="t" coordsize="21600,21600" o:gfxdata="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SXsOW/&#10;AAAA3AAAAA8AAAAAAAAAAQAgAAAAIgAAAGRycy9kb3ducmV2LnhtbFBLAQIUABQAAAAIAIdO4kAz&#10;LwWeOwAAADkAAAAQAAAAAAAAAAEAIAAAAA4BAABkcnMvc2hhcGV4bWwueG1sUEsFBgAAAAAGAAYA&#10;WwEAALgDAAAAAA==&#10;">
                  <v:fill on="t" focussize="0,0"/>
                  <v:stroke color="#A6A6A6 [2092]" joinstyle="round"/>
                  <v:imagedata o:title=""/>
                  <o:lock v:ext="edit" aspectratio="f"/>
                  <v:textbox inset="0mm,0mm,0mm,0mm">
                    <w:txbxContent>
                      <w:p w14:paraId="7764E387">
                        <w:pPr>
                          <w:rPr>
                            <w:rFonts w:hint="default"/>
                            <w:lang w:val="en-US" w:eastAsia="zh-CN"/>
                          </w:rPr>
                        </w:pPr>
                      </w:p>
                    </w:txbxContent>
                  </v:textbox>
                </v:rect>
              </v:group>
            </w:pict>
          </mc:Fallback>
        </mc:AlternateContent>
      </w:r>
    </w:p>
    <w:p w14:paraId="29B693E2">
      <w:pPr>
        <w:pStyle w:val="4"/>
        <w:rPr>
          <w:rFonts w:hint="eastAsia" w:eastAsia="宋体"/>
          <w:color w:val="000000" w:themeColor="text1"/>
          <w:highlight w:val="none"/>
          <w:lang w:val="en-US" w:eastAsia="zh-CN"/>
          <w14:textFill>
            <w14:solidFill>
              <w14:schemeClr w14:val="tx1"/>
            </w14:solidFill>
          </w14:textFill>
        </w:rPr>
      </w:pPr>
    </w:p>
    <w:p w14:paraId="2BAE8BA3">
      <w:pPr>
        <w:pStyle w:val="4"/>
        <w:rPr>
          <w:rFonts w:hint="eastAsia" w:eastAsia="宋体"/>
          <w:color w:val="000000" w:themeColor="text1"/>
          <w:highlight w:val="none"/>
          <w:lang w:val="en-US" w:eastAsia="zh-CN"/>
          <w14:textFill>
            <w14:solidFill>
              <w14:schemeClr w14:val="tx1"/>
            </w14:solidFill>
          </w14:textFill>
        </w:rPr>
      </w:pPr>
    </w:p>
    <w:p w14:paraId="1779736D">
      <w:pPr>
        <w:pStyle w:val="4"/>
        <w:rPr>
          <w:rFonts w:hint="eastAsia" w:eastAsia="宋体"/>
          <w:color w:val="000000" w:themeColor="text1"/>
          <w:highlight w:val="none"/>
          <w:lang w:val="en-US" w:eastAsia="zh-CN"/>
          <w14:textFill>
            <w14:solidFill>
              <w14:schemeClr w14:val="tx1"/>
            </w14:solidFill>
          </w14:textFill>
        </w:rPr>
      </w:pPr>
    </w:p>
    <w:p w14:paraId="4259700F">
      <w:pPr>
        <w:pStyle w:val="4"/>
        <w:rPr>
          <w:rFonts w:hint="eastAsia" w:eastAsia="宋体"/>
          <w:color w:val="000000" w:themeColor="text1"/>
          <w:highlight w:val="none"/>
          <w:lang w:val="en-US" w:eastAsia="zh-CN"/>
          <w14:textFill>
            <w14:solidFill>
              <w14:schemeClr w14:val="tx1"/>
            </w14:solidFill>
          </w14:textFill>
        </w:rPr>
      </w:pPr>
    </w:p>
    <w:p w14:paraId="20EB6045">
      <w:pPr>
        <w:pStyle w:val="4"/>
        <w:rPr>
          <w:rFonts w:hint="eastAsia" w:eastAsia="宋体"/>
          <w:color w:val="000000" w:themeColor="text1"/>
          <w:highlight w:val="none"/>
          <w:lang w:val="en-US" w:eastAsia="zh-CN"/>
          <w14:textFill>
            <w14:solidFill>
              <w14:schemeClr w14:val="tx1"/>
            </w14:solidFill>
          </w14:textFill>
        </w:rPr>
      </w:pPr>
    </w:p>
    <w:p w14:paraId="7456B1BD">
      <w:pPr>
        <w:pStyle w:val="4"/>
        <w:rPr>
          <w:rFonts w:hint="eastAsia" w:eastAsia="宋体"/>
          <w:color w:val="000000" w:themeColor="text1"/>
          <w:highlight w:val="none"/>
          <w:lang w:val="en-US" w:eastAsia="zh-CN"/>
          <w14:textFill>
            <w14:solidFill>
              <w14:schemeClr w14:val="tx1"/>
            </w14:solidFill>
          </w14:textFill>
        </w:rPr>
      </w:pPr>
    </w:p>
    <w:p w14:paraId="5132623B">
      <w:pPr>
        <w:pStyle w:val="4"/>
        <w:rPr>
          <w:rFonts w:hint="eastAsia" w:eastAsia="宋体"/>
          <w:color w:val="000000" w:themeColor="text1"/>
          <w:highlight w:val="none"/>
          <w:lang w:val="en-US" w:eastAsia="zh-CN"/>
          <w14:textFill>
            <w14:solidFill>
              <w14:schemeClr w14:val="tx1"/>
            </w14:solidFill>
          </w14:textFill>
        </w:rPr>
      </w:pPr>
    </w:p>
    <w:p w14:paraId="1A6D4466">
      <w:pPr>
        <w:pStyle w:val="4"/>
        <w:rPr>
          <w:rFonts w:hint="eastAsia" w:eastAsia="宋体"/>
          <w:color w:val="000000" w:themeColor="text1"/>
          <w:highlight w:val="none"/>
          <w:lang w:val="en-US" w:eastAsia="zh-CN"/>
          <w14:textFill>
            <w14:solidFill>
              <w14:schemeClr w14:val="tx1"/>
            </w14:solidFill>
          </w14:textFill>
        </w:rPr>
      </w:pPr>
    </w:p>
    <w:p w14:paraId="074A3E3E">
      <w:pPr>
        <w:pStyle w:val="4"/>
        <w:rPr>
          <w:rFonts w:hint="eastAsia" w:eastAsia="宋体"/>
          <w:color w:val="000000" w:themeColor="text1"/>
          <w:highlight w:val="none"/>
          <w:lang w:val="en-US" w:eastAsia="zh-CN"/>
          <w14:textFill>
            <w14:solidFill>
              <w14:schemeClr w14:val="tx1"/>
            </w14:solidFill>
          </w14:textFill>
        </w:rPr>
      </w:pPr>
    </w:p>
    <w:p w14:paraId="0A0CB5B1">
      <w:pPr>
        <w:pStyle w:val="4"/>
        <w:rPr>
          <w:rFonts w:hint="eastAsia" w:eastAsia="宋体"/>
          <w:color w:val="000000" w:themeColor="text1"/>
          <w:highlight w:val="none"/>
          <w:lang w:val="en-US" w:eastAsia="zh-CN"/>
          <w14:textFill>
            <w14:solidFill>
              <w14:schemeClr w14:val="tx1"/>
            </w14:solidFill>
          </w14:textFill>
        </w:rPr>
      </w:pPr>
    </w:p>
    <w:p w14:paraId="72143ED1">
      <w:pPr>
        <w:pStyle w:val="4"/>
        <w:rPr>
          <w:rFonts w:hint="eastAsia" w:eastAsia="宋体"/>
          <w:color w:val="000000" w:themeColor="text1"/>
          <w:highlight w:val="none"/>
          <w:lang w:val="en-US" w:eastAsia="zh-CN"/>
          <w14:textFill>
            <w14:solidFill>
              <w14:schemeClr w14:val="tx1"/>
            </w14:solidFill>
          </w14:textFill>
        </w:rPr>
      </w:pPr>
    </w:p>
    <w:p w14:paraId="1B91D9CA">
      <w:pPr>
        <w:pStyle w:val="4"/>
        <w:rPr>
          <w:rFonts w:hint="eastAsia" w:eastAsia="宋体"/>
          <w:color w:val="000000" w:themeColor="text1"/>
          <w:highlight w:val="none"/>
          <w:lang w:val="en-US" w:eastAsia="zh-CN"/>
          <w14:textFill>
            <w14:solidFill>
              <w14:schemeClr w14:val="tx1"/>
            </w14:solidFill>
          </w14:textFill>
        </w:rPr>
      </w:pPr>
    </w:p>
    <w:p w14:paraId="12720FCB">
      <w:pPr>
        <w:pStyle w:val="4"/>
        <w:rPr>
          <w:rFonts w:hint="eastAsia" w:eastAsia="宋体"/>
          <w:color w:val="000000" w:themeColor="text1"/>
          <w:highlight w:val="none"/>
          <w:lang w:val="en-US" w:eastAsia="zh-CN"/>
          <w14:textFill>
            <w14:solidFill>
              <w14:schemeClr w14:val="tx1"/>
            </w14:solidFill>
          </w14:textFill>
        </w:rPr>
      </w:pPr>
    </w:p>
    <w:p w14:paraId="79AB6700">
      <w:pPr>
        <w:pStyle w:val="4"/>
        <w:rPr>
          <w:rFonts w:hint="eastAsia" w:eastAsia="宋体"/>
          <w:color w:val="000000" w:themeColor="text1"/>
          <w:highlight w:val="none"/>
          <w:lang w:val="en-US" w:eastAsia="zh-CN"/>
          <w14:textFill>
            <w14:solidFill>
              <w14:schemeClr w14:val="tx1"/>
            </w14:solidFill>
          </w14:textFill>
        </w:rPr>
      </w:pPr>
    </w:p>
    <w:p w14:paraId="5C394C47">
      <w:pPr>
        <w:pStyle w:val="4"/>
        <w:rPr>
          <w:rFonts w:hint="eastAsia" w:eastAsia="宋体"/>
          <w:color w:val="000000" w:themeColor="text1"/>
          <w:highlight w:val="none"/>
          <w:lang w:val="en-US" w:eastAsia="zh-CN"/>
          <w14:textFill>
            <w14:solidFill>
              <w14:schemeClr w14:val="tx1"/>
            </w14:solidFill>
          </w14:textFill>
        </w:rPr>
      </w:pPr>
      <w:bookmarkStart w:id="164" w:name="_GoBack"/>
      <w:bookmarkEnd w:id="164"/>
    </w:p>
    <w:p w14:paraId="37068C67">
      <w:pPr>
        <w:pStyle w:val="4"/>
        <w:rPr>
          <w:rFonts w:hint="eastAsia" w:eastAsia="宋体"/>
          <w:color w:val="000000" w:themeColor="text1"/>
          <w:highlight w:val="none"/>
          <w:lang w:val="en-US" w:eastAsia="zh-CN"/>
          <w14:textFill>
            <w14:solidFill>
              <w14:schemeClr w14:val="tx1"/>
            </w14:solidFill>
          </w14:textFill>
        </w:rPr>
      </w:pPr>
    </w:p>
    <w:p w14:paraId="5C10D8B7">
      <w:pPr>
        <w:pStyle w:val="4"/>
        <w:rPr>
          <w:rFonts w:hint="eastAsia" w:eastAsia="宋体"/>
          <w:color w:val="000000" w:themeColor="text1"/>
          <w:highlight w:val="none"/>
          <w:lang w:val="en-US" w:eastAsia="zh-CN"/>
          <w14:textFill>
            <w14:solidFill>
              <w14:schemeClr w14:val="tx1"/>
            </w14:solidFill>
          </w14:textFill>
        </w:rPr>
      </w:pPr>
    </w:p>
    <w:p w14:paraId="797BBB35">
      <w:pPr>
        <w:pStyle w:val="4"/>
        <w:rPr>
          <w:rFonts w:hint="eastAsia" w:eastAsia="宋体"/>
          <w:color w:val="000000" w:themeColor="text1"/>
          <w:highlight w:val="none"/>
          <w:lang w:val="en-US" w:eastAsia="zh-CN"/>
          <w14:textFill>
            <w14:solidFill>
              <w14:schemeClr w14:val="tx1"/>
            </w14:solidFill>
          </w14:textFill>
        </w:rPr>
      </w:pPr>
    </w:p>
    <w:p w14:paraId="138688AC">
      <w:pPr>
        <w:pStyle w:val="112"/>
        <w:rPr>
          <w:rFonts w:hint="default"/>
          <w:color w:val="000000" w:themeColor="text1"/>
          <w:lang w:val="en-US" w:eastAsia="zh-CN"/>
          <w14:textFill>
            <w14:solidFill>
              <w14:schemeClr w14:val="tx1"/>
            </w14:solidFill>
          </w14:textFill>
        </w:rPr>
      </w:pPr>
      <w:bookmarkStart w:id="77" w:name="_Ref2138"/>
      <w:bookmarkStart w:id="78" w:name="_Toc6542"/>
      <w:r>
        <w:rPr>
          <w:rFonts w:hint="eastAsia" w:eastAsia="宋体"/>
          <w:lang w:val="en-US" w:eastAsia="zh-CN"/>
        </w:rPr>
        <w:t>Plot of Colour and Luminous Intensity Versus Horizontal Angle of Red and Green Sectors</w:t>
      </w:r>
      <w:bookmarkEnd w:id="77"/>
      <w:bookmarkEnd w:id="78"/>
    </w:p>
    <w:p w14:paraId="67013216">
      <w:pPr>
        <w:pStyle w:val="4"/>
        <w:rPr>
          <w:color w:val="000000" w:themeColor="text1"/>
          <w14:textFill>
            <w14:solidFill>
              <w14:schemeClr w14:val="tx1"/>
            </w14:solidFill>
          </w14:textFill>
        </w:rPr>
      </w:pPr>
      <w:r>
        <w:rPr>
          <w:color w:val="000000" w:themeColor="text1"/>
          <w14:textFill>
            <w14:solidFill>
              <w14:schemeClr w14:val="tx1"/>
            </w14:solidFill>
          </w14:textFill>
        </w:rPr>
        <w:t>When carrying out measurements of sector lights it is important to bear in mind the accuracy of alignment of the measurement datum point.  If the resolution of the angular measurement is 0.1 degrees, it is necessary for the datum point to be aligned with the measurement instrument to better that half that resolution angle.  The angular uncertainty of this datum alignment should be quoted along with the measurement results.</w:t>
      </w:r>
    </w:p>
    <w:p w14:paraId="042B5964">
      <w:pPr>
        <w:pStyle w:val="4"/>
        <w:rPr>
          <w:color w:val="000000" w:themeColor="text1"/>
          <w14:textFill>
            <w14:solidFill>
              <w14:schemeClr w14:val="tx1"/>
            </w14:solidFill>
          </w14:textFill>
        </w:rPr>
      </w:pPr>
      <w:r>
        <w:rPr>
          <w:color w:val="000000" w:themeColor="text1"/>
          <w14:textFill>
            <w14:solidFill>
              <w14:schemeClr w14:val="tx1"/>
            </w14:solidFill>
          </w14:textFill>
        </w:rPr>
        <w:t>It may be necessary for the horizontal angular information given in the results, i.e. that reported from the goniometer, to be replaced with the bearing from seaward of the intended location of the light.  In this case, care should be taken to align the goniometer datum with the cardinal points of the compass and, where possible, to show bearings of landmarks intended for alignment.</w:t>
      </w:r>
    </w:p>
    <w:p w14:paraId="125A9F29">
      <w:pPr>
        <w:pStyle w:val="4"/>
        <w:jc w:val="center"/>
        <w:rPr>
          <w:color w:val="000000" w:themeColor="text1"/>
          <w14:textFill>
            <w14:solidFill>
              <w14:schemeClr w14:val="tx1"/>
            </w14:solidFill>
          </w14:textFill>
        </w:rPr>
      </w:pPr>
      <w:r>
        <w:rPr>
          <w:lang w:eastAsia="en-GB"/>
        </w:rPr>
        <w:drawing>
          <wp:inline distT="0" distB="0" distL="0" distR="0">
            <wp:extent cx="5093335" cy="3016885"/>
            <wp:effectExtent l="0" t="0" r="0" b="0"/>
            <wp:docPr id="7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4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5093335" cy="3016885"/>
                    </a:xfrm>
                    <a:prstGeom prst="rect">
                      <a:avLst/>
                    </a:prstGeom>
                    <a:noFill/>
                    <a:ln>
                      <a:noFill/>
                    </a:ln>
                  </pic:spPr>
                </pic:pic>
              </a:graphicData>
            </a:graphic>
          </wp:inline>
        </w:drawing>
      </w:r>
    </w:p>
    <w:p w14:paraId="1DADB02B">
      <w:pPr>
        <w:pStyle w:val="112"/>
        <w:rPr>
          <w:rFonts w:hint="default"/>
          <w:color w:val="000000" w:themeColor="text1"/>
          <w:lang w:val="en-US" w:eastAsia="zh-CN"/>
          <w14:textFill>
            <w14:solidFill>
              <w14:schemeClr w14:val="tx1"/>
            </w14:solidFill>
          </w14:textFill>
        </w:rPr>
      </w:pPr>
      <w:bookmarkStart w:id="79" w:name="_Toc30959"/>
      <w:r>
        <w:rPr>
          <w:rFonts w:hint="eastAsia" w:eastAsia="宋体"/>
          <w:lang w:val="en-US" w:eastAsia="zh-CN"/>
        </w:rPr>
        <w:t>Plot of Colour and Luminous Intensity Versus Horizontal Angle of Red and Green Sectors</w:t>
      </w:r>
      <w:bookmarkEnd w:id="79"/>
    </w:p>
    <w:p w14:paraId="48862536">
      <w:pPr>
        <w:pStyle w:val="4"/>
        <w:jc w:val="center"/>
        <w:rPr>
          <w:lang w:eastAsia="en-GB"/>
        </w:rPr>
      </w:pPr>
      <w:r>
        <w:rPr>
          <w:lang w:eastAsia="en-GB"/>
        </w:rPr>
        <w:drawing>
          <wp:inline distT="0" distB="0" distL="0" distR="0">
            <wp:extent cx="5478145" cy="3239135"/>
            <wp:effectExtent l="0" t="0" r="0" b="0"/>
            <wp:docPr id="7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4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5478145" cy="3239135"/>
                    </a:xfrm>
                    <a:prstGeom prst="rect">
                      <a:avLst/>
                    </a:prstGeom>
                    <a:noFill/>
                    <a:ln>
                      <a:noFill/>
                    </a:ln>
                  </pic:spPr>
                </pic:pic>
              </a:graphicData>
            </a:graphic>
          </wp:inline>
        </w:drawing>
      </w:r>
    </w:p>
    <w:p w14:paraId="6F601937">
      <w:pPr>
        <w:pStyle w:val="112"/>
        <w:rPr>
          <w:rFonts w:hint="default"/>
          <w:color w:val="000000" w:themeColor="text1"/>
          <w:lang w:val="en-US" w:eastAsia="zh-CN"/>
          <w14:textFill>
            <w14:solidFill>
              <w14:schemeClr w14:val="tx1"/>
            </w14:solidFill>
          </w14:textFill>
        </w:rPr>
      </w:pPr>
      <w:bookmarkStart w:id="80" w:name="_Toc10511"/>
      <w:r>
        <w:rPr>
          <w:rFonts w:hint="eastAsia" w:eastAsia="宋体"/>
          <w:lang w:val="en-US" w:eastAsia="zh-CN"/>
        </w:rPr>
        <w:t>Plot of Colour and Luminous Intensity Versus Horizontal Angle of Red and Green Sectors</w:t>
      </w:r>
      <w:bookmarkEnd w:id="80"/>
    </w:p>
    <w:p w14:paraId="4A2DA9FC">
      <w:pPr>
        <w:pStyle w:val="4"/>
        <w:rPr>
          <w:rFonts w:hint="eastAsia" w:eastAsia="宋体"/>
          <w:color w:val="000000" w:themeColor="text1"/>
          <w:highlight w:val="none"/>
          <w:lang w:val="en-US" w:eastAsia="zh-CN"/>
          <w14:textFill>
            <w14:solidFill>
              <w14:schemeClr w14:val="tx1"/>
            </w14:solidFill>
          </w14:textFill>
        </w:rPr>
      </w:pPr>
    </w:p>
    <w:p w14:paraId="2330F9C0">
      <w:pPr>
        <w:pStyle w:val="2"/>
        <w:keepLines w:val="0"/>
        <w:numPr>
          <w:ilvl w:val="0"/>
          <w:numId w:val="19"/>
        </w:numPr>
        <w:suppressAutoHyphens/>
        <w:ind w:left="425" w:hanging="425"/>
      </w:pPr>
      <w:bookmarkStart w:id="81" w:name="_Toc32492"/>
      <w:bookmarkStart w:id="82" w:name="_Toc7350"/>
      <w:bookmarkStart w:id="83" w:name="_Hlk59202516"/>
      <w:r>
        <w:rPr>
          <w:rFonts w:hint="eastAsia"/>
          <w:lang w:val="en-US" w:eastAsia="zh-CN"/>
        </w:rPr>
        <w:t>Definitions</w:t>
      </w:r>
      <w:bookmarkEnd w:id="81"/>
    </w:p>
    <w:p w14:paraId="349AC9A6">
      <w:pPr>
        <w:pStyle w:val="3"/>
      </w:pPr>
    </w:p>
    <w:p w14:paraId="055033D5">
      <w:pPr>
        <w:pStyle w:val="4"/>
        <w:rPr>
          <w:rFonts w:hint="eastAsia" w:eastAsia="宋体"/>
          <w:lang w:val="en-US" w:eastAsia="zh-CN"/>
        </w:rPr>
      </w:pPr>
      <w:r>
        <w:rPr>
          <w:rStyle w:val="83"/>
        </w:rPr>
        <w:t xml:space="preserve">The definitions of terms used in this Guideline can be found in the </w:t>
      </w:r>
      <w:r>
        <w:rPr>
          <w:rStyle w:val="83"/>
          <w:i/>
          <w:iCs/>
        </w:rPr>
        <w:t>International Dictionary of Marine Aids to Navigation</w:t>
      </w:r>
      <w:r>
        <w:rPr>
          <w:rStyle w:val="83"/>
        </w:rPr>
        <w:t xml:space="preserve"> (IALA dictionary) at </w:t>
      </w:r>
      <w:r>
        <w:fldChar w:fldCharType="begin"/>
      </w:r>
      <w:r>
        <w:instrText xml:space="preserve"> HYPERLINK "http://www.iala-aism.org/wiki/dictionary" </w:instrText>
      </w:r>
      <w:r>
        <w:fldChar w:fldCharType="separate"/>
      </w:r>
      <w:r>
        <w:rPr>
          <w:rStyle w:val="83"/>
        </w:rPr>
        <w:t>http://www.iala-aism.org/wiki/dictionary</w:t>
      </w:r>
      <w:r>
        <w:rPr>
          <w:rStyle w:val="83"/>
        </w:rPr>
        <w:fldChar w:fldCharType="end"/>
      </w:r>
      <w:r>
        <w:rPr>
          <w:rStyle w:val="83"/>
        </w:rPr>
        <w:t xml:space="preserve"> and were checked as correct at the time of going to print. Where conflict arises, the IALA Dictionary should be considered as</w:t>
      </w:r>
      <w:r>
        <w:t xml:space="preserve"> the authoritative source of definitions used in IALA documents</w:t>
      </w:r>
      <w:r>
        <w:rPr>
          <w:rFonts w:hint="eastAsia" w:eastAsia="宋体"/>
          <w:lang w:val="en-US" w:eastAsia="zh-CN"/>
        </w:rPr>
        <w:t>.</w:t>
      </w:r>
    </w:p>
    <w:p w14:paraId="4A1FAF59">
      <w:pPr>
        <w:pStyle w:val="4"/>
        <w:rPr>
          <w:rFonts w:hint="default" w:eastAsia="宋体"/>
          <w:lang w:val="en-US" w:eastAsia="zh-CN"/>
        </w:rPr>
      </w:pPr>
      <w:r>
        <w:rPr>
          <w:rFonts w:hint="eastAsia" w:eastAsia="宋体"/>
          <w:lang w:val="en-US" w:eastAsia="zh-CN"/>
        </w:rPr>
        <w:t>In addition, for this document the following definitions are relevant:</w:t>
      </w:r>
    </w:p>
    <w:p w14:paraId="247D1C26">
      <w:pPr>
        <w:pStyle w:val="2"/>
        <w:keepLines w:val="0"/>
        <w:numPr>
          <w:ilvl w:val="0"/>
          <w:numId w:val="19"/>
        </w:numPr>
        <w:suppressAutoHyphens/>
        <w:ind w:left="425" w:hanging="425"/>
      </w:pPr>
      <w:bookmarkStart w:id="84" w:name="_Toc13553"/>
      <w:r>
        <w:t>abbreviations</w:t>
      </w:r>
      <w:bookmarkEnd w:id="82"/>
      <w:bookmarkEnd w:id="84"/>
    </w:p>
    <w:p w14:paraId="3D5AC0F0">
      <w:pPr>
        <w:pStyle w:val="3"/>
        <w:keepNext/>
        <w:suppressAutoHyphens/>
      </w:pPr>
    </w:p>
    <w:p w14:paraId="69D741CB">
      <w:pPr>
        <w:pStyle w:val="113"/>
        <w:keepNext/>
        <w:suppressAutoHyphens/>
      </w:pPr>
      <w:r>
        <w:t>DUT</w:t>
      </w:r>
      <w:r>
        <w:tab/>
      </w:r>
      <w:r>
        <w:t>Device Under Test</w:t>
      </w:r>
    </w:p>
    <w:bookmarkEnd w:id="83"/>
    <w:p w14:paraId="5F43AF5F">
      <w:pPr>
        <w:pStyle w:val="2"/>
        <w:numPr>
          <w:ilvl w:val="0"/>
          <w:numId w:val="19"/>
        </w:numPr>
        <w:suppressAutoHyphens/>
        <w:ind w:left="425" w:hanging="425"/>
      </w:pPr>
      <w:bookmarkStart w:id="85" w:name="_Toc3698"/>
      <w:bookmarkStart w:id="86" w:name="_Toc5859"/>
      <w:r>
        <w:t>references</w:t>
      </w:r>
      <w:bookmarkEnd w:id="85"/>
      <w:bookmarkEnd w:id="86"/>
    </w:p>
    <w:p w14:paraId="27F45DE8">
      <w:pPr>
        <w:pStyle w:val="3"/>
        <w:suppressAutoHyphens/>
      </w:pPr>
    </w:p>
    <w:p w14:paraId="7B2EE180">
      <w:pPr>
        <w:pStyle w:val="132"/>
        <w:suppressAutoHyphens/>
      </w:pPr>
      <w:bookmarkStart w:id="87" w:name="_Ref173566944"/>
      <w:bookmarkStart w:id="88" w:name="_Hlk59209161"/>
      <w:bookmarkStart w:id="89" w:name="_Hlk58941398"/>
      <w:bookmarkStart w:id="90" w:name="_Hlk58941431"/>
      <w:r>
        <w:t>IALA. (2022) Recommendation R0203 Definitions of Marine Signal Lights Terms of Measurement.</w:t>
      </w:r>
      <w:bookmarkEnd w:id="87"/>
    </w:p>
    <w:bookmarkEnd w:id="88"/>
    <w:bookmarkEnd w:id="89"/>
    <w:bookmarkEnd w:id="90"/>
    <w:p w14:paraId="5679B239">
      <w:pPr>
        <w:pStyle w:val="2"/>
        <w:numPr>
          <w:ilvl w:val="0"/>
          <w:numId w:val="19"/>
        </w:numPr>
        <w:suppressAutoHyphens/>
        <w:ind w:left="425" w:hanging="425"/>
      </w:pPr>
      <w:bookmarkStart w:id="91" w:name="_Toc31051"/>
      <w:bookmarkStart w:id="92" w:name="_Toc27633"/>
      <w:r>
        <w:t>Further reading</w:t>
      </w:r>
      <w:bookmarkEnd w:id="91"/>
      <w:bookmarkEnd w:id="92"/>
    </w:p>
    <w:p w14:paraId="7173F623">
      <w:pPr>
        <w:pStyle w:val="3"/>
        <w:suppressAutoHyphens/>
      </w:pPr>
    </w:p>
    <w:p w14:paraId="2C39BFBE">
      <w:pPr>
        <w:pStyle w:val="4"/>
        <w:suppressAutoHyphens/>
      </w:pPr>
      <w:bookmarkStart w:id="93" w:name="_Hlk58941611"/>
      <w:bookmarkStart w:id="94" w:name="_Hlk59209242"/>
      <w:r>
        <w:t xml:space="preserve">Any texts that are recommended to the reader without direct reference in the text should be listed within this section using the same syntax as the reference list. Sources should be listed using the </w:t>
      </w:r>
      <w:r>
        <w:rPr>
          <w:b/>
          <w:bCs/>
        </w:rPr>
        <w:t>Further reading</w:t>
      </w:r>
      <w:r>
        <w:t xml:space="preserve"> style.</w:t>
      </w:r>
    </w:p>
    <w:bookmarkEnd w:id="93"/>
    <w:p w14:paraId="0341528E">
      <w:pPr>
        <w:pStyle w:val="135"/>
        <w:suppressAutoHyphens/>
      </w:pPr>
      <w:bookmarkStart w:id="95" w:name="_Hlk58941649"/>
      <w:r>
        <w:t>Einstein, A. (1905) Relativity: The Special and General Theory of Relativity</w:t>
      </w:r>
    </w:p>
    <w:p w14:paraId="3BDC565E">
      <w:pPr>
        <w:pStyle w:val="135"/>
        <w:suppressAutoHyphens/>
      </w:pPr>
      <w:r>
        <w:t>Idle, E. (1984) The Galaxy Song</w:t>
      </w:r>
    </w:p>
    <w:p w14:paraId="5BA98B97">
      <w:pPr>
        <w:pStyle w:val="135"/>
        <w:numPr>
          <w:ilvl w:val="0"/>
          <w:numId w:val="0"/>
        </w:numPr>
        <w:suppressAutoHyphens/>
        <w:ind w:left="567" w:hanging="567"/>
      </w:pPr>
    </w:p>
    <w:p w14:paraId="1DAB92FC">
      <w:pPr>
        <w:pStyle w:val="135"/>
        <w:numPr>
          <w:ilvl w:val="0"/>
          <w:numId w:val="0"/>
        </w:numPr>
        <w:suppressAutoHyphens/>
        <w:ind w:left="567" w:hanging="567"/>
      </w:pPr>
    </w:p>
    <w:p w14:paraId="0D5DAA6E">
      <w:pPr>
        <w:pStyle w:val="4"/>
      </w:pPr>
      <w:r>
        <w:br w:type="page"/>
      </w:r>
    </w:p>
    <w:bookmarkEnd w:id="94"/>
    <w:bookmarkEnd w:id="95"/>
    <w:p w14:paraId="565D23F4">
      <w:pPr>
        <w:pStyle w:val="75"/>
      </w:pPr>
      <w:bookmarkStart w:id="96" w:name="_Ref136"/>
      <w:bookmarkStart w:id="97" w:name="_Ref1005"/>
      <w:bookmarkStart w:id="98" w:name="_Ref31461"/>
      <w:bookmarkStart w:id="99" w:name="_Toc12663"/>
      <w:bookmarkStart w:id="100" w:name="_Ref1887"/>
      <w:bookmarkStart w:id="101" w:name="_Ref35"/>
      <w:bookmarkStart w:id="102" w:name="_Toc16222"/>
      <w:bookmarkStart w:id="103" w:name="_Ref1978"/>
      <w:r>
        <w:t>Further Technical Guidance</w:t>
      </w:r>
      <w:bookmarkEnd w:id="96"/>
      <w:bookmarkEnd w:id="97"/>
      <w:bookmarkEnd w:id="98"/>
      <w:bookmarkEnd w:id="99"/>
      <w:bookmarkEnd w:id="100"/>
      <w:bookmarkEnd w:id="101"/>
      <w:bookmarkEnd w:id="102"/>
      <w:bookmarkEnd w:id="103"/>
    </w:p>
    <w:p w14:paraId="5C23F749">
      <w:pPr>
        <w:pStyle w:val="4"/>
      </w:pPr>
    </w:p>
    <w:p w14:paraId="77F4A26C">
      <w:pPr>
        <w:pStyle w:val="140"/>
      </w:pPr>
      <w:bookmarkStart w:id="104" w:name="_Toc17289"/>
      <w:bookmarkStart w:id="105" w:name="_Toc13369"/>
      <w:r>
        <w:t>The Measurement Laboratory</w:t>
      </w:r>
      <w:bookmarkEnd w:id="104"/>
      <w:bookmarkEnd w:id="105"/>
    </w:p>
    <w:p w14:paraId="5F47A127">
      <w:pPr>
        <w:pStyle w:val="6"/>
        <w:rPr>
          <w:lang w:eastAsia="en-GB"/>
        </w:rPr>
      </w:pPr>
    </w:p>
    <w:p w14:paraId="6709667B">
      <w:pPr>
        <w:pStyle w:val="4"/>
        <w:rPr>
          <w:rFonts w:hint="default" w:eastAsia="宋体"/>
          <w:lang w:val="en-US" w:eastAsia="zh-CN"/>
        </w:rPr>
      </w:pPr>
    </w:p>
    <w:p w14:paraId="2C8E21F8">
      <w:pPr>
        <w:pStyle w:val="74"/>
        <w:rPr>
          <w:rFonts w:hint="default" w:eastAsia="宋体"/>
          <w:lang w:val="en-US" w:eastAsia="zh-CN"/>
        </w:rPr>
      </w:pPr>
      <w:bookmarkStart w:id="106" w:name="_Toc13609"/>
      <w:r>
        <w:rPr>
          <w:rFonts w:hint="default" w:eastAsia="Calibri"/>
          <w:lang w:val="en-US" w:eastAsia="zh-CN"/>
        </w:rPr>
        <w:t>Overview</w:t>
      </w:r>
      <w:bookmarkEnd w:id="106"/>
    </w:p>
    <w:p w14:paraId="2D733CEB">
      <w:pPr>
        <w:pStyle w:val="6"/>
        <w:rPr>
          <w:lang w:eastAsia="en-GB"/>
        </w:rPr>
      </w:pPr>
    </w:p>
    <w:p w14:paraId="64F31A5A">
      <w:pPr>
        <w:pStyle w:val="4"/>
        <w:rPr>
          <w:rFonts w:hint="default" w:eastAsia="宋体"/>
          <w:lang w:val="en-US" w:eastAsia="zh-CN"/>
        </w:rPr>
      </w:pPr>
    </w:p>
    <w:p w14:paraId="0B39BB3C">
      <w:pPr>
        <w:pStyle w:val="74"/>
      </w:pPr>
      <w:bookmarkStart w:id="107" w:name="_Toc14740"/>
      <w:bookmarkStart w:id="108" w:name="_Toc3540"/>
      <w:r>
        <w:rPr>
          <w:rFonts w:hint="eastAsia" w:eastAsia="宋体"/>
          <w:lang w:val="en-US" w:eastAsia="zh-CN"/>
        </w:rPr>
        <w:t>Stray and ambient light control</w:t>
      </w:r>
      <w:bookmarkEnd w:id="107"/>
      <w:bookmarkEnd w:id="108"/>
    </w:p>
    <w:p w14:paraId="5ED1F346">
      <w:pPr>
        <w:pStyle w:val="6"/>
        <w:rPr>
          <w:lang w:eastAsia="en-GB"/>
        </w:rPr>
      </w:pPr>
    </w:p>
    <w:p w14:paraId="7D1F3D0B">
      <w:pPr>
        <w:pStyle w:val="4"/>
        <w:rPr>
          <w:lang w:eastAsia="en-GB"/>
        </w:rPr>
      </w:pPr>
    </w:p>
    <w:p w14:paraId="10D0C011">
      <w:pPr>
        <w:pStyle w:val="74"/>
      </w:pPr>
      <w:bookmarkStart w:id="109" w:name="_Toc25950"/>
      <w:bookmarkStart w:id="110" w:name="_Ref71"/>
      <w:bookmarkStart w:id="111" w:name="_Toc28752"/>
      <w:r>
        <w:t>Folded Path Measurement</w:t>
      </w:r>
      <w:bookmarkEnd w:id="109"/>
      <w:bookmarkEnd w:id="110"/>
      <w:bookmarkEnd w:id="111"/>
    </w:p>
    <w:p w14:paraId="02631933">
      <w:pPr>
        <w:pStyle w:val="6"/>
        <w:rPr>
          <w:lang w:eastAsia="en-GB"/>
        </w:rPr>
      </w:pPr>
    </w:p>
    <w:p w14:paraId="4B051334">
      <w:pPr>
        <w:pStyle w:val="4"/>
        <w:rPr>
          <w:lang w:eastAsia="en-GB"/>
        </w:rPr>
      </w:pPr>
    </w:p>
    <w:p w14:paraId="5F658FEC">
      <w:pPr>
        <w:pStyle w:val="74"/>
      </w:pPr>
      <w:bookmarkStart w:id="112" w:name="_Ref166"/>
      <w:bookmarkStart w:id="113" w:name="_Toc10256"/>
      <w:bookmarkStart w:id="114" w:name="_Toc31777"/>
      <w:r>
        <w:t>Zero Length Measurement</w:t>
      </w:r>
      <w:bookmarkEnd w:id="112"/>
      <w:bookmarkEnd w:id="113"/>
      <w:bookmarkEnd w:id="114"/>
    </w:p>
    <w:p w14:paraId="689F53CB">
      <w:pPr>
        <w:pStyle w:val="6"/>
        <w:rPr>
          <w:lang w:eastAsia="en-GB"/>
        </w:rPr>
      </w:pPr>
    </w:p>
    <w:p w14:paraId="2609A738">
      <w:pPr>
        <w:pStyle w:val="4"/>
        <w:rPr>
          <w:lang w:eastAsia="en-GB"/>
        </w:rPr>
      </w:pPr>
    </w:p>
    <w:p w14:paraId="715340A6">
      <w:pPr>
        <w:pStyle w:val="4"/>
        <w:rPr>
          <w:lang w:eastAsia="en-GB"/>
        </w:rPr>
      </w:pPr>
    </w:p>
    <w:p w14:paraId="4E74DA56">
      <w:pPr>
        <w:pStyle w:val="140"/>
      </w:pPr>
      <w:bookmarkStart w:id="115" w:name="_Toc31289"/>
      <w:bookmarkStart w:id="116" w:name="_Toc31570"/>
      <w:r>
        <w:t>The Device Under Test</w:t>
      </w:r>
      <w:bookmarkEnd w:id="115"/>
      <w:bookmarkEnd w:id="116"/>
    </w:p>
    <w:p w14:paraId="028B2500">
      <w:pPr>
        <w:pStyle w:val="3"/>
        <w:rPr>
          <w:lang w:eastAsia="en-GB"/>
        </w:rPr>
      </w:pPr>
    </w:p>
    <w:p w14:paraId="7A1212D2">
      <w:pPr>
        <w:pStyle w:val="4"/>
        <w:rPr>
          <w:lang w:eastAsia="en-GB"/>
        </w:rPr>
      </w:pPr>
    </w:p>
    <w:p w14:paraId="614EDB0E">
      <w:pPr>
        <w:pStyle w:val="74"/>
      </w:pPr>
      <w:bookmarkStart w:id="117" w:name="_Toc8326"/>
      <w:bookmarkStart w:id="118" w:name="_Toc12208"/>
      <w:r>
        <w:rPr>
          <w:rFonts w:hint="eastAsia" w:eastAsia="宋体"/>
          <w:lang w:val="en-US" w:eastAsia="zh-CN"/>
        </w:rPr>
        <w:t>Reference center</w:t>
      </w:r>
      <w:bookmarkEnd w:id="117"/>
      <w:bookmarkEnd w:id="118"/>
    </w:p>
    <w:p w14:paraId="1820F5FC">
      <w:pPr>
        <w:pStyle w:val="6"/>
        <w:rPr>
          <w:lang w:eastAsia="en-GB"/>
        </w:rPr>
      </w:pPr>
    </w:p>
    <w:p w14:paraId="17A4204F">
      <w:pPr>
        <w:pStyle w:val="4"/>
        <w:rPr>
          <w:lang w:eastAsia="en-GB"/>
        </w:rPr>
      </w:pPr>
    </w:p>
    <w:p w14:paraId="1BDF978A">
      <w:pPr>
        <w:pStyle w:val="140"/>
      </w:pPr>
      <w:bookmarkStart w:id="119" w:name="_Toc23395"/>
      <w:bookmarkStart w:id="120" w:name="_Toc18920"/>
      <w:r>
        <w:t>Photometry</w:t>
      </w:r>
      <w:bookmarkEnd w:id="119"/>
      <w:bookmarkEnd w:id="120"/>
    </w:p>
    <w:p w14:paraId="21B79B41">
      <w:pPr>
        <w:pStyle w:val="3"/>
        <w:rPr>
          <w:lang w:eastAsia="en-GB"/>
        </w:rPr>
      </w:pPr>
    </w:p>
    <w:p w14:paraId="0DAC6B25">
      <w:pPr>
        <w:pStyle w:val="74"/>
        <w:rPr>
          <w:lang w:eastAsia="en-GB"/>
        </w:rPr>
      </w:pPr>
      <w:bookmarkStart w:id="121" w:name="_Toc17464"/>
      <w:bookmarkStart w:id="122" w:name="_Toc6411"/>
      <w:r>
        <w:rPr>
          <w:rFonts w:hint="eastAsia" w:eastAsia="宋体"/>
          <w:lang w:val="en-US" w:eastAsia="zh-CN"/>
        </w:rPr>
        <w:t>Photometric distance law</w:t>
      </w:r>
      <w:bookmarkEnd w:id="121"/>
      <w:bookmarkEnd w:id="122"/>
    </w:p>
    <w:p w14:paraId="5BA69B64">
      <w:pPr>
        <w:pStyle w:val="6"/>
        <w:rPr>
          <w:rFonts w:hint="eastAsia" w:eastAsia="宋体"/>
          <w:lang w:val="en-US" w:eastAsia="zh-CN"/>
        </w:rPr>
      </w:pPr>
    </w:p>
    <w:p w14:paraId="61445677">
      <w:pPr>
        <w:pStyle w:val="4"/>
        <w:rPr>
          <w:lang w:eastAsia="en-GB"/>
        </w:rPr>
      </w:pPr>
    </w:p>
    <w:p w14:paraId="178BFCE9">
      <w:pPr>
        <w:pStyle w:val="74"/>
      </w:pPr>
      <w:bookmarkStart w:id="123" w:name="_Toc5472"/>
      <w:bookmarkStart w:id="124" w:name="_Toc13164"/>
      <w:r>
        <w:t>Measurement by Photometer</w:t>
      </w:r>
      <w:bookmarkEnd w:id="123"/>
      <w:bookmarkEnd w:id="124"/>
    </w:p>
    <w:p w14:paraId="745D7486">
      <w:pPr>
        <w:pStyle w:val="6"/>
      </w:pPr>
    </w:p>
    <w:p w14:paraId="1EE5FC43">
      <w:pPr>
        <w:pStyle w:val="6"/>
      </w:pPr>
    </w:p>
    <w:p w14:paraId="202EC80B">
      <w:pPr>
        <w:pStyle w:val="76"/>
        <w:ind w:left="1588" w:hanging="1588"/>
        <w:rPr>
          <w:rFonts w:hint="default"/>
          <w:lang w:val="en-US" w:eastAsia="zh-CN"/>
        </w:rPr>
      </w:pPr>
      <w:r>
        <w:rPr>
          <w:rFonts w:hint="default" w:eastAsia="Calibri"/>
          <w:lang w:val="en-US" w:eastAsia="zh-CN"/>
        </w:rPr>
        <w:t xml:space="preserve">Spectral </w:t>
      </w:r>
      <w:r>
        <w:rPr>
          <w:rFonts w:hint="eastAsia"/>
          <w:lang w:val="en-US" w:eastAsia="zh-CN"/>
        </w:rPr>
        <w:t>Correction Factor</w:t>
      </w:r>
    </w:p>
    <w:p w14:paraId="3974B049">
      <w:pPr>
        <w:pStyle w:val="6"/>
        <w:rPr>
          <w:ins w:id="43" w:author="Lingyan Wang" w:date="2024-10-23T17:26:32Z"/>
          <w:lang w:eastAsia="en-GB"/>
        </w:rPr>
      </w:pPr>
    </w:p>
    <w:p w14:paraId="1B003974">
      <w:pPr>
        <w:pStyle w:val="4"/>
        <w:rPr>
          <w:lang w:eastAsia="en-GB"/>
        </w:rPr>
      </w:pPr>
    </w:p>
    <w:p w14:paraId="70A37C7F">
      <w:pPr>
        <w:pStyle w:val="74"/>
      </w:pPr>
      <w:bookmarkStart w:id="125" w:name="_Toc20638"/>
      <w:bookmarkStart w:id="126" w:name="_Toc26588"/>
      <w:r>
        <w:t>Measurement by Spectroradiometer</w:t>
      </w:r>
      <w:bookmarkEnd w:id="125"/>
      <w:bookmarkEnd w:id="126"/>
    </w:p>
    <w:p w14:paraId="41262ECB">
      <w:pPr>
        <w:pStyle w:val="6"/>
        <w:rPr>
          <w:lang w:eastAsia="en-GB"/>
        </w:rPr>
      </w:pPr>
    </w:p>
    <w:p w14:paraId="1344FF38">
      <w:pPr>
        <w:pStyle w:val="4"/>
        <w:rPr>
          <w:lang w:eastAsia="en-GB"/>
        </w:rPr>
      </w:pPr>
    </w:p>
    <w:p w14:paraId="1DA49A42">
      <w:pPr>
        <w:pStyle w:val="74"/>
      </w:pPr>
      <w:bookmarkStart w:id="127" w:name="_Toc12038"/>
      <w:bookmarkStart w:id="128" w:name="_Toc23985"/>
      <w:r>
        <w:t>Calibration by Substitution with Calibrated Light Source</w:t>
      </w:r>
      <w:bookmarkEnd w:id="127"/>
      <w:bookmarkEnd w:id="128"/>
    </w:p>
    <w:p w14:paraId="53D3E46E">
      <w:pPr>
        <w:pStyle w:val="6"/>
        <w:rPr>
          <w:lang w:eastAsia="en-GB"/>
        </w:rPr>
      </w:pPr>
    </w:p>
    <w:p w14:paraId="5A43C9A8">
      <w:pPr>
        <w:pStyle w:val="4"/>
        <w:rPr>
          <w:lang w:eastAsia="en-GB"/>
        </w:rPr>
      </w:pPr>
    </w:p>
    <w:p w14:paraId="4BAF193B">
      <w:pPr>
        <w:pStyle w:val="74"/>
      </w:pPr>
      <w:bookmarkStart w:id="129" w:name="_Toc22846"/>
      <w:bookmarkStart w:id="130" w:name="_Toc7817"/>
      <w:r>
        <w:t>Calibration using Known Distance</w:t>
      </w:r>
      <w:bookmarkEnd w:id="129"/>
      <w:bookmarkEnd w:id="130"/>
    </w:p>
    <w:p w14:paraId="648A4F8D">
      <w:pPr>
        <w:pStyle w:val="6"/>
        <w:rPr>
          <w:lang w:eastAsia="en-GB"/>
        </w:rPr>
      </w:pPr>
    </w:p>
    <w:p w14:paraId="6442DC0D">
      <w:pPr>
        <w:pStyle w:val="4"/>
        <w:rPr>
          <w:lang w:eastAsia="en-GB"/>
        </w:rPr>
      </w:pPr>
    </w:p>
    <w:p w14:paraId="31420DE7">
      <w:pPr>
        <w:pStyle w:val="74"/>
      </w:pPr>
      <w:bookmarkStart w:id="131" w:name="_Toc27050"/>
      <w:bookmarkStart w:id="132" w:name="_Toc8373"/>
      <w:r>
        <w:t>Relative Photometry of Optical Systems</w:t>
      </w:r>
      <w:bookmarkEnd w:id="131"/>
      <w:bookmarkEnd w:id="132"/>
    </w:p>
    <w:p w14:paraId="58004905">
      <w:pPr>
        <w:pStyle w:val="6"/>
        <w:rPr>
          <w:lang w:eastAsia="en-GB"/>
        </w:rPr>
      </w:pPr>
    </w:p>
    <w:p w14:paraId="5B282ACE">
      <w:pPr>
        <w:pStyle w:val="4"/>
        <w:rPr>
          <w:lang w:eastAsia="en-GB"/>
        </w:rPr>
      </w:pPr>
    </w:p>
    <w:p w14:paraId="012CAF90">
      <w:pPr>
        <w:pStyle w:val="74"/>
      </w:pPr>
      <w:bookmarkStart w:id="133" w:name="_Toc29862"/>
      <w:bookmarkStart w:id="134" w:name="_Toc16700"/>
      <w:r>
        <w:t>Measurement of Luminous Flux</w:t>
      </w:r>
      <w:bookmarkEnd w:id="133"/>
      <w:bookmarkEnd w:id="134"/>
    </w:p>
    <w:p w14:paraId="6A2C5F46">
      <w:pPr>
        <w:pStyle w:val="6"/>
        <w:rPr>
          <w:lang w:eastAsia="en-GB"/>
        </w:rPr>
      </w:pPr>
    </w:p>
    <w:p w14:paraId="3C4EC2AF">
      <w:pPr>
        <w:pStyle w:val="4"/>
        <w:rPr>
          <w:lang w:eastAsia="en-GB"/>
        </w:rPr>
      </w:pPr>
    </w:p>
    <w:p w14:paraId="4CC3DF14">
      <w:pPr>
        <w:pStyle w:val="74"/>
      </w:pPr>
      <w:bookmarkStart w:id="135" w:name="_Toc15829"/>
      <w:bookmarkStart w:id="136" w:name="_Toc12230"/>
      <w:r>
        <w:t>Measurement of Modulated Light</w:t>
      </w:r>
      <w:bookmarkEnd w:id="135"/>
      <w:bookmarkEnd w:id="136"/>
    </w:p>
    <w:p w14:paraId="6AED7578">
      <w:pPr>
        <w:pStyle w:val="6"/>
        <w:rPr>
          <w:ins w:id="44" w:author="Lingyan Wang" w:date="2024-09-27T14:26:11Z"/>
          <w:lang w:eastAsia="en-GB"/>
        </w:rPr>
      </w:pPr>
    </w:p>
    <w:p w14:paraId="4A106947">
      <w:pPr>
        <w:pStyle w:val="4"/>
        <w:rPr>
          <w:lang w:eastAsia="en-GB"/>
        </w:rPr>
      </w:pPr>
    </w:p>
    <w:p w14:paraId="146E6CB5">
      <w:pPr>
        <w:pStyle w:val="74"/>
        <w:rPr>
          <w:lang w:eastAsia="en-GB"/>
        </w:rPr>
      </w:pPr>
      <w:bookmarkStart w:id="137" w:name="_Ref1080"/>
      <w:bookmarkStart w:id="138" w:name="_Toc30656"/>
      <w:bookmarkStart w:id="139" w:name="_Toc29582"/>
      <w:r>
        <w:rPr>
          <w:rFonts w:hint="eastAsia" w:eastAsia="宋体"/>
          <w:lang w:val="en-US" w:eastAsia="zh-CN"/>
        </w:rPr>
        <w:t>The convolution to determine flash duration</w:t>
      </w:r>
      <w:bookmarkEnd w:id="137"/>
      <w:bookmarkEnd w:id="138"/>
      <w:bookmarkEnd w:id="139"/>
    </w:p>
    <w:p w14:paraId="2D207A36">
      <w:pPr>
        <w:pStyle w:val="4"/>
        <w:rPr>
          <w:lang w:eastAsia="en-GB"/>
        </w:rPr>
      </w:pPr>
    </w:p>
    <w:p w14:paraId="1AB7280D">
      <w:pPr>
        <w:pStyle w:val="4"/>
        <w:rPr>
          <w:lang w:eastAsia="en-GB"/>
        </w:rPr>
      </w:pPr>
    </w:p>
    <w:p w14:paraId="552636D4">
      <w:pPr>
        <w:pStyle w:val="140"/>
      </w:pPr>
      <w:bookmarkStart w:id="140" w:name="_Toc28549"/>
      <w:bookmarkStart w:id="141" w:name="_Toc6449"/>
      <w:r>
        <w:t>Colourimetry</w:t>
      </w:r>
      <w:bookmarkEnd w:id="140"/>
      <w:bookmarkEnd w:id="141"/>
    </w:p>
    <w:p w14:paraId="0A5B3420">
      <w:pPr>
        <w:pStyle w:val="3"/>
        <w:rPr>
          <w:lang w:eastAsia="en-GB"/>
        </w:rPr>
      </w:pPr>
    </w:p>
    <w:p w14:paraId="3DE0624D">
      <w:pPr>
        <w:pStyle w:val="4"/>
        <w:rPr>
          <w:lang w:eastAsia="en-GB"/>
        </w:rPr>
      </w:pPr>
    </w:p>
    <w:p w14:paraId="26E13FCA">
      <w:pPr>
        <w:pStyle w:val="74"/>
      </w:pPr>
      <w:bookmarkStart w:id="142" w:name="_Toc22639"/>
      <w:bookmarkStart w:id="143" w:name="_Toc1319"/>
      <w:bookmarkStart w:id="144" w:name="_Ref1942"/>
      <w:r>
        <w:t>Measurement by Spectroradiometer</w:t>
      </w:r>
      <w:bookmarkEnd w:id="142"/>
      <w:bookmarkEnd w:id="143"/>
      <w:bookmarkEnd w:id="144"/>
    </w:p>
    <w:p w14:paraId="1747121F">
      <w:pPr>
        <w:pStyle w:val="6"/>
        <w:rPr>
          <w:lang w:eastAsia="en-GB"/>
        </w:rPr>
      </w:pPr>
    </w:p>
    <w:p w14:paraId="1E1C780C">
      <w:pPr>
        <w:pStyle w:val="4"/>
        <w:rPr>
          <w:lang w:eastAsia="en-GB"/>
        </w:rPr>
      </w:pPr>
    </w:p>
    <w:p w14:paraId="75141F34">
      <w:pPr>
        <w:pStyle w:val="74"/>
      </w:pPr>
      <w:bookmarkStart w:id="145" w:name="_Toc17633"/>
      <w:bookmarkStart w:id="146" w:name="_Toc16629"/>
      <w:bookmarkStart w:id="147" w:name="_Ref2008"/>
      <w:r>
        <w:t>Measurement by Tristimulus Colourimeter</w:t>
      </w:r>
      <w:bookmarkEnd w:id="145"/>
      <w:bookmarkEnd w:id="146"/>
      <w:r>
        <w:t xml:space="preserve"> </w:t>
      </w:r>
      <w:bookmarkEnd w:id="147"/>
    </w:p>
    <w:p w14:paraId="68474B46">
      <w:pPr>
        <w:pStyle w:val="6"/>
        <w:rPr>
          <w:lang w:eastAsia="en-GB"/>
        </w:rPr>
      </w:pPr>
    </w:p>
    <w:p w14:paraId="7D56D641">
      <w:pPr>
        <w:pStyle w:val="4"/>
        <w:rPr>
          <w:lang w:eastAsia="en-GB"/>
        </w:rPr>
      </w:pPr>
    </w:p>
    <w:p w14:paraId="2C517579">
      <w:pPr>
        <w:pStyle w:val="140"/>
        <w:rPr>
          <w:rFonts w:hint="default" w:eastAsia="宋体"/>
          <w:lang w:val="en-US" w:eastAsia="zh-CN"/>
        </w:rPr>
      </w:pPr>
      <w:bookmarkStart w:id="148" w:name="_Toc8656"/>
      <w:r>
        <w:rPr>
          <w:rFonts w:hint="default" w:eastAsia="Calibri"/>
          <w:lang w:val="en-US" w:eastAsia="zh-CN"/>
        </w:rPr>
        <w:t xml:space="preserve">Measurement </w:t>
      </w:r>
      <w:r>
        <w:rPr>
          <w:rFonts w:hint="eastAsia" w:eastAsia="宋体"/>
          <w:lang w:val="en-US" w:eastAsia="zh-CN"/>
        </w:rPr>
        <w:t>Equipment Requirements</w:t>
      </w:r>
      <w:bookmarkEnd w:id="148"/>
    </w:p>
    <w:p w14:paraId="78D7A443">
      <w:pPr>
        <w:pStyle w:val="3"/>
        <w:rPr>
          <w:rFonts w:hint="eastAsia" w:eastAsia="宋体"/>
          <w:lang w:val="en-US" w:eastAsia="zh-CN"/>
        </w:rPr>
      </w:pPr>
    </w:p>
    <w:p w14:paraId="22193E22">
      <w:pPr>
        <w:pStyle w:val="4"/>
        <w:rPr>
          <w:rFonts w:hint="eastAsia"/>
          <w:lang w:val="en-US" w:eastAsia="zh-CN"/>
        </w:rPr>
      </w:pPr>
    </w:p>
    <w:p w14:paraId="1D2D24C0">
      <w:pPr>
        <w:pStyle w:val="74"/>
        <w:rPr>
          <w:rFonts w:hint="eastAsia" w:eastAsia="宋体"/>
          <w:lang w:val="en-US" w:eastAsia="zh-CN"/>
        </w:rPr>
      </w:pPr>
      <w:bookmarkStart w:id="149" w:name="_Toc18541"/>
      <w:r>
        <w:rPr>
          <w:rFonts w:hint="default" w:eastAsia="Calibri"/>
          <w:lang w:val="en-US" w:eastAsia="zh-CN"/>
        </w:rPr>
        <w:t>Photometer</w:t>
      </w:r>
      <w:bookmarkEnd w:id="149"/>
    </w:p>
    <w:p w14:paraId="326C7ED0">
      <w:pPr>
        <w:pStyle w:val="6"/>
        <w:rPr>
          <w:rFonts w:hint="default"/>
          <w:lang w:val="en-US" w:eastAsia="zh-CN"/>
        </w:rPr>
      </w:pPr>
    </w:p>
    <w:p w14:paraId="1CE8B6A1">
      <w:pPr>
        <w:pStyle w:val="4"/>
        <w:rPr>
          <w:rFonts w:hint="default"/>
          <w:lang w:val="en-US" w:eastAsia="zh-CN"/>
        </w:rPr>
      </w:pPr>
    </w:p>
    <w:p w14:paraId="79AF4458">
      <w:pPr>
        <w:pStyle w:val="74"/>
        <w:rPr>
          <w:rFonts w:hint="eastAsia" w:eastAsia="宋体"/>
          <w:lang w:val="en-US" w:eastAsia="zh-CN"/>
        </w:rPr>
      </w:pPr>
      <w:bookmarkStart w:id="150" w:name="_Toc28602"/>
      <w:r>
        <w:rPr>
          <w:rFonts w:hint="default" w:eastAsia="Calibri"/>
          <w:lang w:val="en-US" w:eastAsia="zh-CN"/>
        </w:rPr>
        <w:t>Spectroradiometer</w:t>
      </w:r>
      <w:bookmarkEnd w:id="150"/>
    </w:p>
    <w:p w14:paraId="5A0F17BC">
      <w:pPr>
        <w:pStyle w:val="6"/>
        <w:rPr>
          <w:rFonts w:hint="eastAsia"/>
          <w:lang w:val="en-US" w:eastAsia="zh-CN"/>
        </w:rPr>
      </w:pPr>
    </w:p>
    <w:p w14:paraId="29A32FF5">
      <w:pPr>
        <w:pStyle w:val="4"/>
        <w:rPr>
          <w:rFonts w:hint="eastAsia"/>
          <w:lang w:val="en-US" w:eastAsia="zh-CN"/>
        </w:rPr>
      </w:pPr>
    </w:p>
    <w:p w14:paraId="5B828EE4">
      <w:pPr>
        <w:pStyle w:val="74"/>
        <w:rPr>
          <w:rFonts w:hint="default" w:eastAsia="宋体"/>
          <w:lang w:val="en-US" w:eastAsia="zh-CN"/>
        </w:rPr>
      </w:pPr>
      <w:bookmarkStart w:id="151" w:name="_Toc1105"/>
      <w:r>
        <w:rPr>
          <w:rFonts w:hint="default" w:eastAsia="Calibri"/>
          <w:lang w:val="en-US" w:eastAsia="zh-CN"/>
        </w:rPr>
        <w:t>Colouromiter</w:t>
      </w:r>
      <w:bookmarkEnd w:id="151"/>
    </w:p>
    <w:p w14:paraId="5C8ECFF4">
      <w:pPr>
        <w:pStyle w:val="6"/>
        <w:rPr>
          <w:rFonts w:hint="default"/>
          <w:lang w:val="en-US" w:eastAsia="zh-CN"/>
        </w:rPr>
      </w:pPr>
    </w:p>
    <w:p w14:paraId="09B9BCC8">
      <w:pPr>
        <w:pStyle w:val="4"/>
        <w:rPr>
          <w:lang w:eastAsia="en-GB"/>
        </w:rPr>
      </w:pPr>
    </w:p>
    <w:p w14:paraId="1BC320E5">
      <w:pPr>
        <w:pStyle w:val="140"/>
      </w:pPr>
      <w:bookmarkStart w:id="152" w:name="_Ref31523"/>
      <w:bookmarkStart w:id="153" w:name="_Ref31183"/>
      <w:bookmarkStart w:id="154" w:name="_Ref31343"/>
      <w:bookmarkStart w:id="155" w:name="_Toc21318"/>
      <w:bookmarkStart w:id="156" w:name="_Toc27715"/>
      <w:bookmarkStart w:id="157" w:name="_Ref2159"/>
      <w:r>
        <w:t>Measur</w:t>
      </w:r>
      <w:r>
        <w:rPr>
          <w:rFonts w:hint="eastAsia" w:eastAsia="宋体"/>
          <w:lang w:val="en-US" w:eastAsia="zh-CN"/>
        </w:rPr>
        <w:t>e</w:t>
      </w:r>
      <w:r>
        <w:t>ment in the Field</w:t>
      </w:r>
      <w:bookmarkEnd w:id="152"/>
      <w:bookmarkEnd w:id="153"/>
      <w:bookmarkEnd w:id="154"/>
      <w:bookmarkEnd w:id="155"/>
      <w:bookmarkEnd w:id="156"/>
      <w:bookmarkEnd w:id="157"/>
    </w:p>
    <w:p w14:paraId="15D1742B">
      <w:pPr>
        <w:pStyle w:val="6"/>
        <w:rPr>
          <w:lang w:eastAsia="en-GB"/>
        </w:rPr>
      </w:pPr>
    </w:p>
    <w:p w14:paraId="5F678454">
      <w:pPr>
        <w:pStyle w:val="74"/>
        <w:rPr>
          <w:lang w:eastAsia="en-GB"/>
        </w:rPr>
      </w:pPr>
      <w:bookmarkStart w:id="158" w:name="_Toc31661"/>
      <w:bookmarkStart w:id="159" w:name="_Toc18712"/>
      <w:r>
        <w:rPr>
          <w:rFonts w:hint="eastAsia" w:eastAsia="宋体"/>
          <w:lang w:val="en-US" w:eastAsia="zh-CN"/>
        </w:rPr>
        <w:t>Measurement of character of AtoN light based on spectral analysis</w:t>
      </w:r>
      <w:bookmarkEnd w:id="158"/>
      <w:bookmarkEnd w:id="159"/>
    </w:p>
    <w:p w14:paraId="2ABF1E14">
      <w:pPr>
        <w:pStyle w:val="6"/>
        <w:rPr>
          <w:rFonts w:hint="eastAsia" w:eastAsia="宋体"/>
          <w:lang w:val="en-US" w:eastAsia="zh-CN"/>
        </w:rPr>
      </w:pPr>
    </w:p>
    <w:p w14:paraId="3E5AB4EB">
      <w:pPr>
        <w:pStyle w:val="4"/>
        <w:rPr>
          <w:rFonts w:hint="eastAsia"/>
          <w:lang w:val="en-US" w:eastAsia="zh-CN"/>
        </w:rPr>
      </w:pPr>
    </w:p>
    <w:p w14:paraId="3652B40E">
      <w:pPr>
        <w:pStyle w:val="74"/>
        <w:rPr>
          <w:lang w:eastAsia="en-GB"/>
        </w:rPr>
      </w:pPr>
      <w:bookmarkStart w:id="160" w:name="_Toc20560"/>
      <w:bookmarkStart w:id="161" w:name="_Toc26010"/>
      <w:r>
        <w:rPr>
          <w:rFonts w:hint="eastAsia" w:eastAsia="宋体"/>
          <w:lang w:val="en-US" w:eastAsia="zh-CN"/>
        </w:rPr>
        <w:t>Measurement of AtoN light based on image processing technology</w:t>
      </w:r>
      <w:bookmarkEnd w:id="160"/>
      <w:bookmarkEnd w:id="161"/>
    </w:p>
    <w:p w14:paraId="552E3BC0">
      <w:pPr>
        <w:pStyle w:val="6"/>
        <w:rPr>
          <w:rFonts w:hint="eastAsia" w:eastAsia="宋体"/>
          <w:lang w:val="en-US" w:eastAsia="zh-CN"/>
        </w:rPr>
      </w:pPr>
    </w:p>
    <w:p w14:paraId="4E3A2AA3">
      <w:pPr>
        <w:pStyle w:val="4"/>
        <w:rPr>
          <w:rFonts w:hint="eastAsia"/>
          <w:lang w:val="en-US" w:eastAsia="zh-CN"/>
        </w:rPr>
      </w:pPr>
    </w:p>
    <w:p w14:paraId="113D2184">
      <w:pPr>
        <w:pStyle w:val="74"/>
        <w:rPr>
          <w:lang w:eastAsia="en-GB"/>
        </w:rPr>
      </w:pPr>
      <w:bookmarkStart w:id="162" w:name="_Toc13122"/>
      <w:bookmarkStart w:id="163" w:name="_Toc32716"/>
      <w:r>
        <w:rPr>
          <w:rFonts w:hint="eastAsia" w:eastAsia="宋体"/>
          <w:lang w:val="en-US" w:eastAsia="zh-CN"/>
        </w:rPr>
        <w:t>Measurement of Vertical Profile Using prism</w:t>
      </w:r>
      <w:bookmarkEnd w:id="162"/>
      <w:r>
        <w:rPr>
          <w:rFonts w:hint="eastAsia" w:eastAsia="宋体"/>
          <w:lang w:val="en-US" w:eastAsia="zh-CN"/>
        </w:rPr>
        <w:t>s</w:t>
      </w:r>
      <w:bookmarkEnd w:id="163"/>
    </w:p>
    <w:p w14:paraId="0731803E">
      <w:pPr>
        <w:pStyle w:val="6"/>
        <w:rPr>
          <w:rFonts w:hint="eastAsia" w:eastAsia="宋体"/>
          <w:lang w:val="en-US" w:eastAsia="zh-CN"/>
        </w:rPr>
      </w:pPr>
    </w:p>
    <w:p w14:paraId="4EB8B402">
      <w:pPr>
        <w:pStyle w:val="4"/>
        <w:rPr>
          <w:lang w:eastAsia="en-GB"/>
        </w:rPr>
      </w:pPr>
    </w:p>
    <w:p w14:paraId="7648DF92">
      <w:pPr>
        <w:pStyle w:val="4"/>
        <w:rPr>
          <w:lang w:eastAsia="en-GB"/>
        </w:rPr>
      </w:pPr>
    </w:p>
    <w:p w14:paraId="1009BBE2">
      <w:pPr>
        <w:pStyle w:val="4"/>
        <w:rPr>
          <w:lang w:eastAsia="en-GB"/>
        </w:rPr>
      </w:pPr>
    </w:p>
    <w:p w14:paraId="659FA5D6">
      <w:pPr>
        <w:pStyle w:val="4"/>
        <w:rPr>
          <w:lang w:eastAsia="en-GB"/>
        </w:rPr>
      </w:pPr>
    </w:p>
    <w:p w14:paraId="2C405918">
      <w:pPr>
        <w:pStyle w:val="4"/>
        <w:rPr>
          <w:lang w:eastAsia="en-GB"/>
        </w:rPr>
      </w:pPr>
    </w:p>
    <w:sectPr>
      <w:headerReference r:id="rId23" w:type="first"/>
      <w:footerReference r:id="rId25" w:type="first"/>
      <w:headerReference r:id="rId21" w:type="default"/>
      <w:headerReference r:id="rId22" w:type="even"/>
      <w:footerReference r:id="rId24" w:type="even"/>
      <w:pgSz w:w="11906" w:h="16838"/>
      <w:pgMar w:top="567" w:right="794" w:bottom="567" w:left="907" w:header="567" w:footer="850" w:gutter="0"/>
      <w:cols w:space="708" w:num="1"/>
      <w:docGrid w:linePitch="36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Link Powell" w:date="2024-08-10T15:48:00Z" w:initials="LP">
    <w:p w14:paraId="06A34C48">
      <w:pPr>
        <w:pStyle w:val="18"/>
      </w:pPr>
      <w:r>
        <w:t>Placeholder. Draw properly.</w:t>
      </w:r>
    </w:p>
  </w:comment>
  <w:comment w:id="1" w:author="Lingyan Wang" w:date="2024-12-11T15:10:40Z" w:initials="A">
    <w:p w14:paraId="1591733B">
      <w:pPr>
        <w:pStyle w:val="18"/>
        <w:rPr>
          <w:rFonts w:hint="default" w:eastAsia="宋体"/>
          <w:lang w:val="en-US" w:eastAsia="zh-CN"/>
        </w:rPr>
      </w:pPr>
      <w:r>
        <w:rPr>
          <w:rFonts w:hint="eastAsia" w:eastAsia="宋体"/>
          <w:lang w:val="en-US" w:eastAsia="zh-CN"/>
        </w:rPr>
        <w:t xml:space="preserve"> Link will help to reword to reflect the datum point or line or something else may be mark as discussed in ENG18.</w:t>
      </w:r>
    </w:p>
    <w:p w14:paraId="1DBAC716">
      <w:pPr>
        <w:pStyle w:val="18"/>
        <w:rPr>
          <w:rFonts w:hint="default" w:eastAsia="宋体"/>
          <w:lang w:val="en-US" w:eastAsia="zh-CN"/>
        </w:rPr>
      </w:pPr>
    </w:p>
  </w:comment>
  <w:comment w:id="2" w:author="Link Powell" w:date="2024-08-10T15:49:00Z" w:initials="LP">
    <w:p w14:paraId="76DD1ADF">
      <w:pPr>
        <w:pStyle w:val="18"/>
      </w:pPr>
      <w:r>
        <w:t>Still to do.</w:t>
      </w:r>
    </w:p>
  </w:comment>
  <w:comment w:id="3" w:author="Lingyan Wang" w:date="2024-12-19T14:32:47Z" w:initials="A">
    <w:p w14:paraId="309E1D94">
      <w:pPr>
        <w:pStyle w:val="18"/>
        <w:rPr>
          <w:rFonts w:hint="default" w:eastAsia="宋体"/>
          <w:lang w:val="en-US" w:eastAsia="zh-CN"/>
        </w:rPr>
      </w:pPr>
      <w:r>
        <w:rPr>
          <w:rFonts w:hint="eastAsia" w:eastAsia="宋体"/>
          <w:lang w:val="en-US" w:eastAsia="zh-CN"/>
        </w:rPr>
        <w:t>Link, could you please provide a horizontal profile here to replace this one?</w:t>
      </w:r>
    </w:p>
  </w:comment>
  <w:comment w:id="4" w:author="Lingyan Wang" w:date="2024-12-19T14:32:47Z" w:initials="A">
    <w:p w14:paraId="6325D69C">
      <w:pPr>
        <w:pStyle w:val="18"/>
        <w:rPr>
          <w:rFonts w:hint="default" w:eastAsia="宋体"/>
          <w:lang w:val="en-US" w:eastAsia="zh-CN"/>
        </w:rPr>
      </w:pPr>
      <w:r>
        <w:rPr>
          <w:rFonts w:hint="eastAsia" w:eastAsia="宋体"/>
          <w:lang w:val="en-US" w:eastAsia="zh-CN"/>
        </w:rPr>
        <w:t>Link, could you please provide a time profile here to replace this one?</w:t>
      </w:r>
    </w:p>
  </w:comment>
  <w:comment w:id="5" w:author="Lingyan Wang" w:date="2025-03-12T16:24:27Z" w:initials="A">
    <w:p w14:paraId="7779AC76">
      <w:pPr>
        <w:pStyle w:val="18"/>
        <w:rPr>
          <w:rFonts w:hint="default" w:eastAsia="宋体"/>
          <w:lang w:val="en-US" w:eastAsia="zh-CN"/>
        </w:rPr>
      </w:pPr>
      <w:r>
        <w:rPr>
          <w:rFonts w:hint="eastAsia" w:eastAsia="宋体"/>
          <w:lang w:val="en-US" w:eastAsia="zh-CN"/>
        </w:rPr>
        <w:t>Delete this sentence.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6A34C48" w15:done="0"/>
  <w15:commentEx w15:paraId="1DBAC716" w15:done="0"/>
  <w15:commentEx w15:paraId="76DD1ADF" w15:done="0"/>
  <w15:commentEx w15:paraId="309E1D94" w15:done="0"/>
  <w15:commentEx w15:paraId="6325D69C" w15:done="0"/>
  <w15:commentEx w15:paraId="7779AC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Body)">
    <w:altName w:val="Calibri"/>
    <w:panose1 w:val="00000000000000000000"/>
    <w:charset w:val="00"/>
    <w:family w:val="roman"/>
    <w:pitch w:val="default"/>
    <w:sig w:usb0="00000000" w:usb1="00000000" w:usb2="00000000" w:usb3="00000000" w:csb0="00000000" w:csb1="00000000"/>
  </w:font>
  <w:font w:name="Cambria Math">
    <w:panose1 w:val="02040503050406030204"/>
    <w:charset w:val="00"/>
    <w:family w:val="roman"/>
    <w:pitch w:val="default"/>
    <w:sig w:usb0="E00006FF" w:usb1="420024FF" w:usb2="02000000" w:usb3="00000000" w:csb0="2000019F" w:csb1="00000000"/>
  </w:font>
  <w:font w:name="Aptos Narrow">
    <w:altName w:val="Segoe Print"/>
    <w:panose1 w:val="00000000000000000000"/>
    <w:charset w:val="00"/>
    <w:family w:val="swiss"/>
    <w:pitch w:val="default"/>
    <w:sig w:usb0="00000000" w:usb1="00000000" w:usb2="00000000" w:usb3="00000000" w:csb0="0000019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A0CE8">
    <w:pPr>
      <w:pStyle w:val="24"/>
    </w:pPr>
    <w:r>
      <w:rPr>
        <w:lang w:val="en-US"/>
      </w:rPr>
      <mc:AlternateContent>
        <mc:Choice Requires="wps">
          <w:drawing>
            <wp:anchor distT="0" distB="0" distL="114300" distR="114300" simplePos="0" relativeHeight="251664384" behindDoc="0" locked="0" layoutInCell="1" allowOverlap="1">
              <wp:simplePos x="0" y="0"/>
              <wp:positionH relativeFrom="page">
                <wp:posOffset>225425</wp:posOffset>
              </wp:positionH>
              <wp:positionV relativeFrom="page">
                <wp:posOffset>9106535</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1" o:spid="_x0000_s1026" o:spt="20" style="position:absolute;left:0pt;margin-left:17.75pt;margin-top:717.05pt;height:0pt;width:561.25pt;mso-position-horizontal-relative:page;mso-position-vertical-relative:page;z-index:251664384;mso-width-relative:page;mso-height-relative:page;" filled="f" stroked="t" coordsize="21600,21600" o:gfxdata="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JUbz2zXAAAADQEAAA8AAAAAAAAAAQAgAAAAIgAAAGRycy9kb3du&#10;cmV2LnhtbFBLAQIUABQAAAAIAIdO4kCZsxIxxwEAAJ4DAAAOAAAAAAAAAAEAIAAAACYBAABkcnMv&#10;ZTJvRG9jLnhtbFBLBQYAAAAABgAGAFkBAABfBQAAAAA=&#10;">
              <v:fill on="f" focussize="0,0"/>
              <v:stroke weight="1pt" color="#00558C [3204]" joinstyle="round"/>
              <v:imagedata o:title=""/>
              <o:lock v:ext="edit" aspectratio="f"/>
            </v:line>
          </w:pict>
        </mc:Fallback>
      </mc:AlternateContent>
    </w:r>
    <w:r>
      <w:rPr>
        <w:lang w:val="en-US"/>
      </w:rPr>
      <w:drawing>
        <wp:anchor distT="0" distB="0" distL="114300" distR="114300" simplePos="0" relativeHeight="251663360" behindDoc="1" locked="0" layoutInCell="1" allowOverlap="1">
          <wp:simplePos x="0" y="0"/>
          <wp:positionH relativeFrom="page">
            <wp:posOffset>786130</wp:posOffset>
          </wp:positionH>
          <wp:positionV relativeFrom="page">
            <wp:posOffset>9725025</wp:posOffset>
          </wp:positionV>
          <wp:extent cx="3247390" cy="7239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t xml:space="preserve"> </w:t>
    </w:r>
  </w:p>
  <w:p w14:paraId="0C42C825">
    <w:pPr>
      <w:pStyle w:val="24"/>
    </w:pPr>
  </w:p>
  <w:p w14:paraId="01C3E0F5">
    <w:pPr>
      <w:pStyle w:val="24"/>
      <w:tabs>
        <w:tab w:val="left" w:pos="1781"/>
      </w:tabs>
    </w:pPr>
    <w:r>
      <w:tab/>
    </w:r>
  </w:p>
  <w:p w14:paraId="70C905C6">
    <w:pPr>
      <w:pStyle w:val="24"/>
    </w:pPr>
  </w:p>
  <w:p w14:paraId="63E83B17">
    <w:pPr>
      <w:pStyle w:val="24"/>
      <w:tabs>
        <w:tab w:val="left" w:pos="2139"/>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90A4A">
    <w:pPr>
      <w:pStyle w:val="24"/>
      <w:framePr w:wrap="around" w:vAnchor="text" w:hAnchor="margin" w:xAlign="right" w:y="1"/>
      <w:rPr>
        <w:rStyle w:val="43"/>
      </w:rPr>
    </w:pPr>
    <w:r>
      <w:rPr>
        <w:rStyle w:val="43"/>
      </w:rPr>
      <w:fldChar w:fldCharType="begin"/>
    </w:r>
    <w:r>
      <w:rPr>
        <w:rStyle w:val="43"/>
      </w:rPr>
      <w:instrText xml:space="preserve">PAGE  </w:instrText>
    </w:r>
    <w:r>
      <w:rPr>
        <w:rStyle w:val="43"/>
      </w:rPr>
      <w:fldChar w:fldCharType="end"/>
    </w:r>
  </w:p>
  <w:p w14:paraId="313E314A">
    <w:pPr>
      <w:pStyle w:val="24"/>
      <w:framePr w:wrap="around"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14:paraId="6B3F0A06">
    <w:pPr>
      <w:pStyle w:val="24"/>
      <w:framePr w:wrap="around"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14:paraId="40111EDE">
    <w:pPr>
      <w:pStyle w:val="24"/>
      <w:framePr w:wrap="around"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14:paraId="71EA149A">
    <w:pPr>
      <w:pStyle w:val="2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A6476">
    <w:r>
      <w:rPr>
        <w:lang w:val="en-US"/>
      </w:rPr>
      <mc:AlternateContent>
        <mc:Choice Requires="wps">
          <w:drawing>
            <wp:anchor distT="0" distB="0" distL="114300" distR="114300" simplePos="0" relativeHeight="251666432" behindDoc="0" locked="0" layoutInCell="1" allowOverlap="1">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1" o:spid="_x0000_s1026" o:spt="20" style="position:absolute;left:0pt;margin-left:22.2pt;margin-top:782.85pt;height:0pt;width:561.25pt;mso-position-horizontal-relative:page;mso-position-vertical-relative:page;z-index:251666432;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MmLURXIAQAAngMAAA4AAAAAAAAAAQAgAAAAJwEAAGRy&#10;cy9lMm9Eb2MueG1sUEsFBgAAAAAGAAYAWQEAAGEFAAAAAA==&#10;">
              <v:fill on="f" focussize="0,0"/>
              <v:stroke weight="1pt" color="#00558C [3204]" joinstyle="round"/>
              <v:imagedata o:title=""/>
              <o:lock v:ext="edit" aspectratio="f"/>
            </v:line>
          </w:pict>
        </mc:Fallback>
      </mc:AlternateContent>
    </w:r>
  </w:p>
  <w:p w14:paraId="291915C8">
    <w:pPr>
      <w:rPr>
        <w:rStyle w:val="43"/>
        <w:szCs w:val="15"/>
      </w:rPr>
    </w:pPr>
    <w:r>
      <w:rPr>
        <w:szCs w:val="15"/>
      </w:rPr>
      <w:fldChar w:fldCharType="begin"/>
    </w:r>
    <w:r>
      <w:rPr>
        <w:szCs w:val="15"/>
      </w:rPr>
      <w:instrText xml:space="preserve"> STYLEREF "Document title" \* MERGEFORMAT </w:instrText>
    </w:r>
    <w:r>
      <w:rPr>
        <w:szCs w:val="15"/>
      </w:rPr>
      <w:fldChar w:fldCharType="separate"/>
    </w:r>
    <w:r>
      <w:rPr>
        <w:b/>
      </w:rPr>
      <w:t>错误！未定义样式。</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szCs w:val="15"/>
        <w:lang w:val="en-US"/>
      </w:rPr>
      <w:t xml:space="preserve">GNNNN </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rPr>
      <w:t>错误！未定义样式。</w:t>
    </w:r>
    <w:r>
      <w:rPr>
        <w:szCs w:val="15"/>
      </w:rPr>
      <w:fldChar w:fldCharType="end"/>
    </w:r>
  </w:p>
  <w:p w14:paraId="092DDA2F">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x.x</w:t>
    </w:r>
    <w:r>
      <w:rPr>
        <w:szCs w:val="15"/>
      </w:rPr>
      <w:fldChar w:fldCharType="end"/>
    </w:r>
    <w:r>
      <w:rPr>
        <w:szCs w:val="15"/>
      </w:rPr>
      <w:tab/>
    </w:r>
    <w:r>
      <w:rPr>
        <w:szCs w:val="15"/>
      </w:rP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3</w:t>
    </w:r>
    <w:r>
      <w:rPr>
        <w:rStyle w:val="43"/>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BEF52">
    <w:pPr>
      <w:pStyle w:val="118"/>
    </w:pPr>
  </w:p>
  <w:p w14:paraId="5008256C">
    <w:pPr>
      <w:pStyle w:val="118"/>
      <w:rPr>
        <w:rStyle w:val="43"/>
        <w:szCs w:val="15"/>
      </w:rPr>
    </w:pPr>
    <w:r>
      <w:fldChar w:fldCharType="begin"/>
    </w:r>
    <w:r>
      <w:instrText xml:space="preserve"> STYLEREF  "Document type"  \* MERGEFORMAT </w:instrText>
    </w:r>
    <w:r>
      <w:fldChar w:fldCharType="separate"/>
    </w:r>
    <w:r>
      <w:t>IALA GUIDELINE</w:t>
    </w:r>
    <w:r>
      <w:fldChar w:fldCharType="end"/>
    </w:r>
    <w:r>
      <w:t xml:space="preserve"> </w:t>
    </w:r>
    <w:r>
      <w:fldChar w:fldCharType="begin"/>
    </w:r>
    <w:r>
      <w:instrText xml:space="preserve"> STYLEREF "Document number" \* MERGEFORMAT </w:instrText>
    </w:r>
    <w:r>
      <w:fldChar w:fldCharType="separate"/>
    </w:r>
    <w:r>
      <w:t xml:space="preserve">GNNNN </w:t>
    </w:r>
    <w:r>
      <w:fldChar w:fldCharType="end"/>
    </w:r>
    <w:r>
      <w:t xml:space="preserve"> </w:t>
    </w:r>
    <w:r>
      <w:fldChar w:fldCharType="begin"/>
    </w:r>
    <w:r>
      <w:instrText xml:space="preserve"> STYLEREF "Document name" \* MERGEFORMAT </w:instrText>
    </w:r>
    <w:r>
      <w:fldChar w:fldCharType="separate"/>
    </w:r>
    <w:r>
      <w:t>THE MEASUREMENT OF MARINE LIGHTS PERFORMANCE</w:t>
    </w:r>
    <w:r>
      <w:fldChar w:fldCharType="end"/>
    </w:r>
  </w:p>
  <w:p w14:paraId="0EF7BE9C">
    <w:pPr>
      <w:pStyle w:val="118"/>
    </w:pPr>
    <w:r>
      <w:fldChar w:fldCharType="begin"/>
    </w:r>
    <w:r>
      <w:instrText xml:space="preserve"> STYLEREF "Edition number" \* MERGEFORMAT </w:instrText>
    </w:r>
    <w:r>
      <w:fldChar w:fldCharType="separate"/>
    </w:r>
    <w:r>
      <w:t>Edition x.x</w:t>
    </w:r>
    <w:r>
      <w:fldChar w:fldCharType="end"/>
    </w:r>
    <w:r>
      <w:t xml:space="preserve"> </w:t>
    </w:r>
    <w:r>
      <w:fldChar w:fldCharType="begin"/>
    </w:r>
    <w:r>
      <w:instrText xml:space="preserve"> STYLEREF  MRN  \* MERGEFORMAT </w:instrText>
    </w:r>
    <w:r>
      <w:fldChar w:fldCharType="separate"/>
    </w:r>
    <w:r>
      <w:t>urn:mrn:iala:pub:gnnnn</w:t>
    </w:r>
    <w:r>
      <w:fldChar w:fldCharType="end"/>
    </w:r>
    <w:r>
      <w:tab/>
    </w:r>
    <w: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2</w:t>
    </w:r>
    <w:r>
      <w:rPr>
        <w:rStyle w:val="43"/>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A5789">
    <w:pPr>
      <w:pStyle w:val="118"/>
    </w:pPr>
  </w:p>
  <w:p w14:paraId="02188475">
    <w:pPr>
      <w:pStyle w:val="118"/>
      <w:rPr>
        <w:rStyle w:val="43"/>
        <w:szCs w:val="15"/>
      </w:rPr>
    </w:pPr>
    <w:r>
      <w:fldChar w:fldCharType="begin"/>
    </w:r>
    <w:r>
      <w:instrText xml:space="preserve"> STYLEREF "Document type" \* MERGEFORMAT </w:instrText>
    </w:r>
    <w:r>
      <w:fldChar w:fldCharType="separate"/>
    </w:r>
    <w:r>
      <w:t>IALA GUIDELINE</w:t>
    </w:r>
    <w:r>
      <w:fldChar w:fldCharType="end"/>
    </w:r>
    <w:r>
      <w:t xml:space="preserve"> </w:t>
    </w:r>
    <w:r>
      <w:fldChar w:fldCharType="begin"/>
    </w:r>
    <w:r>
      <w:instrText xml:space="preserve"> STYLEREF "Document number" \* MERGEFORMAT </w:instrText>
    </w:r>
    <w:r>
      <w:fldChar w:fldCharType="separate"/>
    </w:r>
    <w:r>
      <w:t xml:space="preserve">GNNNN </w:t>
    </w:r>
    <w:r>
      <w:rPr>
        <w:bCs/>
      </w:rPr>
      <w:fldChar w:fldCharType="end"/>
    </w:r>
    <w:r>
      <w:t xml:space="preserve"> </w:t>
    </w:r>
    <w:r>
      <w:fldChar w:fldCharType="begin"/>
    </w:r>
    <w:r>
      <w:instrText xml:space="preserve"> STYLEREF "Document name" \* MERGEFORMAT </w:instrText>
    </w:r>
    <w:r>
      <w:fldChar w:fldCharType="separate"/>
    </w:r>
    <w:r>
      <w:t>THE MEASUREMENT OF MARINE LIGHTS PERFORMANCE</w:t>
    </w:r>
    <w:r>
      <w:rPr>
        <w:b w:val="0"/>
        <w:bCs/>
      </w:rPr>
      <w:fldChar w:fldCharType="end"/>
    </w:r>
  </w:p>
  <w:p w14:paraId="411A7BD6">
    <w:pPr>
      <w:pStyle w:val="118"/>
    </w:pPr>
    <w:r>
      <w:fldChar w:fldCharType="begin"/>
    </w:r>
    <w:r>
      <w:instrText xml:space="preserve"> STYLEREF "Edition number" \* MERGEFORMAT </w:instrText>
    </w:r>
    <w:r>
      <w:fldChar w:fldCharType="separate"/>
    </w:r>
    <w:r>
      <w:t>Edition x.x</w:t>
    </w:r>
    <w:r>
      <w:fldChar w:fldCharType="end"/>
    </w:r>
    <w:r>
      <w:t xml:space="preserve"> </w:t>
    </w:r>
    <w:r>
      <w:fldChar w:fldCharType="begin"/>
    </w:r>
    <w:r>
      <w:instrText xml:space="preserve"> STYLEREF  MRN  \* MERGEFORMAT </w:instrText>
    </w:r>
    <w:r>
      <w:fldChar w:fldCharType="separate"/>
    </w:r>
    <w:r>
      <w:t>urn:mrn:iala:pub:gnnnn</w:t>
    </w:r>
    <w:r>
      <w:fldChar w:fldCharType="end"/>
    </w:r>
    <w:r>
      <w:tab/>
    </w:r>
    <w: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3</w:t>
    </w:r>
    <w:r>
      <w:rPr>
        <w:rStyle w:val="43"/>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1FB35">
    <w:pPr>
      <w:pStyle w:val="24"/>
      <w:framePr w:wrap="around" w:vAnchor="text" w:hAnchor="margin" w:xAlign="right" w:y="1"/>
      <w:rPr>
        <w:rStyle w:val="43"/>
      </w:rPr>
    </w:pPr>
    <w:r>
      <w:rPr>
        <w:rStyle w:val="43"/>
      </w:rPr>
      <w:fldChar w:fldCharType="begin"/>
    </w:r>
    <w:r>
      <w:rPr>
        <w:rStyle w:val="43"/>
      </w:rPr>
      <w:instrText xml:space="preserve">PAGE  </w:instrText>
    </w:r>
    <w:r>
      <w:rPr>
        <w:rStyle w:val="43"/>
      </w:rPr>
      <w:fldChar w:fldCharType="end"/>
    </w:r>
  </w:p>
  <w:p w14:paraId="26C4C026">
    <w:pPr>
      <w:pStyle w:val="24"/>
      <w:framePr w:wrap="around"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14:paraId="3D2F2B61">
    <w:pPr>
      <w:pStyle w:val="24"/>
      <w:framePr w:wrap="around"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14:paraId="58A933E1">
    <w:pPr>
      <w:pStyle w:val="24"/>
      <w:framePr w:wrap="around" w:vAnchor="text" w:hAnchor="margin" w:xAlign="right" w:y="1"/>
      <w:ind w:right="360"/>
      <w:rPr>
        <w:rStyle w:val="43"/>
      </w:rPr>
    </w:pPr>
    <w:r>
      <w:rPr>
        <w:rStyle w:val="43"/>
      </w:rPr>
      <w:fldChar w:fldCharType="begin"/>
    </w:r>
    <w:r>
      <w:rPr>
        <w:rStyle w:val="43"/>
      </w:rPr>
      <w:instrText xml:space="preserve">PAGE  </w:instrText>
    </w:r>
    <w:r>
      <w:rPr>
        <w:rStyle w:val="43"/>
      </w:rPr>
      <w:fldChar w:fldCharType="end"/>
    </w:r>
  </w:p>
  <w:p w14:paraId="4617AE60">
    <w:pPr>
      <w:pStyle w:val="24"/>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E3430">
    <w:r>
      <w:rPr>
        <w:lang w:val="en-US"/>
      </w:rPr>
      <mc:AlternateContent>
        <mc:Choice Requires="wps">
          <w:drawing>
            <wp:anchor distT="0" distB="0" distL="114300" distR="114300" simplePos="0" relativeHeight="251675648" behindDoc="0" locked="0" layoutInCell="1" allowOverlap="1">
              <wp:simplePos x="0" y="0"/>
              <wp:positionH relativeFrom="page">
                <wp:posOffset>281940</wp:posOffset>
              </wp:positionH>
              <wp:positionV relativeFrom="page">
                <wp:posOffset>9942195</wp:posOffset>
              </wp:positionV>
              <wp:extent cx="7127875"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1" o:spid="_x0000_s1026" o:spt="20" style="position:absolute;left:0pt;margin-left:22.2pt;margin-top:782.85pt;height:0pt;width:561.25pt;mso-position-horizontal-relative:page;mso-position-vertical-relative:page;z-index:251675648;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Dh5JdXIAQAAngMAAA4AAAAAAAAAAQAgAAAAJwEAAGRy&#10;cy9lMm9Eb2MueG1sUEsFBgAAAAAGAAYAWQEAAGEFAAAAAA==&#10;">
              <v:fill on="f" focussize="0,0"/>
              <v:stroke weight="1pt" color="#00558C [3204]" joinstyle="round"/>
              <v:imagedata o:title=""/>
              <o:lock v:ext="edit" aspectratio="f"/>
            </v:line>
          </w:pict>
        </mc:Fallback>
      </mc:AlternateContent>
    </w:r>
  </w:p>
  <w:p w14:paraId="58A8E234">
    <w:pPr>
      <w:rPr>
        <w:rStyle w:val="43"/>
        <w:szCs w:val="15"/>
      </w:rPr>
    </w:pPr>
    <w:r>
      <w:rPr>
        <w:szCs w:val="15"/>
      </w:rPr>
      <w:fldChar w:fldCharType="begin"/>
    </w:r>
    <w:r>
      <w:rPr>
        <w:szCs w:val="15"/>
      </w:rPr>
      <w:instrText xml:space="preserve"> STYLEREF "Document title" \* MERGEFORMAT </w:instrText>
    </w:r>
    <w:r>
      <w:rPr>
        <w:szCs w:val="15"/>
      </w:rPr>
      <w:fldChar w:fldCharType="separate"/>
    </w:r>
    <w:r>
      <w:rPr>
        <w:b/>
      </w:rPr>
      <w:t>错误！未定义样式。</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szCs w:val="15"/>
        <w:lang w:val="en-US"/>
      </w:rPr>
      <w:t xml:space="preserve">GNNNN </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rPr>
      <w:t>错误！未定义样式。</w:t>
    </w:r>
    <w:r>
      <w:rPr>
        <w:szCs w:val="15"/>
      </w:rPr>
      <w:fldChar w:fldCharType="end"/>
    </w:r>
  </w:p>
  <w:p w14:paraId="0B8BF8B8">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x.x</w:t>
    </w:r>
    <w:r>
      <w:rPr>
        <w:szCs w:val="15"/>
      </w:rPr>
      <w:fldChar w:fldCharType="end"/>
    </w:r>
    <w:r>
      <w:rPr>
        <w:szCs w:val="15"/>
      </w:rPr>
      <w:tab/>
    </w:r>
    <w:r>
      <w:rPr>
        <w:szCs w:val="15"/>
      </w:rPr>
      <w:t xml:space="preserve">P </w:t>
    </w:r>
    <w:r>
      <w:rPr>
        <w:rStyle w:val="43"/>
        <w:szCs w:val="15"/>
      </w:rPr>
      <w:fldChar w:fldCharType="begin"/>
    </w:r>
    <w:r>
      <w:rPr>
        <w:rStyle w:val="43"/>
        <w:szCs w:val="15"/>
      </w:rPr>
      <w:instrText xml:space="preserve">PAGE  </w:instrText>
    </w:r>
    <w:r>
      <w:rPr>
        <w:rStyle w:val="43"/>
        <w:szCs w:val="15"/>
      </w:rPr>
      <w:fldChar w:fldCharType="separate"/>
    </w:r>
    <w:r>
      <w:rPr>
        <w:rStyle w:val="43"/>
        <w:szCs w:val="15"/>
      </w:rPr>
      <w:t>3</w:t>
    </w:r>
    <w:r>
      <w:rPr>
        <w:rStyle w:val="43"/>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84CDA">
    <w:pPr>
      <w:pStyle w:val="25"/>
    </w:pPr>
    <w:r>
      <w:pict>
        <v:shape id="PowerPlusWaterMarkObject193111783" o:spid="_x0000_s4098" o:spt="136" type="#_x0000_t136" style="position:absolute;left:0pt;height:247.25pt;width:412.1pt;mso-position-horizontal:center;mso-position-horizontal-relative:margin;mso-position-vertical:center;mso-position-vertical-relative:margin;rotation:20643840f;z-index:-25163673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61312" behindDoc="1" locked="0" layoutInCell="1" allowOverlap="1">
          <wp:simplePos x="0" y="0"/>
          <wp:positionH relativeFrom="page">
            <wp:posOffset>2880360</wp:posOffset>
          </wp:positionH>
          <wp:positionV relativeFrom="page">
            <wp:posOffset>180340</wp:posOffset>
          </wp:positionV>
          <wp:extent cx="1803400" cy="144018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432D4BD2">
    <w:pPr>
      <w:pStyle w:val="25"/>
    </w:pPr>
  </w:p>
  <w:p w14:paraId="3538E307">
    <w:pPr>
      <w:pStyle w:val="25"/>
    </w:pPr>
  </w:p>
  <w:p w14:paraId="52C167F9">
    <w:pPr>
      <w:pStyle w:val="25"/>
    </w:pPr>
  </w:p>
  <w:p w14:paraId="4AC44C84">
    <w:pPr>
      <w:pStyle w:val="25"/>
    </w:pPr>
  </w:p>
  <w:p w14:paraId="41E78B27">
    <w:pPr>
      <w:pStyle w:val="25"/>
    </w:pPr>
    <w:r>
      <w:rPr>
        <w:lang w:val="en-US"/>
      </w:rPr>
      <w:drawing>
        <wp:anchor distT="0" distB="0" distL="114300" distR="114300" simplePos="0" relativeHeight="251660288" behindDoc="1" locked="0" layoutInCell="1" allowOverlap="1">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14:paraId="0C448455">
    <w:pPr>
      <w:pStyle w:val="25"/>
    </w:pPr>
  </w:p>
  <w:p w14:paraId="33B5D4AE">
    <w:pPr>
      <w:pStyle w:val="25"/>
    </w:pPr>
  </w:p>
  <w:p w14:paraId="3E3387B8">
    <w:pPr>
      <w:pStyle w:val="25"/>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E58CD">
    <w:pPr>
      <w:pStyle w:val="25"/>
    </w:pPr>
    <w:r>
      <w:pict>
        <v:shape id="PowerPlusWaterMarkObject193111792" o:spid="_x0000_s4112" o:spt="136" type="#_x0000_t136" style="position:absolute;left:0pt;height:247.25pt;width:412.1pt;mso-position-horizontal:center;mso-position-horizontal-relative:margin;mso-position-vertical:center;mso-position-vertical-relative:margin;rotation:20643840f;z-index:-251628544;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76672" behindDoc="1" locked="0" layoutInCell="1" allowOverlap="1">
          <wp:simplePos x="0" y="0"/>
          <wp:positionH relativeFrom="page">
            <wp:posOffset>6847840</wp:posOffset>
          </wp:positionH>
          <wp:positionV relativeFrom="page">
            <wp:posOffset>0</wp:posOffset>
          </wp:positionV>
          <wp:extent cx="720090" cy="72009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A5495AE">
    <w:pPr>
      <w:pStyle w:val="2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1ADBC">
    <w:pPr>
      <w:pStyle w:val="25"/>
    </w:pPr>
    <w:r>
      <w:pict>
        <v:shape id="PowerPlusWaterMarkObject193111791" o:spid="_x0000_s4113" o:spt="136" type="#_x0000_t136" style="position:absolute;left:0pt;height:247.25pt;width:412.1pt;mso-position-horizontal:center;mso-position-horizontal-relative:margin;mso-position-vertical:center;mso-position-vertical-relative:margin;rotation:20643840f;z-index:-251629568;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4114" o:spid="_x0000_s4114" o:spt="136" type="#_x0000_t136" style="position:absolute;left:0pt;height:269.75pt;width:449.6pt;mso-position-horizontal:center;mso-position-horizontal-relative:margin;mso-position-vertical:center;mso-position-vertical-relative:margin;rotation:20643840f;z-index:-251643904;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ED3EE">
    <w:pPr>
      <w:pStyle w:val="25"/>
    </w:pPr>
    <w:r>
      <w:pict>
        <v:shape id="PowerPlusWaterMarkObject193111790" o:spid="_x0000_s4110" o:spt="136" type="#_x0000_t136" style="position:absolute;left:0pt;height:247.25pt;width:412.1pt;mso-position-horizontal:center;mso-position-horizontal-relative:margin;mso-position-vertical:center;mso-position-vertical-relative:margin;rotation:20643840f;z-index:-251630592;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4111" o:spid="_x0000_s4111" o:spt="136" type="#_x0000_t136" style="position:absolute;left:0pt;height:269.75pt;width:449.6pt;mso-position-horizontal:center;mso-position-horizontal-relative:margin;mso-position-vertical:center;mso-position-vertical-relative:margin;rotation:20643840f;z-index:-251642880;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74624"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DC9B710">
    <w:pPr>
      <w:pStyle w:val="25"/>
    </w:pPr>
  </w:p>
  <w:p w14:paraId="409D8764">
    <w:pPr>
      <w:pStyle w:val="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1C066">
    <w:pPr>
      <w:pStyle w:val="25"/>
    </w:pPr>
    <w:r>
      <w:pict>
        <v:shape id="PowerPlusWaterMarkObject193111782" o:spid="_x0000_s4099" o:spt="136" type="#_x0000_t136" style="position:absolute;left:0pt;height:247.25pt;width:412.1pt;mso-position-horizontal:center;mso-position-horizontal-relative:margin;mso-position-vertical:center;mso-position-vertical-relative:margin;rotation:20643840f;z-index:-251637760;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4100" o:spid="_x0000_s4100" o:spt="136" type="#_x0000_t136" style="position:absolute;left:0pt;height:269.75pt;width:449.6pt;mso-position-horizontal:center;mso-position-horizontal-relative:margin;mso-position-vertical:center;mso-position-vertical-relative:margin;rotation:20643840f;z-index:-251649024;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819AC">
    <w:pPr>
      <w:pStyle w:val="25"/>
    </w:pPr>
    <w:r>
      <w:pict>
        <v:shape id="PowerPlusWaterMarkObject193111781" o:spid="_x0000_s4097" o:spt="136" type="#_x0000_t136" style="position:absolute;left:0pt;height:247.25pt;width:412.1pt;mso-position-horizontal:center;mso-position-horizontal-relative:margin;mso-position-vertical:center;mso-position-vertical-relative:margin;rotation:20643840f;z-index:-251638784;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65408"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09F4B52">
    <w:pPr>
      <w:pStyle w:val="25"/>
    </w:pPr>
  </w:p>
  <w:p w14:paraId="60235E1E">
    <w:pPr>
      <w:pStyle w:val="2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1EA18">
    <w:pPr>
      <w:pStyle w:val="25"/>
      <w:tabs>
        <w:tab w:val="right" w:pos="10205"/>
      </w:tabs>
    </w:pPr>
    <w:r>
      <w:pict>
        <v:shape id="PowerPlusWaterMarkObject193111786" o:spid="_x0000_s4103" o:spt="136" type="#_x0000_t136" style="position:absolute;left:0pt;height:247.25pt;width:412.1pt;mso-position-horizontal:center;mso-position-horizontal-relative:margin;mso-position-vertical:center;mso-position-vertical-relative:margin;rotation:20643840f;z-index:-251633664;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62336"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tab/>
    </w:r>
  </w:p>
  <w:p w14:paraId="2BD65D0D">
    <w:pPr>
      <w:pStyle w:val="25"/>
    </w:pPr>
  </w:p>
  <w:p w14:paraId="4FE4220F">
    <w:pPr>
      <w:pStyle w:val="25"/>
    </w:pPr>
  </w:p>
  <w:p w14:paraId="470AA5F5">
    <w:pPr>
      <w:pStyle w:val="25"/>
    </w:pPr>
  </w:p>
  <w:p w14:paraId="773A5F05">
    <w:pPr>
      <w:pStyle w:val="25"/>
    </w:pPr>
  </w:p>
  <w:p w14:paraId="7B6EE8D3">
    <w:pPr>
      <w:pStyle w:val="69"/>
    </w:pPr>
    <w:r>
      <w:t>DOCUMENT REVISION</w:t>
    </w:r>
  </w:p>
  <w:p w14:paraId="63CF8DF2">
    <w:pPr>
      <w:pStyle w:val="25"/>
    </w:pPr>
  </w:p>
  <w:p w14:paraId="046BBB76">
    <w:pPr>
      <w:pStyle w:val="25"/>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48D6C">
    <w:pPr>
      <w:pStyle w:val="25"/>
    </w:pPr>
    <w:r>
      <w:pict>
        <v:shape id="PowerPlusWaterMarkObject193111785" o:spid="_x0000_s4104" o:spt="136" type="#_x0000_t136" style="position:absolute;left:0pt;height:247.25pt;width:412.1pt;mso-position-horizontal:center;mso-position-horizontal-relative:margin;mso-position-vertical:center;mso-position-vertical-relative:margin;rotation:20643840f;z-index:-251634688;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4105" o:spid="_x0000_s4105" o:spt="136" type="#_x0000_t136" style="position:absolute;left:0pt;height:269.75pt;width:449.6pt;mso-position-horizontal:center;mso-position-horizontal-relative:margin;mso-position-vertical:center;mso-position-vertical-relative:margin;rotation:20643840f;z-index:-25164697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0B016">
    <w:pPr>
      <w:pStyle w:val="25"/>
    </w:pPr>
    <w:r>
      <w:pict>
        <v:shape id="PowerPlusWaterMarkObject193111784" o:spid="_x0000_s4101" o:spt="136" type="#_x0000_t136" style="position:absolute;left:0pt;height:247.25pt;width:412.1pt;mso-position-horizontal:center;mso-position-horizontal-relative:margin;mso-position-vertical:center;mso-position-vertical-relative:margin;rotation:20643840f;z-index:-251635712;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4102" o:spid="_x0000_s4102" o:spt="136" type="#_x0000_t136" style="position:absolute;left:0pt;height:269.75pt;width:449.6pt;mso-position-horizontal:center;mso-position-horizontal-relative:margin;mso-position-vertical:center;mso-position-vertical-relative:margin;rotation:20643840f;z-index:-251648000;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AD9D6">
    <w:pPr>
      <w:pStyle w:val="25"/>
    </w:pPr>
    <w:r>
      <w:pict>
        <v:shape id="_x0000_s4107" o:spid="_x0000_s4107" o:spt="136" type="#_x0000_t136" style="position:absolute;left:0pt;height:269.75pt;width:449.6pt;mso-position-horizontal:center;mso-position-horizontal-relative:margin;mso-position-vertical:center;mso-position-vertical-relative:margin;rotation:20643840f;z-index:-251644928;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59264"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B2E12E3">
    <w:pPr>
      <w:pStyle w:val="25"/>
    </w:pPr>
  </w:p>
  <w:p w14:paraId="7844D3CA">
    <w:pPr>
      <w:pStyle w:val="25"/>
    </w:pPr>
  </w:p>
  <w:p w14:paraId="487C984B">
    <w:pPr>
      <w:pStyle w:val="25"/>
    </w:pPr>
  </w:p>
  <w:p w14:paraId="15D6E252">
    <w:pPr>
      <w:pStyle w:val="25"/>
    </w:pPr>
  </w:p>
  <w:p w14:paraId="2D2240A5">
    <w:pPr>
      <w:pStyle w:val="69"/>
    </w:pPr>
    <w:r>
      <w:t>CONTENTS</w:t>
    </w:r>
  </w:p>
  <w:p w14:paraId="278874D8">
    <w:pPr>
      <w:pStyle w:val="25"/>
      <w:spacing w:line="140" w:lineRule="exact"/>
    </w:pPr>
  </w:p>
  <w:p w14:paraId="17184244">
    <w:pPr>
      <w:pStyle w:val="25"/>
      <w:spacing w:line="140" w:lineRule="exac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B5BD2">
    <w:pPr>
      <w:pStyle w:val="25"/>
    </w:pPr>
    <w:r>
      <w:pict>
        <v:shape id="PowerPlusWaterMarkObject193111788" o:spid="_x0000_s4108" o:spt="136" type="#_x0000_t136" style="position:absolute;left:0pt;height:247.25pt;width:412.1pt;mso-position-horizontal:center;mso-position-horizontal-relative:margin;mso-position-vertical:center;mso-position-vertical-relative:margin;rotation:20643840f;z-index:-251631616;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pict>
        <v:shape id="_x0000_s4109" o:spid="_x0000_s4109" o:spt="136" type="#_x0000_t136" style="position:absolute;left:0pt;height:269.75pt;width:449.6pt;mso-position-horizontal:center;mso-position-horizontal-relative:margin;mso-position-vertical:center;mso-position-vertical-relative:margin;rotation:20643840f;z-index:-251645952;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6B488">
    <w:pPr>
      <w:pStyle w:val="25"/>
    </w:pPr>
    <w:r>
      <w:pict>
        <v:shape id="PowerPlusWaterMarkObject193111787" o:spid="_x0000_s4106" o:spt="136" type="#_x0000_t136" style="position:absolute;left:0pt;height:247.25pt;width:412.1pt;mso-position-horizontal:center;mso-position-horizontal-relative:margin;mso-position-vertical:center;mso-position-vertical-relative:margin;rotation:20643840f;z-index:-251632640;mso-width-relative:page;mso-height-relative:page;" fillcolor="#C0C0C0" filled="t" stroked="f" coordsize="21600,21600" o:allowincell="f">
          <v:path/>
          <v:fill on="t" opacity="32768f" focussize="0,0"/>
          <v:stroke on="f"/>
          <v:imagedata o:title=""/>
          <o:lock v:ext="edit"/>
          <v:textpath on="t" fitshape="t" fitpath="t" trim="f" xscale="f" string="DRAFT" style="font-family:Calibri;font-size:1pt;v-text-align:center;"/>
        </v:shape>
      </w:pict>
    </w:r>
    <w:r>
      <w:rPr>
        <w:lang w:val="en-US"/>
      </w:rPr>
      <w:drawing>
        <wp:anchor distT="0" distB="0" distL="114300" distR="114300" simplePos="0" relativeHeight="251663360" behindDoc="1" locked="0" layoutInCell="1" allowOverlap="1">
          <wp:simplePos x="0" y="0"/>
          <wp:positionH relativeFrom="page">
            <wp:posOffset>6840855</wp:posOffset>
          </wp:positionH>
          <wp:positionV relativeFrom="page">
            <wp:posOffset>0</wp:posOffset>
          </wp:positionV>
          <wp:extent cx="720090" cy="72009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083DD59F">
    <w:pPr>
      <w:pStyle w:val="25"/>
    </w:pPr>
  </w:p>
  <w:p w14:paraId="2001C499">
    <w:pPr>
      <w:pStyle w:val="25"/>
    </w:pPr>
  </w:p>
  <w:p w14:paraId="19F6800F">
    <w:pPr>
      <w:pStyle w:val="25"/>
    </w:pPr>
  </w:p>
  <w:p w14:paraId="5CC3A1BB">
    <w:pPr>
      <w:pStyle w:val="25"/>
    </w:pPr>
  </w:p>
  <w:p w14:paraId="1C2621CE">
    <w:pPr>
      <w:pStyle w:val="69"/>
    </w:pPr>
    <w:r>
      <w:t>CONTENTS</w:t>
    </w:r>
  </w:p>
  <w:p w14:paraId="00A8F945">
    <w:pPr>
      <w:pStyle w:val="25"/>
    </w:pPr>
  </w:p>
  <w:p w14:paraId="2A86D429">
    <w:pPr>
      <w:pStyle w:val="25"/>
      <w:spacing w:line="140" w:lineRule="exact"/>
    </w:pPr>
  </w:p>
  <w:p w14:paraId="50E9DB65">
    <w:pPr>
      <w:pStyle w:val="25"/>
    </w:pPr>
    <w:r>
      <w:rPr>
        <w:lang w:val="en-US"/>
      </w:rPr>
      <w:drawing>
        <wp:anchor distT="0" distB="0" distL="114300" distR="114300" simplePos="0" relativeHeight="251662336" behindDoc="1" locked="0" layoutInCell="1" allowOverlap="1">
          <wp:simplePos x="0" y="0"/>
          <wp:positionH relativeFrom="page">
            <wp:posOffset>6827520</wp:posOffset>
          </wp:positionH>
          <wp:positionV relativeFrom="page">
            <wp:posOffset>0</wp:posOffset>
          </wp:positionV>
          <wp:extent cx="720090" cy="72009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B334BB"/>
    <w:multiLevelType w:val="multilevel"/>
    <w:tmpl w:val="94B334BB"/>
    <w:lvl w:ilvl="0" w:tentative="0">
      <w:start w:val="1"/>
      <w:numFmt w:val="bullet"/>
      <w:pStyle w:val="64"/>
      <w:lvlText w:val=""/>
      <w:lvlJc w:val="left"/>
      <w:pPr>
        <w:tabs>
          <w:tab w:val="left" w:pos="794"/>
        </w:tabs>
        <w:ind w:left="1088" w:leftChars="0" w:hanging="362" w:firstLineChars="0"/>
      </w:pPr>
      <w:rPr>
        <w:rFonts w:hint="default" w:ascii="Symbol" w:hAnsi="Symbol"/>
        <w:color w:val="B2C1ED"/>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rPr>
    </w:lvl>
    <w:lvl w:ilvl="3" w:tentative="0">
      <w:start w:val="1"/>
      <w:numFmt w:val="bullet"/>
      <w:lvlText w:val=""/>
      <w:lvlJc w:val="left"/>
      <w:pPr>
        <w:tabs>
          <w:tab w:val="left" w:pos="0"/>
        </w:tabs>
        <w:ind w:left="2880" w:hanging="360"/>
      </w:pPr>
      <w:rPr>
        <w:rFonts w:hint="default" w:ascii="Symbol" w:hAnsi="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rPr>
    </w:lvl>
    <w:lvl w:ilvl="6" w:tentative="0">
      <w:start w:val="1"/>
      <w:numFmt w:val="bullet"/>
      <w:lvlText w:val=""/>
      <w:lvlJc w:val="left"/>
      <w:pPr>
        <w:tabs>
          <w:tab w:val="left" w:pos="0"/>
        </w:tabs>
        <w:ind w:left="5040" w:hanging="360"/>
      </w:pPr>
      <w:rPr>
        <w:rFonts w:hint="default" w:ascii="Symbol" w:hAnsi="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rPr>
    </w:lvl>
  </w:abstractNum>
  <w:abstractNum w:abstractNumId="1">
    <w:nsid w:val="BA3C9737"/>
    <w:multiLevelType w:val="multilevel"/>
    <w:tmpl w:val="BA3C9737"/>
    <w:lvl w:ilvl="0" w:tentative="0">
      <w:start w:val="1"/>
      <w:numFmt w:val="bullet"/>
      <w:pStyle w:val="63"/>
      <w:lvlText w:val=""/>
      <w:lvlJc w:val="left"/>
      <w:pPr>
        <w:ind w:left="726" w:leftChars="0" w:hanging="363" w:firstLineChars="0"/>
      </w:pPr>
      <w:rPr>
        <w:rFonts w:hint="default" w:ascii="Symbol" w:hAnsi="Symbol"/>
        <w:color w:val="00558C"/>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FAEF8368"/>
    <w:multiLevelType w:val="multilevel"/>
    <w:tmpl w:val="FAEF8368"/>
    <w:lvl w:ilvl="0" w:tentative="0">
      <w:start w:val="1"/>
      <w:numFmt w:val="decimal"/>
      <w:lvlText w:val="Equation %1"/>
      <w:lvlJc w:val="left"/>
      <w:pPr>
        <w:ind w:left="1276" w:leftChars="0" w:hanging="1276" w:firstLineChars="0"/>
      </w:pPr>
      <w:rPr>
        <w:rFonts w:hint="default" w:ascii="Calibri" w:hAnsi="Calibri"/>
        <w:b w:val="0"/>
        <w:bCs w:val="0"/>
        <w:i/>
        <w:iCs w:val="0"/>
        <w:caps w:val="0"/>
        <w:smallCaps w:val="0"/>
        <w:strike w:val="0"/>
        <w:dstrike w:val="0"/>
        <w:vanish w:val="0"/>
        <w:spacing w:val="0"/>
        <w:kern w:val="0"/>
        <w:position w:val="0"/>
        <w:sz w:val="22"/>
        <w:u w:val="none"/>
        <w:vertAlign w:val="baseli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
    <w:nsid w:val="FFFFFF88"/>
    <w:multiLevelType w:val="singleLevel"/>
    <w:tmpl w:val="FFFFFF88"/>
    <w:lvl w:ilvl="0" w:tentative="0">
      <w:start w:val="1"/>
      <w:numFmt w:val="decimal"/>
      <w:pStyle w:val="15"/>
      <w:lvlText w:val="%1."/>
      <w:lvlJc w:val="left"/>
      <w:pPr>
        <w:tabs>
          <w:tab w:val="left" w:pos="360"/>
        </w:tabs>
        <w:ind w:left="360" w:hanging="360"/>
      </w:pPr>
    </w:lvl>
  </w:abstractNum>
  <w:abstractNum w:abstractNumId="4">
    <w:nsid w:val="0A52E1BC"/>
    <w:multiLevelType w:val="multilevel"/>
    <w:tmpl w:val="0A52E1BC"/>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133478BF"/>
    <w:multiLevelType w:val="multilevel"/>
    <w:tmpl w:val="133478BF"/>
    <w:lvl w:ilvl="0" w:tentative="0">
      <w:start w:val="1"/>
      <w:numFmt w:val="bullet"/>
      <w:pStyle w:val="89"/>
      <w:lvlText w:val=""/>
      <w:lvlJc w:val="left"/>
      <w:pPr>
        <w:ind w:left="680" w:hanging="396"/>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134F700B"/>
    <w:multiLevelType w:val="multilevel"/>
    <w:tmpl w:val="134F700B"/>
    <w:lvl w:ilvl="0" w:tentative="0">
      <w:start w:val="1"/>
      <w:numFmt w:val="upperLetter"/>
      <w:pStyle w:val="79"/>
      <w:lvlText w:val="ANNEX %1"/>
      <w:lvlJc w:val="left"/>
      <w:pPr>
        <w:ind w:left="851" w:hanging="851"/>
      </w:pPr>
      <w:rPr>
        <w:rFonts w:hint="default" w:asciiTheme="minorHAnsi" w:hAnsiTheme="minorHAnsi"/>
        <w:b/>
        <w:i w:val="0"/>
        <w:caps/>
        <w:color w:val="00558C"/>
        <w:sz w:val="28"/>
        <w:u w:val="none" w:color="407EC9"/>
      </w:rPr>
    </w:lvl>
    <w:lvl w:ilvl="1" w:tentative="0">
      <w:start w:val="1"/>
      <w:numFmt w:val="decimal"/>
      <w:pStyle w:val="81"/>
      <w:lvlText w:val="%1.%2."/>
      <w:lvlJc w:val="left"/>
      <w:pPr>
        <w:ind w:left="851" w:hanging="851"/>
      </w:pPr>
      <w:rPr>
        <w:rFonts w:hint="default" w:ascii="Calibri" w:hAnsi="Calibri"/>
        <w:b/>
        <w:i w:val="0"/>
        <w:caps/>
        <w:color w:val="00558C"/>
        <w:sz w:val="24"/>
      </w:rPr>
    </w:lvl>
    <w:lvl w:ilvl="2" w:tentative="0">
      <w:start w:val="1"/>
      <w:numFmt w:val="decimal"/>
      <w:pStyle w:val="82"/>
      <w:lvlText w:val="%1.%2.%3."/>
      <w:lvlJc w:val="left"/>
      <w:pPr>
        <w:ind w:left="1021" w:hanging="1021"/>
      </w:pPr>
      <w:rPr>
        <w:rFonts w:hint="default" w:ascii="Calibri" w:hAnsi="Calibri"/>
        <w:b/>
        <w:i w:val="0"/>
        <w:vanish w:val="0"/>
        <w:color w:val="00558C"/>
        <w:sz w:val="24"/>
      </w:rPr>
    </w:lvl>
    <w:lvl w:ilvl="3" w:tentative="0">
      <w:start w:val="1"/>
      <w:numFmt w:val="decimal"/>
      <w:pStyle w:val="84"/>
      <w:lvlText w:val="%1.%2.%3.%4."/>
      <w:lvlJc w:val="left"/>
      <w:pPr>
        <w:ind w:left="1134" w:hanging="1134"/>
      </w:pPr>
      <w:rPr>
        <w:rFonts w:hint="default" w:ascii="Calibri" w:hAnsi="Calibri"/>
        <w:b/>
        <w:i w:val="0"/>
        <w:caps/>
        <w:color w:val="00558C"/>
        <w:sz w:val="22"/>
      </w:rPr>
    </w:lvl>
    <w:lvl w:ilvl="4" w:tentative="0">
      <w:start w:val="1"/>
      <w:numFmt w:val="decimal"/>
      <w:pStyle w:val="85"/>
      <w:lvlText w:val="%1.%2.%3.%4.%5."/>
      <w:lvlJc w:val="left"/>
      <w:pPr>
        <w:ind w:left="1134" w:hanging="1134"/>
      </w:pPr>
      <w:rPr>
        <w:rFonts w:hint="default" w:ascii="Calibri" w:hAnsi="Calibri"/>
        <w:b w:val="0"/>
        <w:i w:val="0"/>
        <w:caps/>
        <w:color w:val="00558C"/>
        <w:sz w:val="22"/>
      </w:rPr>
    </w:lvl>
    <w:lvl w:ilvl="5" w:tentative="0">
      <w:start w:val="1"/>
      <w:numFmt w:val="decimal"/>
      <w:lvlText w:val="%1.%2.%3.%4.%5.%6."/>
      <w:lvlJc w:val="left"/>
      <w:pPr>
        <w:ind w:left="851" w:hanging="851"/>
      </w:pPr>
      <w:rPr>
        <w:rFonts w:hint="default"/>
      </w:rPr>
    </w:lvl>
    <w:lvl w:ilvl="6" w:tentative="0">
      <w:start w:val="1"/>
      <w:numFmt w:val="decimal"/>
      <w:lvlText w:val="%1.%2.%3.%4.%5.%6.%7."/>
      <w:lvlJc w:val="left"/>
      <w:pPr>
        <w:ind w:left="851" w:hanging="851"/>
      </w:pPr>
      <w:rPr>
        <w:rFonts w:hint="default"/>
      </w:rPr>
    </w:lvl>
    <w:lvl w:ilvl="7" w:tentative="0">
      <w:start w:val="1"/>
      <w:numFmt w:val="decimal"/>
      <w:lvlText w:val="%1.%2.%3.%4.%5.%6.%7.%8."/>
      <w:lvlJc w:val="left"/>
      <w:pPr>
        <w:ind w:left="851" w:hanging="851"/>
      </w:pPr>
      <w:rPr>
        <w:rFonts w:hint="default"/>
      </w:rPr>
    </w:lvl>
    <w:lvl w:ilvl="8" w:tentative="0">
      <w:start w:val="1"/>
      <w:numFmt w:val="decimal"/>
      <w:lvlText w:val="%1.%2.%3.%4.%5.%6.%7.%8.%9."/>
      <w:lvlJc w:val="left"/>
      <w:pPr>
        <w:ind w:left="851" w:hanging="851"/>
      </w:pPr>
      <w:rPr>
        <w:rFonts w:hint="default"/>
      </w:rPr>
    </w:lvl>
  </w:abstractNum>
  <w:abstractNum w:abstractNumId="7">
    <w:nsid w:val="16102258"/>
    <w:multiLevelType w:val="multilevel"/>
    <w:tmpl w:val="16102258"/>
    <w:lvl w:ilvl="0" w:tentative="0">
      <w:start w:val="1"/>
      <w:numFmt w:val="decimal"/>
      <w:pStyle w:val="91"/>
      <w:lvlText w:val="Table %1"/>
      <w:lvlJc w:val="left"/>
      <w:pPr>
        <w:ind w:left="567" w:hanging="567"/>
      </w:pPr>
      <w:rPr>
        <w:rFonts w:hint="default" w:ascii="Calibri" w:hAnsi="Calibri"/>
        <w:b w:val="0"/>
        <w:i/>
        <w:u w:val="none"/>
      </w:rPr>
    </w:lvl>
    <w:lvl w:ilvl="1" w:tentative="0">
      <w:start w:val="1"/>
      <w:numFmt w:val="decimal"/>
      <w:lvlText w:val="%1.%2."/>
      <w:lvlJc w:val="left"/>
      <w:pPr>
        <w:ind w:left="1502" w:hanging="432"/>
      </w:pPr>
      <w:rPr>
        <w:rFonts w:hint="default"/>
      </w:rPr>
    </w:lvl>
    <w:lvl w:ilvl="2" w:tentative="0">
      <w:start w:val="1"/>
      <w:numFmt w:val="decimal"/>
      <w:lvlText w:val="%1.%2.%3."/>
      <w:lvlJc w:val="left"/>
      <w:pPr>
        <w:ind w:left="1934" w:hanging="504"/>
      </w:pPr>
      <w:rPr>
        <w:rFonts w:hint="default"/>
      </w:rPr>
    </w:lvl>
    <w:lvl w:ilvl="3" w:tentative="0">
      <w:start w:val="1"/>
      <w:numFmt w:val="decimal"/>
      <w:lvlText w:val="%1.%2.%3.%4."/>
      <w:lvlJc w:val="left"/>
      <w:pPr>
        <w:ind w:left="2438" w:hanging="648"/>
      </w:pPr>
      <w:rPr>
        <w:rFonts w:hint="default"/>
      </w:rPr>
    </w:lvl>
    <w:lvl w:ilvl="4" w:tentative="0">
      <w:start w:val="1"/>
      <w:numFmt w:val="decimal"/>
      <w:lvlText w:val="%1.%2.%3.%4.%5."/>
      <w:lvlJc w:val="left"/>
      <w:pPr>
        <w:ind w:left="2942" w:hanging="792"/>
      </w:pPr>
      <w:rPr>
        <w:rFonts w:hint="default"/>
      </w:rPr>
    </w:lvl>
    <w:lvl w:ilvl="5" w:tentative="0">
      <w:start w:val="1"/>
      <w:numFmt w:val="decimal"/>
      <w:lvlText w:val="%1.%2.%3.%4.%5.%6."/>
      <w:lvlJc w:val="left"/>
      <w:pPr>
        <w:ind w:left="3446" w:hanging="936"/>
      </w:pPr>
      <w:rPr>
        <w:rFonts w:hint="default"/>
      </w:rPr>
    </w:lvl>
    <w:lvl w:ilvl="6" w:tentative="0">
      <w:start w:val="1"/>
      <w:numFmt w:val="decimal"/>
      <w:lvlText w:val="%1.%2.%3.%4.%5.%6.%7."/>
      <w:lvlJc w:val="left"/>
      <w:pPr>
        <w:ind w:left="3950" w:hanging="1080"/>
      </w:pPr>
      <w:rPr>
        <w:rFonts w:hint="default"/>
      </w:rPr>
    </w:lvl>
    <w:lvl w:ilvl="7" w:tentative="0">
      <w:start w:val="1"/>
      <w:numFmt w:val="decimal"/>
      <w:lvlText w:val="%1.%2.%3.%4.%5.%6.%7.%8."/>
      <w:lvlJc w:val="left"/>
      <w:pPr>
        <w:ind w:left="4454" w:hanging="1224"/>
      </w:pPr>
      <w:rPr>
        <w:rFonts w:hint="default"/>
      </w:rPr>
    </w:lvl>
    <w:lvl w:ilvl="8" w:tentative="0">
      <w:start w:val="1"/>
      <w:numFmt w:val="decimal"/>
      <w:lvlText w:val="%1.%2.%3.%4.%5.%6.%7.%8.%9."/>
      <w:lvlJc w:val="left"/>
      <w:pPr>
        <w:ind w:left="5030" w:hanging="1440"/>
      </w:pPr>
      <w:rPr>
        <w:rFonts w:hint="default"/>
      </w:rPr>
    </w:lvl>
  </w:abstractNum>
  <w:abstractNum w:abstractNumId="8">
    <w:nsid w:val="19A1740F"/>
    <w:multiLevelType w:val="multilevel"/>
    <w:tmpl w:val="19A1740F"/>
    <w:lvl w:ilvl="0" w:tentative="0">
      <w:start w:val="1"/>
      <w:numFmt w:val="decimal"/>
      <w:pStyle w:val="75"/>
      <w:lvlText w:val="APPENDIX %1"/>
      <w:lvlJc w:val="left"/>
      <w:pPr>
        <w:ind w:left="1701" w:hanging="1701"/>
      </w:pPr>
      <w:rPr>
        <w:rFonts w:hint="default" w:ascii="Calibri (Body)" w:hAnsi="Calibri (Body)"/>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decimal"/>
      <w:pStyle w:val="140"/>
      <w:lvlText w:val="%2."/>
      <w:lvlJc w:val="left"/>
      <w:pPr>
        <w:ind w:left="907" w:hanging="907"/>
      </w:pPr>
      <w:rPr>
        <w:rFonts w:hint="default"/>
      </w:rPr>
    </w:lvl>
    <w:lvl w:ilvl="2" w:tentative="0">
      <w:start w:val="1"/>
      <w:numFmt w:val="decimal"/>
      <w:pStyle w:val="74"/>
      <w:lvlText w:val="%2.%3."/>
      <w:lvlJc w:val="left"/>
      <w:pPr>
        <w:ind w:left="1247" w:hanging="1247"/>
      </w:pPr>
      <w:rPr>
        <w:rFonts w:hint="default"/>
      </w:rPr>
    </w:lvl>
    <w:lvl w:ilvl="3" w:tentative="0">
      <w:start w:val="1"/>
      <w:numFmt w:val="decimal"/>
      <w:pStyle w:val="76"/>
      <w:lvlText w:val="%2.%3.%4."/>
      <w:lvlJc w:val="left"/>
      <w:pPr>
        <w:ind w:left="1588" w:hanging="1588"/>
      </w:pPr>
      <w:rPr>
        <w:rFonts w:hint="default"/>
      </w:rPr>
    </w:lvl>
    <w:lvl w:ilvl="4" w:tentative="0">
      <w:start w:val="1"/>
      <w:numFmt w:val="decimal"/>
      <w:pStyle w:val="77"/>
      <w:lvlText w:val="%2.%3.%4.%5."/>
      <w:lvlJc w:val="left"/>
      <w:pPr>
        <w:ind w:left="1758" w:hanging="1758"/>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1E7E01D9"/>
    <w:multiLevelType w:val="multilevel"/>
    <w:tmpl w:val="1E7E01D9"/>
    <w:lvl w:ilvl="0" w:tentative="0">
      <w:start w:val="1"/>
      <w:numFmt w:val="decimal"/>
      <w:pStyle w:val="132"/>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234245C5"/>
    <w:multiLevelType w:val="multilevel"/>
    <w:tmpl w:val="234245C5"/>
    <w:lvl w:ilvl="0" w:tentative="0">
      <w:start w:val="1"/>
      <w:numFmt w:val="decimal"/>
      <w:pStyle w:val="112"/>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1">
    <w:nsid w:val="28336371"/>
    <w:multiLevelType w:val="multilevel"/>
    <w:tmpl w:val="28336371"/>
    <w:lvl w:ilvl="0" w:tentative="0">
      <w:start w:val="1"/>
      <w:numFmt w:val="bullet"/>
      <w:pStyle w:val="108"/>
      <w:lvlText w:val=""/>
      <w:lvlJc w:val="left"/>
      <w:pPr>
        <w:ind w:left="397" w:hanging="284"/>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2A4E1CF1"/>
    <w:multiLevelType w:val="multilevel"/>
    <w:tmpl w:val="2A4E1CF1"/>
    <w:lvl w:ilvl="0" w:tentative="0">
      <w:start w:val="1"/>
      <w:numFmt w:val="decimal"/>
      <w:pStyle w:val="111"/>
      <w:lvlText w:val="Tabl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3">
    <w:nsid w:val="2BDB2C74"/>
    <w:multiLevelType w:val="multilevel"/>
    <w:tmpl w:val="2BDB2C74"/>
    <w:lvl w:ilvl="0" w:tentative="0">
      <w:start w:val="1"/>
      <w:numFmt w:val="decimal"/>
      <w:pStyle w:val="138"/>
      <w:lvlText w:val="Figure %1"/>
      <w:lvlJc w:val="left"/>
      <w:pPr>
        <w:ind w:left="992" w:hanging="992"/>
      </w:pPr>
      <w:rPr>
        <w:rFonts w:hint="default" w:asciiTheme="minorHAnsi" w:hAnsiTheme="minorHAnsi"/>
        <w:b w:val="0"/>
        <w:i/>
        <w:sz w:val="22"/>
        <w:u w:val="none"/>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32547343"/>
    <w:multiLevelType w:val="multilevel"/>
    <w:tmpl w:val="32547343"/>
    <w:lvl w:ilvl="0" w:tentative="0">
      <w:start w:val="1"/>
      <w:numFmt w:val="decimal"/>
      <w:pStyle w:val="135"/>
      <w:lvlText w:val="[%1]"/>
      <w:lvlJc w:val="left"/>
      <w:pPr>
        <w:ind w:left="567" w:hanging="567"/>
      </w:pPr>
      <w:rPr>
        <w:rFonts w:hint="default"/>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5">
    <w:nsid w:val="5EB057A3"/>
    <w:multiLevelType w:val="multilevel"/>
    <w:tmpl w:val="5EB057A3"/>
    <w:lvl w:ilvl="0" w:tentative="0">
      <w:start w:val="1"/>
      <w:numFmt w:val="decimal"/>
      <w:pStyle w:val="133"/>
      <w:lvlText w:val="(%1)"/>
      <w:lvlJc w:val="left"/>
      <w:pPr>
        <w:ind w:left="360" w:hanging="360"/>
      </w:pPr>
      <w:rPr>
        <w:rFonts w:hint="default"/>
        <w:b w:val="0"/>
        <w:i w:val="0"/>
        <w:sz w:val="22"/>
        <w:u w:val="none"/>
      </w:rPr>
    </w:lvl>
    <w:lvl w:ilvl="1" w:tentative="0">
      <w:start w:val="1"/>
      <w:numFmt w:val="lowerLetter"/>
      <w:lvlText w:val="%2)"/>
      <w:lvlJc w:val="left"/>
      <w:pPr>
        <w:ind w:left="720" w:hanging="360"/>
      </w:pPr>
      <w:rPr>
        <w:rFonts w:hint="default"/>
      </w:rPr>
    </w:lvl>
    <w:lvl w:ilvl="2" w:tentative="0">
      <w:start w:val="1"/>
      <w:numFmt w:val="lowerRoman"/>
      <w:lvlText w:val="%3)"/>
      <w:lvlJc w:val="left"/>
      <w:pPr>
        <w:ind w:left="1080" w:hanging="360"/>
      </w:pPr>
      <w:rPr>
        <w:rFonts w:hint="default"/>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16">
    <w:nsid w:val="67AB4D84"/>
    <w:multiLevelType w:val="multilevel"/>
    <w:tmpl w:val="67AB4D84"/>
    <w:lvl w:ilvl="0" w:tentative="0">
      <w:start w:val="1"/>
      <w:numFmt w:val="decimal"/>
      <w:pStyle w:val="2"/>
      <w:lvlText w:val="%1."/>
      <w:lvlJc w:val="left"/>
      <w:pPr>
        <w:tabs>
          <w:tab w:val="left" w:pos="0"/>
        </w:tabs>
        <w:ind w:left="709" w:hanging="709"/>
      </w:pPr>
      <w:rPr>
        <w:rFonts w:hint="default" w:asciiTheme="minorHAnsi" w:hAnsiTheme="minorHAnsi"/>
        <w:b/>
        <w:i w:val="0"/>
        <w:color w:val="00558C"/>
        <w:sz w:val="28"/>
      </w:rPr>
    </w:lvl>
    <w:lvl w:ilvl="1" w:tentative="0">
      <w:start w:val="1"/>
      <w:numFmt w:val="decimal"/>
      <w:pStyle w:val="5"/>
      <w:lvlText w:val="%1.%2."/>
      <w:lvlJc w:val="left"/>
      <w:pPr>
        <w:tabs>
          <w:tab w:val="left" w:pos="0"/>
        </w:tabs>
        <w:ind w:left="851" w:hanging="851"/>
      </w:pPr>
      <w:rPr>
        <w:rFonts w:hint="default" w:asciiTheme="minorHAnsi" w:hAnsiTheme="minorHAnsi"/>
        <w:b/>
        <w:i w:val="0"/>
        <w:color w:val="00558C"/>
        <w:sz w:val="24"/>
      </w:rPr>
    </w:lvl>
    <w:lvl w:ilvl="2" w:tentative="0">
      <w:start w:val="1"/>
      <w:numFmt w:val="decimal"/>
      <w:pStyle w:val="7"/>
      <w:lvlText w:val="%1.%2.%3."/>
      <w:lvlJc w:val="left"/>
      <w:pPr>
        <w:tabs>
          <w:tab w:val="left" w:pos="0"/>
        </w:tabs>
        <w:ind w:left="992" w:hanging="992"/>
      </w:pPr>
      <w:rPr>
        <w:rFonts w:hint="default" w:asciiTheme="minorHAnsi" w:hAnsiTheme="minorHAnsi"/>
        <w:b/>
        <w:i w:val="0"/>
        <w:color w:val="00558C"/>
        <w:sz w:val="22"/>
      </w:rPr>
    </w:lvl>
    <w:lvl w:ilvl="3" w:tentative="0">
      <w:start w:val="1"/>
      <w:numFmt w:val="decimal"/>
      <w:pStyle w:val="8"/>
      <w:lvlText w:val="%1.%2.%3.%4."/>
      <w:lvlJc w:val="left"/>
      <w:pPr>
        <w:tabs>
          <w:tab w:val="left" w:pos="0"/>
        </w:tabs>
        <w:ind w:left="1134" w:hanging="1134"/>
      </w:pPr>
      <w:rPr>
        <w:rFonts w:hint="default" w:asciiTheme="minorHAnsi" w:hAnsiTheme="minorHAnsi"/>
        <w:b/>
        <w:i w:val="0"/>
        <w:color w:val="00558C"/>
        <w:sz w:val="22"/>
      </w:rPr>
    </w:lvl>
    <w:lvl w:ilvl="4" w:tentative="0">
      <w:start w:val="1"/>
      <w:numFmt w:val="decimal"/>
      <w:pStyle w:val="9"/>
      <w:lvlText w:val="%1.%2.%3.%4.%5"/>
      <w:lvlJc w:val="left"/>
      <w:pPr>
        <w:ind w:left="1008" w:hanging="1008"/>
      </w:pPr>
      <w:rPr>
        <w:rFonts w:hint="default" w:ascii="Calibri" w:hAnsi="Calibri"/>
        <w:color w:val="00558C"/>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abstractNum w:abstractNumId="17">
    <w:nsid w:val="6C9C62AB"/>
    <w:multiLevelType w:val="multilevel"/>
    <w:tmpl w:val="6C9C62AB"/>
    <w:lvl w:ilvl="0" w:tentative="0">
      <w:start w:val="1"/>
      <w:numFmt w:val="decimal"/>
      <w:lvlText w:val="%1"/>
      <w:lvlJc w:val="left"/>
      <w:pPr>
        <w:ind w:left="567" w:hanging="567"/>
      </w:pPr>
      <w:rPr>
        <w:rFonts w:hint="default" w:asciiTheme="minorHAnsi" w:hAnsiTheme="minorHAnsi"/>
        <w:b w:val="0"/>
        <w:i w:val="0"/>
        <w:sz w:val="22"/>
      </w:rPr>
    </w:lvl>
    <w:lvl w:ilvl="1" w:tentative="0">
      <w:start w:val="1"/>
      <w:numFmt w:val="lowerLetter"/>
      <w:pStyle w:val="94"/>
      <w:lvlText w:val="%2"/>
      <w:lvlJc w:val="left"/>
      <w:pPr>
        <w:ind w:left="1134" w:hanging="567"/>
      </w:pPr>
      <w:rPr>
        <w:rFonts w:hint="default" w:asciiTheme="minorHAnsi" w:hAnsiTheme="minorHAnsi"/>
        <w:b w:val="0"/>
        <w:i w:val="0"/>
        <w:sz w:val="22"/>
      </w:rPr>
    </w:lvl>
    <w:lvl w:ilvl="2" w:tentative="0">
      <w:start w:val="1"/>
      <w:numFmt w:val="lowerRoman"/>
      <w:pStyle w:val="95"/>
      <w:lvlText w:val="%3"/>
      <w:lvlJc w:val="left"/>
      <w:pPr>
        <w:ind w:left="2268" w:hanging="567"/>
      </w:pPr>
      <w:rPr>
        <w:rFonts w:hint="default" w:asciiTheme="minorHAnsi" w:hAnsiTheme="minorHAnsi"/>
        <w:b w:val="0"/>
        <w:i w:val="0"/>
        <w:sz w:val="20"/>
      </w:rPr>
    </w:lvl>
    <w:lvl w:ilvl="3" w:tentative="0">
      <w:start w:val="1"/>
      <w:numFmt w:val="decimal"/>
      <w:lvlText w:val="(%4)"/>
      <w:lvlJc w:val="left"/>
      <w:pPr>
        <w:ind w:left="2858" w:hanging="360"/>
      </w:pPr>
      <w:rPr>
        <w:rFonts w:hint="default"/>
      </w:rPr>
    </w:lvl>
    <w:lvl w:ilvl="4" w:tentative="0">
      <w:start w:val="1"/>
      <w:numFmt w:val="lowerLetter"/>
      <w:lvlText w:val="(%5)"/>
      <w:lvlJc w:val="left"/>
      <w:pPr>
        <w:ind w:left="3218" w:hanging="360"/>
      </w:pPr>
      <w:rPr>
        <w:rFonts w:hint="default"/>
      </w:rPr>
    </w:lvl>
    <w:lvl w:ilvl="5" w:tentative="0">
      <w:start w:val="1"/>
      <w:numFmt w:val="lowerRoman"/>
      <w:lvlText w:val="(%6)"/>
      <w:lvlJc w:val="left"/>
      <w:pPr>
        <w:ind w:left="3578" w:hanging="360"/>
      </w:pPr>
      <w:rPr>
        <w:rFonts w:hint="default"/>
      </w:rPr>
    </w:lvl>
    <w:lvl w:ilvl="6" w:tentative="0">
      <w:start w:val="1"/>
      <w:numFmt w:val="decimal"/>
      <w:lvlText w:val="%7."/>
      <w:lvlJc w:val="left"/>
      <w:pPr>
        <w:ind w:left="3938" w:hanging="360"/>
      </w:pPr>
      <w:rPr>
        <w:rFonts w:hint="default"/>
      </w:rPr>
    </w:lvl>
    <w:lvl w:ilvl="7" w:tentative="0">
      <w:start w:val="1"/>
      <w:numFmt w:val="lowerLetter"/>
      <w:lvlText w:val="%8."/>
      <w:lvlJc w:val="left"/>
      <w:pPr>
        <w:ind w:left="4298" w:hanging="360"/>
      </w:pPr>
      <w:rPr>
        <w:rFonts w:hint="default"/>
      </w:rPr>
    </w:lvl>
    <w:lvl w:ilvl="8" w:tentative="0">
      <w:start w:val="1"/>
      <w:numFmt w:val="lowerRoman"/>
      <w:lvlText w:val="%9."/>
      <w:lvlJc w:val="left"/>
      <w:pPr>
        <w:ind w:left="4658" w:hanging="360"/>
      </w:pPr>
      <w:rPr>
        <w:rFonts w:hint="default"/>
      </w:rPr>
    </w:lvl>
  </w:abstractNum>
  <w:abstractNum w:abstractNumId="18">
    <w:nsid w:val="76D64DA6"/>
    <w:multiLevelType w:val="multilevel"/>
    <w:tmpl w:val="76D64DA6"/>
    <w:lvl w:ilvl="0" w:tentative="0">
      <w:start w:val="1"/>
      <w:numFmt w:val="bullet"/>
      <w:pStyle w:val="99"/>
      <w:lvlText w:val="o"/>
      <w:lvlJc w:val="left"/>
      <w:pPr>
        <w:ind w:left="1211" w:hanging="360"/>
      </w:pPr>
      <w:rPr>
        <w:rFonts w:hint="default" w:ascii="Courier New" w:hAnsi="Courier New" w:cs="Courier New"/>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9">
    <w:nsid w:val="77B65365"/>
    <w:multiLevelType w:val="multilevel"/>
    <w:tmpl w:val="77B65365"/>
    <w:lvl w:ilvl="0" w:tentative="0">
      <w:start w:val="1"/>
      <w:numFmt w:val="decimal"/>
      <w:pStyle w:val="101"/>
      <w:lvlText w:val="%1"/>
      <w:lvlJc w:val="left"/>
      <w:pPr>
        <w:tabs>
          <w:tab w:val="left" w:pos="0"/>
        </w:tabs>
        <w:ind w:left="567" w:hanging="567"/>
      </w:pPr>
      <w:rPr>
        <w:rFonts w:hint="default" w:asciiTheme="minorHAnsi" w:hAnsiTheme="minorHAnsi"/>
        <w:b w:val="0"/>
        <w:i w:val="0"/>
        <w:sz w:val="22"/>
      </w:rPr>
    </w:lvl>
    <w:lvl w:ilvl="1" w:tentative="0">
      <w:start w:val="1"/>
      <w:numFmt w:val="lowerLetter"/>
      <w:lvlText w:val="%2"/>
      <w:lvlJc w:val="left"/>
      <w:pPr>
        <w:tabs>
          <w:tab w:val="left" w:pos="0"/>
        </w:tabs>
        <w:ind w:left="1134" w:hanging="567"/>
      </w:pPr>
      <w:rPr>
        <w:rFonts w:hint="default" w:asciiTheme="minorHAnsi" w:hAnsiTheme="minorHAnsi"/>
        <w:b w:val="0"/>
        <w:i w:val="0"/>
        <w:sz w:val="22"/>
      </w:rPr>
    </w:lvl>
    <w:lvl w:ilvl="2" w:tentative="0">
      <w:start w:val="1"/>
      <w:numFmt w:val="lowerRoman"/>
      <w:lvlText w:val="%3"/>
      <w:lvlJc w:val="left"/>
      <w:pPr>
        <w:ind w:left="567" w:firstLine="567"/>
      </w:pPr>
      <w:rPr>
        <w:rFonts w:hint="default" w:asciiTheme="minorHAnsi" w:hAnsiTheme="minorHAnsi"/>
        <w:b w:val="0"/>
        <w:i w:val="0"/>
        <w:sz w:val="20"/>
      </w:rPr>
    </w:lvl>
    <w:lvl w:ilvl="3" w:tentative="0">
      <w:start w:val="1"/>
      <w:numFmt w:val="decimal"/>
      <w:lvlText w:val="(%4)"/>
      <w:lvlJc w:val="left"/>
      <w:pPr>
        <w:ind w:left="144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num w:numId="1">
    <w:abstractNumId w:val="16"/>
  </w:num>
  <w:num w:numId="2">
    <w:abstractNumId w:val="3"/>
  </w:num>
  <w:num w:numId="3">
    <w:abstractNumId w:val="1"/>
  </w:num>
  <w:num w:numId="4">
    <w:abstractNumId w:val="0"/>
  </w:num>
  <w:num w:numId="5">
    <w:abstractNumId w:val="8"/>
  </w:num>
  <w:num w:numId="6">
    <w:abstractNumId w:val="6"/>
  </w:num>
  <w:num w:numId="7">
    <w:abstractNumId w:val="5"/>
  </w:num>
  <w:num w:numId="8">
    <w:abstractNumId w:val="7"/>
  </w:num>
  <w:num w:numId="9">
    <w:abstractNumId w:val="17"/>
  </w:num>
  <w:num w:numId="10">
    <w:abstractNumId w:val="18"/>
  </w:num>
  <w:num w:numId="11">
    <w:abstractNumId w:val="19"/>
  </w:num>
  <w:num w:numId="12">
    <w:abstractNumId w:val="11"/>
  </w:num>
  <w:num w:numId="13">
    <w:abstractNumId w:val="12"/>
  </w:num>
  <w:num w:numId="14">
    <w:abstractNumId w:val="10"/>
  </w:num>
  <w:num w:numId="15">
    <w:abstractNumId w:val="9"/>
  </w:num>
  <w:num w:numId="16">
    <w:abstractNumId w:val="15"/>
  </w:num>
  <w:num w:numId="17">
    <w:abstractNumId w:val="14"/>
  </w:num>
  <w:num w:numId="18">
    <w:abstractNumId w:val="13"/>
  </w:num>
  <w:num w:numId="19">
    <w:abstractNumId w:val="4"/>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ingyan Wang">
    <w15:presenceInfo w15:providerId="None" w15:userId="Lingyan Wang"/>
  </w15:person>
  <w15:person w15:author="Link Powell">
    <w15:presenceInfo w15:providerId="AD" w15:userId="S::Link.Powell@gla-rad.org::c1d34776-0934-4da5-9499-cfbc6aa331e0"/>
  </w15:person>
  <w15:person w15:author="Administrator">
    <w15:presenceInfo w15:providerId="None" w15:userId="Administrator"/>
  </w15:person>
  <w15:person w15:author="LIANG ">
    <w15:presenceInfo w15:providerId="None" w15:userId="LIANG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val="1"/>
  <w:documentProtection w:enforcement="0"/>
  <w:defaultTabStop w:val="708"/>
  <w:hyphenationZone w:val="425"/>
  <w:drawingGridHorizontalSpacing w:val="90"/>
  <w:displayHorizontalDrawingGridEvery w:val="2"/>
  <w:displayVerticalDrawingGridEvery w:val="2"/>
  <w:characterSpacingControl w:val="doNotCompress"/>
  <w:hdrShapeDefaults>
    <o:shapelayout v:ext="edit">
      <o:idmap v:ext="edit" data="3,4"/>
    </o:shapelayout>
  </w:hdrShapeDefault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1YTg4YWM5YzQ2MzM0MzkzMzMxMjc0M2EzZGI3NDUifQ=="/>
  </w:docVars>
  <w:rsids>
    <w:rsidRoot w:val="00172A27"/>
    <w:rsid w:val="00001616"/>
    <w:rsid w:val="000035CB"/>
    <w:rsid w:val="0001343E"/>
    <w:rsid w:val="0001616D"/>
    <w:rsid w:val="00016839"/>
    <w:rsid w:val="000174F9"/>
    <w:rsid w:val="000249C2"/>
    <w:rsid w:val="000258F6"/>
    <w:rsid w:val="00027B36"/>
    <w:rsid w:val="00032332"/>
    <w:rsid w:val="000324C5"/>
    <w:rsid w:val="0003449E"/>
    <w:rsid w:val="00034D96"/>
    <w:rsid w:val="00035E1F"/>
    <w:rsid w:val="000379A7"/>
    <w:rsid w:val="00040EB8"/>
    <w:rsid w:val="000418CA"/>
    <w:rsid w:val="0004255E"/>
    <w:rsid w:val="00042CA9"/>
    <w:rsid w:val="00050F02"/>
    <w:rsid w:val="0005129B"/>
    <w:rsid w:val="00051724"/>
    <w:rsid w:val="0005449E"/>
    <w:rsid w:val="00054C7D"/>
    <w:rsid w:val="00054DB3"/>
    <w:rsid w:val="00055938"/>
    <w:rsid w:val="00057B6D"/>
    <w:rsid w:val="00060168"/>
    <w:rsid w:val="00061A7B"/>
    <w:rsid w:val="00062874"/>
    <w:rsid w:val="0007656C"/>
    <w:rsid w:val="000772B9"/>
    <w:rsid w:val="00082C85"/>
    <w:rsid w:val="0008654C"/>
    <w:rsid w:val="000870E9"/>
    <w:rsid w:val="000904ED"/>
    <w:rsid w:val="00091545"/>
    <w:rsid w:val="0009165E"/>
    <w:rsid w:val="00095BF8"/>
    <w:rsid w:val="000A0EC9"/>
    <w:rsid w:val="000A0ED5"/>
    <w:rsid w:val="000A27A8"/>
    <w:rsid w:val="000A49B9"/>
    <w:rsid w:val="000A59C0"/>
    <w:rsid w:val="000A78A9"/>
    <w:rsid w:val="000B1A90"/>
    <w:rsid w:val="000B1CB2"/>
    <w:rsid w:val="000B2356"/>
    <w:rsid w:val="000B577B"/>
    <w:rsid w:val="000C2133"/>
    <w:rsid w:val="000C2857"/>
    <w:rsid w:val="000C5012"/>
    <w:rsid w:val="000C711B"/>
    <w:rsid w:val="000D0437"/>
    <w:rsid w:val="000D1024"/>
    <w:rsid w:val="000D14CE"/>
    <w:rsid w:val="000D1D15"/>
    <w:rsid w:val="000D2431"/>
    <w:rsid w:val="000D76B7"/>
    <w:rsid w:val="000E0EC6"/>
    <w:rsid w:val="000E34D3"/>
    <w:rsid w:val="000E3954"/>
    <w:rsid w:val="000E3E52"/>
    <w:rsid w:val="000E7BAB"/>
    <w:rsid w:val="000F07F8"/>
    <w:rsid w:val="000F0F9F"/>
    <w:rsid w:val="000F22C4"/>
    <w:rsid w:val="000F3F43"/>
    <w:rsid w:val="000F58ED"/>
    <w:rsid w:val="0010529E"/>
    <w:rsid w:val="00113D5B"/>
    <w:rsid w:val="00113F8F"/>
    <w:rsid w:val="001142B7"/>
    <w:rsid w:val="00121616"/>
    <w:rsid w:val="00121F1B"/>
    <w:rsid w:val="001236B5"/>
    <w:rsid w:val="001330AF"/>
    <w:rsid w:val="001349DB"/>
    <w:rsid w:val="00134B86"/>
    <w:rsid w:val="00135AEB"/>
    <w:rsid w:val="00136E58"/>
    <w:rsid w:val="0014060A"/>
    <w:rsid w:val="00144CC9"/>
    <w:rsid w:val="00145412"/>
    <w:rsid w:val="0014597C"/>
    <w:rsid w:val="00147755"/>
    <w:rsid w:val="00151BFE"/>
    <w:rsid w:val="001535C6"/>
    <w:rsid w:val="0015433A"/>
    <w:rsid w:val="001547F9"/>
    <w:rsid w:val="0015588E"/>
    <w:rsid w:val="001607D8"/>
    <w:rsid w:val="00161325"/>
    <w:rsid w:val="00161401"/>
    <w:rsid w:val="00162612"/>
    <w:rsid w:val="001635F3"/>
    <w:rsid w:val="001717AF"/>
    <w:rsid w:val="00172DCF"/>
    <w:rsid w:val="00173602"/>
    <w:rsid w:val="00176BB8"/>
    <w:rsid w:val="00177F6F"/>
    <w:rsid w:val="00182B9C"/>
    <w:rsid w:val="00184427"/>
    <w:rsid w:val="00186FED"/>
    <w:rsid w:val="001875B1"/>
    <w:rsid w:val="00187849"/>
    <w:rsid w:val="00191120"/>
    <w:rsid w:val="0019173E"/>
    <w:rsid w:val="001A2DCA"/>
    <w:rsid w:val="001A66F0"/>
    <w:rsid w:val="001A73B9"/>
    <w:rsid w:val="001B1EF6"/>
    <w:rsid w:val="001B2A35"/>
    <w:rsid w:val="001B339A"/>
    <w:rsid w:val="001B60A6"/>
    <w:rsid w:val="001C2362"/>
    <w:rsid w:val="001C2971"/>
    <w:rsid w:val="001C650B"/>
    <w:rsid w:val="001C72B5"/>
    <w:rsid w:val="001C77FB"/>
    <w:rsid w:val="001D11AC"/>
    <w:rsid w:val="001D1845"/>
    <w:rsid w:val="001D2E7A"/>
    <w:rsid w:val="001D3211"/>
    <w:rsid w:val="001D3992"/>
    <w:rsid w:val="001D4A3E"/>
    <w:rsid w:val="001E32E5"/>
    <w:rsid w:val="001E3AEE"/>
    <w:rsid w:val="001E416D"/>
    <w:rsid w:val="001E422B"/>
    <w:rsid w:val="001F4EF8"/>
    <w:rsid w:val="001F574E"/>
    <w:rsid w:val="001F5AB1"/>
    <w:rsid w:val="00200579"/>
    <w:rsid w:val="00201337"/>
    <w:rsid w:val="00201579"/>
    <w:rsid w:val="002022EA"/>
    <w:rsid w:val="00202CB2"/>
    <w:rsid w:val="002044E9"/>
    <w:rsid w:val="00205B17"/>
    <w:rsid w:val="00205D9B"/>
    <w:rsid w:val="002115A6"/>
    <w:rsid w:val="00213436"/>
    <w:rsid w:val="002138C8"/>
    <w:rsid w:val="00214033"/>
    <w:rsid w:val="002176C4"/>
    <w:rsid w:val="002204DA"/>
    <w:rsid w:val="0022371A"/>
    <w:rsid w:val="00224DAB"/>
    <w:rsid w:val="0022582A"/>
    <w:rsid w:val="00237785"/>
    <w:rsid w:val="00237A2B"/>
    <w:rsid w:val="002406D3"/>
    <w:rsid w:val="00246546"/>
    <w:rsid w:val="002505E9"/>
    <w:rsid w:val="00251FB9"/>
    <w:rsid w:val="002520AD"/>
    <w:rsid w:val="002551AF"/>
    <w:rsid w:val="00255FD9"/>
    <w:rsid w:val="0025660A"/>
    <w:rsid w:val="00257DF8"/>
    <w:rsid w:val="00257E4A"/>
    <w:rsid w:val="0026038D"/>
    <w:rsid w:val="002617BA"/>
    <w:rsid w:val="00262E69"/>
    <w:rsid w:val="00263D78"/>
    <w:rsid w:val="00266E40"/>
    <w:rsid w:val="002703D0"/>
    <w:rsid w:val="0027175D"/>
    <w:rsid w:val="002735DD"/>
    <w:rsid w:val="00274B97"/>
    <w:rsid w:val="00286250"/>
    <w:rsid w:val="00290909"/>
    <w:rsid w:val="002954BF"/>
    <w:rsid w:val="00296AE1"/>
    <w:rsid w:val="0029793F"/>
    <w:rsid w:val="002A1C42"/>
    <w:rsid w:val="002A617C"/>
    <w:rsid w:val="002A71CF"/>
    <w:rsid w:val="002B3E9D"/>
    <w:rsid w:val="002B574E"/>
    <w:rsid w:val="002C1E38"/>
    <w:rsid w:val="002C25B3"/>
    <w:rsid w:val="002C5CF0"/>
    <w:rsid w:val="002C605E"/>
    <w:rsid w:val="002C77F4"/>
    <w:rsid w:val="002D0869"/>
    <w:rsid w:val="002D4E26"/>
    <w:rsid w:val="002D78FE"/>
    <w:rsid w:val="002E4993"/>
    <w:rsid w:val="002E560E"/>
    <w:rsid w:val="002E5BAC"/>
    <w:rsid w:val="002E6010"/>
    <w:rsid w:val="002E7635"/>
    <w:rsid w:val="002F2576"/>
    <w:rsid w:val="002F265A"/>
    <w:rsid w:val="002F3B40"/>
    <w:rsid w:val="0030163D"/>
    <w:rsid w:val="003032C4"/>
    <w:rsid w:val="0030413F"/>
    <w:rsid w:val="00305EFE"/>
    <w:rsid w:val="00307ACF"/>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1277"/>
    <w:rsid w:val="00356472"/>
    <w:rsid w:val="00360ADD"/>
    <w:rsid w:val="003621C3"/>
    <w:rsid w:val="00362816"/>
    <w:rsid w:val="0036382D"/>
    <w:rsid w:val="00366F0B"/>
    <w:rsid w:val="00372E2D"/>
    <w:rsid w:val="00376D63"/>
    <w:rsid w:val="00380350"/>
    <w:rsid w:val="00380B4E"/>
    <w:rsid w:val="00380F88"/>
    <w:rsid w:val="003816E4"/>
    <w:rsid w:val="00381F7A"/>
    <w:rsid w:val="00382C28"/>
    <w:rsid w:val="0038597C"/>
    <w:rsid w:val="00387A49"/>
    <w:rsid w:val="0039068D"/>
    <w:rsid w:val="0039131E"/>
    <w:rsid w:val="003A04A6"/>
    <w:rsid w:val="003A6A32"/>
    <w:rsid w:val="003A7759"/>
    <w:rsid w:val="003A7F6E"/>
    <w:rsid w:val="003B03EA"/>
    <w:rsid w:val="003B0763"/>
    <w:rsid w:val="003B76F0"/>
    <w:rsid w:val="003C138B"/>
    <w:rsid w:val="003C38FE"/>
    <w:rsid w:val="003C7C34"/>
    <w:rsid w:val="003D0F37"/>
    <w:rsid w:val="003D2A7A"/>
    <w:rsid w:val="003D3B40"/>
    <w:rsid w:val="003D5150"/>
    <w:rsid w:val="003D6614"/>
    <w:rsid w:val="003E1065"/>
    <w:rsid w:val="003F1C3A"/>
    <w:rsid w:val="003F4DE4"/>
    <w:rsid w:val="003F70D2"/>
    <w:rsid w:val="00414698"/>
    <w:rsid w:val="00415649"/>
    <w:rsid w:val="004174F1"/>
    <w:rsid w:val="0042565E"/>
    <w:rsid w:val="00432C05"/>
    <w:rsid w:val="00440379"/>
    <w:rsid w:val="00441393"/>
    <w:rsid w:val="004441F8"/>
    <w:rsid w:val="00447CF0"/>
    <w:rsid w:val="00454124"/>
    <w:rsid w:val="00456DE1"/>
    <w:rsid w:val="00456F10"/>
    <w:rsid w:val="00460D62"/>
    <w:rsid w:val="00461DDC"/>
    <w:rsid w:val="00462095"/>
    <w:rsid w:val="00463B48"/>
    <w:rsid w:val="0046464D"/>
    <w:rsid w:val="00474746"/>
    <w:rsid w:val="0047497F"/>
    <w:rsid w:val="00476942"/>
    <w:rsid w:val="00477D62"/>
    <w:rsid w:val="00481C27"/>
    <w:rsid w:val="004871A2"/>
    <w:rsid w:val="004908B8"/>
    <w:rsid w:val="00492A8D"/>
    <w:rsid w:val="00493B3C"/>
    <w:rsid w:val="004944C8"/>
    <w:rsid w:val="00495DDA"/>
    <w:rsid w:val="004A0EBF"/>
    <w:rsid w:val="004A3301"/>
    <w:rsid w:val="004A3751"/>
    <w:rsid w:val="004A4EC4"/>
    <w:rsid w:val="004B65D9"/>
    <w:rsid w:val="004B744B"/>
    <w:rsid w:val="004B7810"/>
    <w:rsid w:val="004C0C7E"/>
    <w:rsid w:val="004C0E4B"/>
    <w:rsid w:val="004D2ECB"/>
    <w:rsid w:val="004D4109"/>
    <w:rsid w:val="004D6C87"/>
    <w:rsid w:val="004E0BBB"/>
    <w:rsid w:val="004E1D57"/>
    <w:rsid w:val="004E2F16"/>
    <w:rsid w:val="004E758C"/>
    <w:rsid w:val="004F26FF"/>
    <w:rsid w:val="004F2AA4"/>
    <w:rsid w:val="004F4AAE"/>
    <w:rsid w:val="004F5930"/>
    <w:rsid w:val="004F6196"/>
    <w:rsid w:val="004F6213"/>
    <w:rsid w:val="00503044"/>
    <w:rsid w:val="005051B1"/>
    <w:rsid w:val="00521DC0"/>
    <w:rsid w:val="005222AF"/>
    <w:rsid w:val="00523666"/>
    <w:rsid w:val="00525922"/>
    <w:rsid w:val="00526234"/>
    <w:rsid w:val="00531B42"/>
    <w:rsid w:val="00534F34"/>
    <w:rsid w:val="0053692E"/>
    <w:rsid w:val="00536C1B"/>
    <w:rsid w:val="005378A6"/>
    <w:rsid w:val="00537FEB"/>
    <w:rsid w:val="00540D36"/>
    <w:rsid w:val="00541ED1"/>
    <w:rsid w:val="00546807"/>
    <w:rsid w:val="00547837"/>
    <w:rsid w:val="00551C89"/>
    <w:rsid w:val="005523AC"/>
    <w:rsid w:val="00553815"/>
    <w:rsid w:val="00553FE0"/>
    <w:rsid w:val="005552CE"/>
    <w:rsid w:val="00557434"/>
    <w:rsid w:val="005632D2"/>
    <w:rsid w:val="00563D55"/>
    <w:rsid w:val="00564087"/>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2CBA"/>
    <w:rsid w:val="005D304B"/>
    <w:rsid w:val="005D329D"/>
    <w:rsid w:val="005D3920"/>
    <w:rsid w:val="005D6E5D"/>
    <w:rsid w:val="005E091A"/>
    <w:rsid w:val="005E3989"/>
    <w:rsid w:val="005E4659"/>
    <w:rsid w:val="005E5AB7"/>
    <w:rsid w:val="005E657A"/>
    <w:rsid w:val="005E7063"/>
    <w:rsid w:val="005F1314"/>
    <w:rsid w:val="005F1386"/>
    <w:rsid w:val="005F17C2"/>
    <w:rsid w:val="005F3F23"/>
    <w:rsid w:val="005F4BA4"/>
    <w:rsid w:val="005F7025"/>
    <w:rsid w:val="00600C2B"/>
    <w:rsid w:val="00602892"/>
    <w:rsid w:val="00603A5E"/>
    <w:rsid w:val="00606A1F"/>
    <w:rsid w:val="00611BF0"/>
    <w:rsid w:val="006127AC"/>
    <w:rsid w:val="00616B05"/>
    <w:rsid w:val="00622C26"/>
    <w:rsid w:val="0062328F"/>
    <w:rsid w:val="00631D5E"/>
    <w:rsid w:val="00634A78"/>
    <w:rsid w:val="00636D07"/>
    <w:rsid w:val="00640A74"/>
    <w:rsid w:val="00641794"/>
    <w:rsid w:val="00642025"/>
    <w:rsid w:val="00642ECC"/>
    <w:rsid w:val="00646AFD"/>
    <w:rsid w:val="00646E87"/>
    <w:rsid w:val="00647E71"/>
    <w:rsid w:val="0065107F"/>
    <w:rsid w:val="006600A7"/>
    <w:rsid w:val="00661085"/>
    <w:rsid w:val="00661946"/>
    <w:rsid w:val="00664D43"/>
    <w:rsid w:val="00666061"/>
    <w:rsid w:val="00666380"/>
    <w:rsid w:val="00667424"/>
    <w:rsid w:val="00667792"/>
    <w:rsid w:val="00671677"/>
    <w:rsid w:val="006744D8"/>
    <w:rsid w:val="006750F2"/>
    <w:rsid w:val="006752D6"/>
    <w:rsid w:val="00675E02"/>
    <w:rsid w:val="006814B6"/>
    <w:rsid w:val="0068553C"/>
    <w:rsid w:val="00685F34"/>
    <w:rsid w:val="00692D0B"/>
    <w:rsid w:val="00693B1F"/>
    <w:rsid w:val="00695656"/>
    <w:rsid w:val="006975A8"/>
    <w:rsid w:val="006A1012"/>
    <w:rsid w:val="006A2BE7"/>
    <w:rsid w:val="006A7DF5"/>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4BC6"/>
    <w:rsid w:val="0074084C"/>
    <w:rsid w:val="00752EE2"/>
    <w:rsid w:val="007541D3"/>
    <w:rsid w:val="007577D7"/>
    <w:rsid w:val="00760004"/>
    <w:rsid w:val="007715E8"/>
    <w:rsid w:val="0077168F"/>
    <w:rsid w:val="00771F53"/>
    <w:rsid w:val="00773916"/>
    <w:rsid w:val="00773A35"/>
    <w:rsid w:val="007750AB"/>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A6E6C"/>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E567D"/>
    <w:rsid w:val="007F2C43"/>
    <w:rsid w:val="007F7544"/>
    <w:rsid w:val="00800995"/>
    <w:rsid w:val="00804736"/>
    <w:rsid w:val="0080602A"/>
    <w:rsid w:val="008069C5"/>
    <w:rsid w:val="0081117E"/>
    <w:rsid w:val="00816F79"/>
    <w:rsid w:val="008172F8"/>
    <w:rsid w:val="00820C2C"/>
    <w:rsid w:val="00822255"/>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391D"/>
    <w:rsid w:val="00854BCE"/>
    <w:rsid w:val="00857346"/>
    <w:rsid w:val="008603E0"/>
    <w:rsid w:val="00865532"/>
    <w:rsid w:val="00867686"/>
    <w:rsid w:val="008737D3"/>
    <w:rsid w:val="00874179"/>
    <w:rsid w:val="008747E0"/>
    <w:rsid w:val="00876841"/>
    <w:rsid w:val="00877344"/>
    <w:rsid w:val="00882B3C"/>
    <w:rsid w:val="00886C21"/>
    <w:rsid w:val="0088783D"/>
    <w:rsid w:val="008972C3"/>
    <w:rsid w:val="008A28D9"/>
    <w:rsid w:val="008A30BA"/>
    <w:rsid w:val="008A52DC"/>
    <w:rsid w:val="008A5435"/>
    <w:rsid w:val="008A70DB"/>
    <w:rsid w:val="008B62E0"/>
    <w:rsid w:val="008C2A0C"/>
    <w:rsid w:val="008C33B5"/>
    <w:rsid w:val="008C3A72"/>
    <w:rsid w:val="008C46F4"/>
    <w:rsid w:val="008C4A94"/>
    <w:rsid w:val="008C6969"/>
    <w:rsid w:val="008D45D2"/>
    <w:rsid w:val="008D5AA7"/>
    <w:rsid w:val="008D5CCD"/>
    <w:rsid w:val="008E1D70"/>
    <w:rsid w:val="008E1F69"/>
    <w:rsid w:val="008E76B1"/>
    <w:rsid w:val="008F34F4"/>
    <w:rsid w:val="008F38BB"/>
    <w:rsid w:val="008F57D8"/>
    <w:rsid w:val="00902834"/>
    <w:rsid w:val="009110DD"/>
    <w:rsid w:val="00913056"/>
    <w:rsid w:val="00914E26"/>
    <w:rsid w:val="0091590F"/>
    <w:rsid w:val="00920B2C"/>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922"/>
    <w:rsid w:val="00982A22"/>
    <w:rsid w:val="009830CC"/>
    <w:rsid w:val="00983287"/>
    <w:rsid w:val="009847ED"/>
    <w:rsid w:val="00994D97"/>
    <w:rsid w:val="0099752C"/>
    <w:rsid w:val="009A07B7"/>
    <w:rsid w:val="009B0C65"/>
    <w:rsid w:val="009B1545"/>
    <w:rsid w:val="009B372E"/>
    <w:rsid w:val="009B5023"/>
    <w:rsid w:val="009B6582"/>
    <w:rsid w:val="009B785E"/>
    <w:rsid w:val="009C26F8"/>
    <w:rsid w:val="009C2899"/>
    <w:rsid w:val="009C387B"/>
    <w:rsid w:val="009C609E"/>
    <w:rsid w:val="009C6984"/>
    <w:rsid w:val="009D25B8"/>
    <w:rsid w:val="009D26AB"/>
    <w:rsid w:val="009D6B98"/>
    <w:rsid w:val="009E001E"/>
    <w:rsid w:val="009E075B"/>
    <w:rsid w:val="009E0914"/>
    <w:rsid w:val="009E16EC"/>
    <w:rsid w:val="009E1F25"/>
    <w:rsid w:val="009E433C"/>
    <w:rsid w:val="009E4A4D"/>
    <w:rsid w:val="009E6578"/>
    <w:rsid w:val="009F081F"/>
    <w:rsid w:val="009F4A19"/>
    <w:rsid w:val="009F4D1A"/>
    <w:rsid w:val="00A0288D"/>
    <w:rsid w:val="00A06A0E"/>
    <w:rsid w:val="00A06A3D"/>
    <w:rsid w:val="00A07CE4"/>
    <w:rsid w:val="00A10EBA"/>
    <w:rsid w:val="00A11128"/>
    <w:rsid w:val="00A13E56"/>
    <w:rsid w:val="00A15050"/>
    <w:rsid w:val="00A171D5"/>
    <w:rsid w:val="00A179F2"/>
    <w:rsid w:val="00A227BF"/>
    <w:rsid w:val="00A23CAC"/>
    <w:rsid w:val="00A24838"/>
    <w:rsid w:val="00A25AB0"/>
    <w:rsid w:val="00A2743E"/>
    <w:rsid w:val="00A3074A"/>
    <w:rsid w:val="00A30C33"/>
    <w:rsid w:val="00A36738"/>
    <w:rsid w:val="00A37755"/>
    <w:rsid w:val="00A4308C"/>
    <w:rsid w:val="00A43432"/>
    <w:rsid w:val="00A44836"/>
    <w:rsid w:val="00A524B5"/>
    <w:rsid w:val="00A53E1D"/>
    <w:rsid w:val="00A543E0"/>
    <w:rsid w:val="00A549B3"/>
    <w:rsid w:val="00A56184"/>
    <w:rsid w:val="00A66081"/>
    <w:rsid w:val="00A67954"/>
    <w:rsid w:val="00A716B3"/>
    <w:rsid w:val="00A72893"/>
    <w:rsid w:val="00A72ED7"/>
    <w:rsid w:val="00A800A9"/>
    <w:rsid w:val="00A804C9"/>
    <w:rsid w:val="00A8083F"/>
    <w:rsid w:val="00A83FF2"/>
    <w:rsid w:val="00A86343"/>
    <w:rsid w:val="00A87080"/>
    <w:rsid w:val="00A90AAC"/>
    <w:rsid w:val="00A90D86"/>
    <w:rsid w:val="00A91DBA"/>
    <w:rsid w:val="00A97900"/>
    <w:rsid w:val="00AA1B91"/>
    <w:rsid w:val="00AA1D7A"/>
    <w:rsid w:val="00AA3E01"/>
    <w:rsid w:val="00AA62ED"/>
    <w:rsid w:val="00AB0BFA"/>
    <w:rsid w:val="00AB29C1"/>
    <w:rsid w:val="00AB2C66"/>
    <w:rsid w:val="00AB76B7"/>
    <w:rsid w:val="00AC33A2"/>
    <w:rsid w:val="00AC583D"/>
    <w:rsid w:val="00AD12E6"/>
    <w:rsid w:val="00AD38F7"/>
    <w:rsid w:val="00AE65F1"/>
    <w:rsid w:val="00AE6BB4"/>
    <w:rsid w:val="00AE74AD"/>
    <w:rsid w:val="00AF159C"/>
    <w:rsid w:val="00B007F2"/>
    <w:rsid w:val="00B01873"/>
    <w:rsid w:val="00B0466B"/>
    <w:rsid w:val="00B0572F"/>
    <w:rsid w:val="00B074AB"/>
    <w:rsid w:val="00B07717"/>
    <w:rsid w:val="00B1228A"/>
    <w:rsid w:val="00B13AC5"/>
    <w:rsid w:val="00B16334"/>
    <w:rsid w:val="00B17253"/>
    <w:rsid w:val="00B250D6"/>
    <w:rsid w:val="00B2583D"/>
    <w:rsid w:val="00B26A2D"/>
    <w:rsid w:val="00B27D0A"/>
    <w:rsid w:val="00B31A41"/>
    <w:rsid w:val="00B32474"/>
    <w:rsid w:val="00B40199"/>
    <w:rsid w:val="00B453D3"/>
    <w:rsid w:val="00B45400"/>
    <w:rsid w:val="00B46DAC"/>
    <w:rsid w:val="00B502FF"/>
    <w:rsid w:val="00B50B90"/>
    <w:rsid w:val="00B50E28"/>
    <w:rsid w:val="00B55ACF"/>
    <w:rsid w:val="00B56A75"/>
    <w:rsid w:val="00B57A01"/>
    <w:rsid w:val="00B6066D"/>
    <w:rsid w:val="00B612B1"/>
    <w:rsid w:val="00B621CA"/>
    <w:rsid w:val="00B627A8"/>
    <w:rsid w:val="00B643DF"/>
    <w:rsid w:val="00B65300"/>
    <w:rsid w:val="00B658B7"/>
    <w:rsid w:val="00B67422"/>
    <w:rsid w:val="00B70796"/>
    <w:rsid w:val="00B70BD4"/>
    <w:rsid w:val="00B712CA"/>
    <w:rsid w:val="00B73463"/>
    <w:rsid w:val="00B75110"/>
    <w:rsid w:val="00B90123"/>
    <w:rsid w:val="00B9016D"/>
    <w:rsid w:val="00B92476"/>
    <w:rsid w:val="00B9597D"/>
    <w:rsid w:val="00BA0F98"/>
    <w:rsid w:val="00BA1517"/>
    <w:rsid w:val="00BA1C02"/>
    <w:rsid w:val="00BA4E39"/>
    <w:rsid w:val="00BA67FD"/>
    <w:rsid w:val="00BA7C48"/>
    <w:rsid w:val="00BC251F"/>
    <w:rsid w:val="00BC27F6"/>
    <w:rsid w:val="00BC39F4"/>
    <w:rsid w:val="00BC7FE0"/>
    <w:rsid w:val="00BD0443"/>
    <w:rsid w:val="00BD150C"/>
    <w:rsid w:val="00BD1587"/>
    <w:rsid w:val="00BD25B4"/>
    <w:rsid w:val="00BD6A20"/>
    <w:rsid w:val="00BD7EE1"/>
    <w:rsid w:val="00BE5568"/>
    <w:rsid w:val="00BE5764"/>
    <w:rsid w:val="00BF1358"/>
    <w:rsid w:val="00BF4DEB"/>
    <w:rsid w:val="00C0106D"/>
    <w:rsid w:val="00C070AF"/>
    <w:rsid w:val="00C130C5"/>
    <w:rsid w:val="00C133BE"/>
    <w:rsid w:val="00C1400A"/>
    <w:rsid w:val="00C1566E"/>
    <w:rsid w:val="00C222B4"/>
    <w:rsid w:val="00C23504"/>
    <w:rsid w:val="00C250BB"/>
    <w:rsid w:val="00C25DE6"/>
    <w:rsid w:val="00C262E4"/>
    <w:rsid w:val="00C2642C"/>
    <w:rsid w:val="00C33E20"/>
    <w:rsid w:val="00C35CF6"/>
    <w:rsid w:val="00C3725B"/>
    <w:rsid w:val="00C401B7"/>
    <w:rsid w:val="00C473B5"/>
    <w:rsid w:val="00C4790F"/>
    <w:rsid w:val="00C503D9"/>
    <w:rsid w:val="00C522BE"/>
    <w:rsid w:val="00C52413"/>
    <w:rsid w:val="00C533EC"/>
    <w:rsid w:val="00C5470E"/>
    <w:rsid w:val="00C55EFB"/>
    <w:rsid w:val="00C56585"/>
    <w:rsid w:val="00C56B3F"/>
    <w:rsid w:val="00C62C27"/>
    <w:rsid w:val="00C62DF5"/>
    <w:rsid w:val="00C65492"/>
    <w:rsid w:val="00C65C4C"/>
    <w:rsid w:val="00C67C67"/>
    <w:rsid w:val="00C7022C"/>
    <w:rsid w:val="00C708E5"/>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E76ED"/>
    <w:rsid w:val="00CF10E3"/>
    <w:rsid w:val="00CF49CC"/>
    <w:rsid w:val="00D0014B"/>
    <w:rsid w:val="00D03A27"/>
    <w:rsid w:val="00D04F0B"/>
    <w:rsid w:val="00D120AF"/>
    <w:rsid w:val="00D1463A"/>
    <w:rsid w:val="00D15F11"/>
    <w:rsid w:val="00D20F6E"/>
    <w:rsid w:val="00D252C9"/>
    <w:rsid w:val="00D270FA"/>
    <w:rsid w:val="00D32DDF"/>
    <w:rsid w:val="00D36206"/>
    <w:rsid w:val="00D36E93"/>
    <w:rsid w:val="00D3700C"/>
    <w:rsid w:val="00D41940"/>
    <w:rsid w:val="00D43F9C"/>
    <w:rsid w:val="00D50C46"/>
    <w:rsid w:val="00D52C7B"/>
    <w:rsid w:val="00D603BF"/>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B176D"/>
    <w:rsid w:val="00DB25B3"/>
    <w:rsid w:val="00DB29C7"/>
    <w:rsid w:val="00DC1C10"/>
    <w:rsid w:val="00DC6F92"/>
    <w:rsid w:val="00DD60F2"/>
    <w:rsid w:val="00DD69FB"/>
    <w:rsid w:val="00DE0893"/>
    <w:rsid w:val="00DE2814"/>
    <w:rsid w:val="00DE6796"/>
    <w:rsid w:val="00DE6AE4"/>
    <w:rsid w:val="00DF41B2"/>
    <w:rsid w:val="00DF47E2"/>
    <w:rsid w:val="00DF5426"/>
    <w:rsid w:val="00DF76E9"/>
    <w:rsid w:val="00E01272"/>
    <w:rsid w:val="00E03067"/>
    <w:rsid w:val="00E03814"/>
    <w:rsid w:val="00E03846"/>
    <w:rsid w:val="00E03A07"/>
    <w:rsid w:val="00E04CBA"/>
    <w:rsid w:val="00E06421"/>
    <w:rsid w:val="00E10BDB"/>
    <w:rsid w:val="00E13CC9"/>
    <w:rsid w:val="00E16EB4"/>
    <w:rsid w:val="00E20A7D"/>
    <w:rsid w:val="00E210D3"/>
    <w:rsid w:val="00E21A27"/>
    <w:rsid w:val="00E22643"/>
    <w:rsid w:val="00E27A2F"/>
    <w:rsid w:val="00E30A98"/>
    <w:rsid w:val="00E3662F"/>
    <w:rsid w:val="00E42A94"/>
    <w:rsid w:val="00E458BF"/>
    <w:rsid w:val="00E47285"/>
    <w:rsid w:val="00E47C3E"/>
    <w:rsid w:val="00E5035D"/>
    <w:rsid w:val="00E51C33"/>
    <w:rsid w:val="00E54676"/>
    <w:rsid w:val="00E54AD5"/>
    <w:rsid w:val="00E54BFB"/>
    <w:rsid w:val="00E54CD7"/>
    <w:rsid w:val="00E706E7"/>
    <w:rsid w:val="00E714FD"/>
    <w:rsid w:val="00E76B2C"/>
    <w:rsid w:val="00E77587"/>
    <w:rsid w:val="00E818AD"/>
    <w:rsid w:val="00E84229"/>
    <w:rsid w:val="00E843F0"/>
    <w:rsid w:val="00E84965"/>
    <w:rsid w:val="00E851A7"/>
    <w:rsid w:val="00E86147"/>
    <w:rsid w:val="00E877DC"/>
    <w:rsid w:val="00E90E4E"/>
    <w:rsid w:val="00E9391E"/>
    <w:rsid w:val="00EA1052"/>
    <w:rsid w:val="00EA218F"/>
    <w:rsid w:val="00EA47D3"/>
    <w:rsid w:val="00EA4F29"/>
    <w:rsid w:val="00EA5B27"/>
    <w:rsid w:val="00EA5F83"/>
    <w:rsid w:val="00EA6F9D"/>
    <w:rsid w:val="00EB12D1"/>
    <w:rsid w:val="00EB2273"/>
    <w:rsid w:val="00EB413A"/>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3FA8"/>
    <w:rsid w:val="00F06ECB"/>
    <w:rsid w:val="00F1078D"/>
    <w:rsid w:val="00F11368"/>
    <w:rsid w:val="00F11764"/>
    <w:rsid w:val="00F118B2"/>
    <w:rsid w:val="00F144E2"/>
    <w:rsid w:val="00F14F92"/>
    <w:rsid w:val="00F157E2"/>
    <w:rsid w:val="00F16C7D"/>
    <w:rsid w:val="00F17CF9"/>
    <w:rsid w:val="00F21960"/>
    <w:rsid w:val="00F22DEE"/>
    <w:rsid w:val="00F23723"/>
    <w:rsid w:val="00F259E2"/>
    <w:rsid w:val="00F30251"/>
    <w:rsid w:val="00F30739"/>
    <w:rsid w:val="00F346A3"/>
    <w:rsid w:val="00F404B9"/>
    <w:rsid w:val="00F40DC3"/>
    <w:rsid w:val="00F41F0B"/>
    <w:rsid w:val="00F50222"/>
    <w:rsid w:val="00F52277"/>
    <w:rsid w:val="00F527AC"/>
    <w:rsid w:val="00F529EA"/>
    <w:rsid w:val="00F5503F"/>
    <w:rsid w:val="00F55AD7"/>
    <w:rsid w:val="00F57751"/>
    <w:rsid w:val="00F61D83"/>
    <w:rsid w:val="00F628DA"/>
    <w:rsid w:val="00F636EF"/>
    <w:rsid w:val="00F64BE0"/>
    <w:rsid w:val="00F65DD1"/>
    <w:rsid w:val="00F707B3"/>
    <w:rsid w:val="00F71135"/>
    <w:rsid w:val="00F725AC"/>
    <w:rsid w:val="00F730DC"/>
    <w:rsid w:val="00F73454"/>
    <w:rsid w:val="00F741EE"/>
    <w:rsid w:val="00F74309"/>
    <w:rsid w:val="00F828E7"/>
    <w:rsid w:val="00F82C35"/>
    <w:rsid w:val="00F83068"/>
    <w:rsid w:val="00F85647"/>
    <w:rsid w:val="00F90461"/>
    <w:rsid w:val="00F91B03"/>
    <w:rsid w:val="00F92205"/>
    <w:rsid w:val="00F957C7"/>
    <w:rsid w:val="00FA06B2"/>
    <w:rsid w:val="00FA10BB"/>
    <w:rsid w:val="00FA370D"/>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E2FE7"/>
    <w:rsid w:val="00FE7353"/>
    <w:rsid w:val="00FF2C98"/>
    <w:rsid w:val="00FF3676"/>
    <w:rsid w:val="00FF418D"/>
    <w:rsid w:val="00FF6538"/>
    <w:rsid w:val="01360F29"/>
    <w:rsid w:val="01651645"/>
    <w:rsid w:val="024B215D"/>
    <w:rsid w:val="026659F0"/>
    <w:rsid w:val="02BC1AB4"/>
    <w:rsid w:val="039C4034"/>
    <w:rsid w:val="04536448"/>
    <w:rsid w:val="05621969"/>
    <w:rsid w:val="05A03B83"/>
    <w:rsid w:val="06846D8D"/>
    <w:rsid w:val="06986394"/>
    <w:rsid w:val="07160A09"/>
    <w:rsid w:val="071B2620"/>
    <w:rsid w:val="07853608"/>
    <w:rsid w:val="07927288"/>
    <w:rsid w:val="07D653C6"/>
    <w:rsid w:val="0826713C"/>
    <w:rsid w:val="08CB50F7"/>
    <w:rsid w:val="08CC40AC"/>
    <w:rsid w:val="08DA7138"/>
    <w:rsid w:val="08EB4EA1"/>
    <w:rsid w:val="0904097F"/>
    <w:rsid w:val="093914FB"/>
    <w:rsid w:val="097906FF"/>
    <w:rsid w:val="09AD6CEE"/>
    <w:rsid w:val="0A00497C"/>
    <w:rsid w:val="0A80786B"/>
    <w:rsid w:val="0A86241C"/>
    <w:rsid w:val="0A9924BD"/>
    <w:rsid w:val="0ABC3FED"/>
    <w:rsid w:val="0AEE0C79"/>
    <w:rsid w:val="0C4274CE"/>
    <w:rsid w:val="0CA858A8"/>
    <w:rsid w:val="0D307327"/>
    <w:rsid w:val="0D4D00CC"/>
    <w:rsid w:val="0D4E74FD"/>
    <w:rsid w:val="0DB31D06"/>
    <w:rsid w:val="0EDC0C0F"/>
    <w:rsid w:val="0FD52B41"/>
    <w:rsid w:val="0FE80671"/>
    <w:rsid w:val="106A2B50"/>
    <w:rsid w:val="11250A02"/>
    <w:rsid w:val="117B0D8C"/>
    <w:rsid w:val="11895257"/>
    <w:rsid w:val="12072620"/>
    <w:rsid w:val="12154EDF"/>
    <w:rsid w:val="122D652B"/>
    <w:rsid w:val="12BA2926"/>
    <w:rsid w:val="13CF12A4"/>
    <w:rsid w:val="14883EEC"/>
    <w:rsid w:val="1546345F"/>
    <w:rsid w:val="15653974"/>
    <w:rsid w:val="15C87170"/>
    <w:rsid w:val="15E11B06"/>
    <w:rsid w:val="16454036"/>
    <w:rsid w:val="16B56AEF"/>
    <w:rsid w:val="16EA1680"/>
    <w:rsid w:val="17084E70"/>
    <w:rsid w:val="17594D5C"/>
    <w:rsid w:val="18221F62"/>
    <w:rsid w:val="18CE20EA"/>
    <w:rsid w:val="19433FC0"/>
    <w:rsid w:val="19786965"/>
    <w:rsid w:val="19EA5CF9"/>
    <w:rsid w:val="1A607EA5"/>
    <w:rsid w:val="1AAD3ECF"/>
    <w:rsid w:val="1AE23C2A"/>
    <w:rsid w:val="1AE44224"/>
    <w:rsid w:val="1B102545"/>
    <w:rsid w:val="1B1A1616"/>
    <w:rsid w:val="1B2674C4"/>
    <w:rsid w:val="1B925650"/>
    <w:rsid w:val="1B9E5B74"/>
    <w:rsid w:val="1BF63E31"/>
    <w:rsid w:val="1CBD2F6C"/>
    <w:rsid w:val="1CCC6940"/>
    <w:rsid w:val="1D750D86"/>
    <w:rsid w:val="1D820C95"/>
    <w:rsid w:val="1DA17FCD"/>
    <w:rsid w:val="1DA5166B"/>
    <w:rsid w:val="1DA55279"/>
    <w:rsid w:val="1DA653E3"/>
    <w:rsid w:val="1E8F5E77"/>
    <w:rsid w:val="1F3975F4"/>
    <w:rsid w:val="1FD220D9"/>
    <w:rsid w:val="20243C65"/>
    <w:rsid w:val="21E04D26"/>
    <w:rsid w:val="22F4274D"/>
    <w:rsid w:val="237A70F6"/>
    <w:rsid w:val="23A423C5"/>
    <w:rsid w:val="23A6288F"/>
    <w:rsid w:val="23C16AD3"/>
    <w:rsid w:val="23F87B1D"/>
    <w:rsid w:val="24091B2B"/>
    <w:rsid w:val="24381314"/>
    <w:rsid w:val="248C6A02"/>
    <w:rsid w:val="24DC37E6"/>
    <w:rsid w:val="25F2744B"/>
    <w:rsid w:val="26754647"/>
    <w:rsid w:val="26EA4592"/>
    <w:rsid w:val="279664C8"/>
    <w:rsid w:val="27A17284"/>
    <w:rsid w:val="27D76F83"/>
    <w:rsid w:val="284B03E5"/>
    <w:rsid w:val="28CA6900"/>
    <w:rsid w:val="28E219C5"/>
    <w:rsid w:val="2986549A"/>
    <w:rsid w:val="29A22F02"/>
    <w:rsid w:val="29B639A3"/>
    <w:rsid w:val="2A07545B"/>
    <w:rsid w:val="2A461F39"/>
    <w:rsid w:val="2A465F84"/>
    <w:rsid w:val="2A585CB7"/>
    <w:rsid w:val="2A6F3E33"/>
    <w:rsid w:val="2BA94DE0"/>
    <w:rsid w:val="2C0E0D23"/>
    <w:rsid w:val="2C640943"/>
    <w:rsid w:val="2C9C632F"/>
    <w:rsid w:val="2D5C161A"/>
    <w:rsid w:val="2E281FC7"/>
    <w:rsid w:val="2E937E60"/>
    <w:rsid w:val="2EA65243"/>
    <w:rsid w:val="2F4D2DDD"/>
    <w:rsid w:val="2F7B222C"/>
    <w:rsid w:val="2FD22068"/>
    <w:rsid w:val="305E3800"/>
    <w:rsid w:val="30EC0A47"/>
    <w:rsid w:val="30F027A5"/>
    <w:rsid w:val="30FD381E"/>
    <w:rsid w:val="313E26C3"/>
    <w:rsid w:val="31F52C3B"/>
    <w:rsid w:val="31FD7806"/>
    <w:rsid w:val="32170EB9"/>
    <w:rsid w:val="3239544C"/>
    <w:rsid w:val="324D35C8"/>
    <w:rsid w:val="329B0E37"/>
    <w:rsid w:val="329B2BE5"/>
    <w:rsid w:val="32C043F9"/>
    <w:rsid w:val="33042538"/>
    <w:rsid w:val="3310712F"/>
    <w:rsid w:val="3393097F"/>
    <w:rsid w:val="340F388A"/>
    <w:rsid w:val="344F012B"/>
    <w:rsid w:val="3460797A"/>
    <w:rsid w:val="34781263"/>
    <w:rsid w:val="349F1221"/>
    <w:rsid w:val="35181A32"/>
    <w:rsid w:val="3757288D"/>
    <w:rsid w:val="378C67D2"/>
    <w:rsid w:val="37CF18AE"/>
    <w:rsid w:val="392840E5"/>
    <w:rsid w:val="3A0D43C8"/>
    <w:rsid w:val="3A3E6C77"/>
    <w:rsid w:val="3A4A73CA"/>
    <w:rsid w:val="3A762749"/>
    <w:rsid w:val="3AA82343"/>
    <w:rsid w:val="3ADE7B13"/>
    <w:rsid w:val="3B0A6B5A"/>
    <w:rsid w:val="3B2F036E"/>
    <w:rsid w:val="3B5F7A36"/>
    <w:rsid w:val="3C1063F2"/>
    <w:rsid w:val="3C9F32D2"/>
    <w:rsid w:val="3CA452B8"/>
    <w:rsid w:val="3D8D2FC5"/>
    <w:rsid w:val="3D9B618F"/>
    <w:rsid w:val="3DD11BB1"/>
    <w:rsid w:val="3E377C66"/>
    <w:rsid w:val="3E845DE6"/>
    <w:rsid w:val="3ED56E8F"/>
    <w:rsid w:val="3EEA3117"/>
    <w:rsid w:val="3F650802"/>
    <w:rsid w:val="401B7113"/>
    <w:rsid w:val="40BE0DB2"/>
    <w:rsid w:val="41DF489C"/>
    <w:rsid w:val="42134546"/>
    <w:rsid w:val="42280D92"/>
    <w:rsid w:val="424E1A22"/>
    <w:rsid w:val="42E859D2"/>
    <w:rsid w:val="43736DBA"/>
    <w:rsid w:val="43CA50D8"/>
    <w:rsid w:val="44015D3A"/>
    <w:rsid w:val="446948F1"/>
    <w:rsid w:val="447D2D74"/>
    <w:rsid w:val="450B1E4C"/>
    <w:rsid w:val="45946A17"/>
    <w:rsid w:val="45C81AEB"/>
    <w:rsid w:val="45F119E2"/>
    <w:rsid w:val="45F66658"/>
    <w:rsid w:val="463262A0"/>
    <w:rsid w:val="465D0485"/>
    <w:rsid w:val="46753001"/>
    <w:rsid w:val="46AD58C3"/>
    <w:rsid w:val="46C6468B"/>
    <w:rsid w:val="47517D3A"/>
    <w:rsid w:val="478B2DD0"/>
    <w:rsid w:val="47DB48C2"/>
    <w:rsid w:val="47E5243A"/>
    <w:rsid w:val="48E24BBA"/>
    <w:rsid w:val="48FD7CFE"/>
    <w:rsid w:val="49066BB2"/>
    <w:rsid w:val="49590796"/>
    <w:rsid w:val="49C36851"/>
    <w:rsid w:val="49DC7913"/>
    <w:rsid w:val="49EA0282"/>
    <w:rsid w:val="49F44C5D"/>
    <w:rsid w:val="49FE5ADB"/>
    <w:rsid w:val="4A5E657A"/>
    <w:rsid w:val="4A993A56"/>
    <w:rsid w:val="4AC960E9"/>
    <w:rsid w:val="4C697BB1"/>
    <w:rsid w:val="4CE4720A"/>
    <w:rsid w:val="4D597930"/>
    <w:rsid w:val="4DA573A0"/>
    <w:rsid w:val="4DAA371F"/>
    <w:rsid w:val="4DD459B7"/>
    <w:rsid w:val="4DEA4CF4"/>
    <w:rsid w:val="4DF01BDF"/>
    <w:rsid w:val="4DF416CF"/>
    <w:rsid w:val="4E241889"/>
    <w:rsid w:val="4E6D3230"/>
    <w:rsid w:val="4F0911AA"/>
    <w:rsid w:val="4F7079D7"/>
    <w:rsid w:val="4FDA1E85"/>
    <w:rsid w:val="4FDC2124"/>
    <w:rsid w:val="50D40EA8"/>
    <w:rsid w:val="51684FF7"/>
    <w:rsid w:val="51821D22"/>
    <w:rsid w:val="51AC0513"/>
    <w:rsid w:val="51C25640"/>
    <w:rsid w:val="52285DEB"/>
    <w:rsid w:val="524644C3"/>
    <w:rsid w:val="52CD6993"/>
    <w:rsid w:val="52CF44B9"/>
    <w:rsid w:val="52DF683D"/>
    <w:rsid w:val="52ED206B"/>
    <w:rsid w:val="53155334"/>
    <w:rsid w:val="539C691D"/>
    <w:rsid w:val="53B611D5"/>
    <w:rsid w:val="53B67427"/>
    <w:rsid w:val="540E52BD"/>
    <w:rsid w:val="54D7298C"/>
    <w:rsid w:val="54E3424B"/>
    <w:rsid w:val="55936E39"/>
    <w:rsid w:val="56DF6C95"/>
    <w:rsid w:val="58066460"/>
    <w:rsid w:val="5875165E"/>
    <w:rsid w:val="587A72EA"/>
    <w:rsid w:val="58874B26"/>
    <w:rsid w:val="591C5113"/>
    <w:rsid w:val="59E62B92"/>
    <w:rsid w:val="5A0507C0"/>
    <w:rsid w:val="5AEE56F8"/>
    <w:rsid w:val="5B3475AF"/>
    <w:rsid w:val="5B3745A7"/>
    <w:rsid w:val="5C1F025F"/>
    <w:rsid w:val="5C607AAC"/>
    <w:rsid w:val="5C6519EA"/>
    <w:rsid w:val="5CBD6F6C"/>
    <w:rsid w:val="5CD32DF8"/>
    <w:rsid w:val="5CFD7E74"/>
    <w:rsid w:val="5D342AEA"/>
    <w:rsid w:val="5D6739D7"/>
    <w:rsid w:val="5E781EA8"/>
    <w:rsid w:val="5E9F54CF"/>
    <w:rsid w:val="5EC4727E"/>
    <w:rsid w:val="5ECF3E31"/>
    <w:rsid w:val="5ED82947"/>
    <w:rsid w:val="5F5F0972"/>
    <w:rsid w:val="5F6D7533"/>
    <w:rsid w:val="5FAE7172"/>
    <w:rsid w:val="603F3EAD"/>
    <w:rsid w:val="60430294"/>
    <w:rsid w:val="61354081"/>
    <w:rsid w:val="614E5143"/>
    <w:rsid w:val="62570027"/>
    <w:rsid w:val="62782E5E"/>
    <w:rsid w:val="629923ED"/>
    <w:rsid w:val="62E92EFF"/>
    <w:rsid w:val="63750765"/>
    <w:rsid w:val="63C4349A"/>
    <w:rsid w:val="63D04240"/>
    <w:rsid w:val="6408782B"/>
    <w:rsid w:val="645536BE"/>
    <w:rsid w:val="64B33C3A"/>
    <w:rsid w:val="65BA541E"/>
    <w:rsid w:val="661E50E3"/>
    <w:rsid w:val="665B6338"/>
    <w:rsid w:val="686314D3"/>
    <w:rsid w:val="68E56651"/>
    <w:rsid w:val="69847953"/>
    <w:rsid w:val="69A51678"/>
    <w:rsid w:val="6A225A9D"/>
    <w:rsid w:val="6B032AFA"/>
    <w:rsid w:val="6B376C47"/>
    <w:rsid w:val="6B8223F1"/>
    <w:rsid w:val="6BD8288F"/>
    <w:rsid w:val="6BE74996"/>
    <w:rsid w:val="6CBA7B30"/>
    <w:rsid w:val="6CE07597"/>
    <w:rsid w:val="6CFA17A9"/>
    <w:rsid w:val="6D1F2B37"/>
    <w:rsid w:val="6DB526EB"/>
    <w:rsid w:val="6DF8446C"/>
    <w:rsid w:val="6E7F06E9"/>
    <w:rsid w:val="6EB02F99"/>
    <w:rsid w:val="6EFF5CCE"/>
    <w:rsid w:val="6F2B297B"/>
    <w:rsid w:val="703D6AAE"/>
    <w:rsid w:val="70755E3A"/>
    <w:rsid w:val="70785D38"/>
    <w:rsid w:val="70B0102E"/>
    <w:rsid w:val="70B769F0"/>
    <w:rsid w:val="718F50E7"/>
    <w:rsid w:val="721E638F"/>
    <w:rsid w:val="72264CB4"/>
    <w:rsid w:val="722A4E10"/>
    <w:rsid w:val="7241446F"/>
    <w:rsid w:val="72A5093A"/>
    <w:rsid w:val="72E10D81"/>
    <w:rsid w:val="7334751C"/>
    <w:rsid w:val="735859AD"/>
    <w:rsid w:val="735C549D"/>
    <w:rsid w:val="73815430"/>
    <w:rsid w:val="738343C3"/>
    <w:rsid w:val="73900B6C"/>
    <w:rsid w:val="73A714EC"/>
    <w:rsid w:val="73E32D82"/>
    <w:rsid w:val="74185868"/>
    <w:rsid w:val="74340AEB"/>
    <w:rsid w:val="74FC0CE6"/>
    <w:rsid w:val="75232716"/>
    <w:rsid w:val="76432E70"/>
    <w:rsid w:val="76516E0F"/>
    <w:rsid w:val="766A7ED1"/>
    <w:rsid w:val="77334767"/>
    <w:rsid w:val="77A47413"/>
    <w:rsid w:val="77B32A17"/>
    <w:rsid w:val="77B43AFA"/>
    <w:rsid w:val="786D5A56"/>
    <w:rsid w:val="795D5ACB"/>
    <w:rsid w:val="797241DC"/>
    <w:rsid w:val="79960FDD"/>
    <w:rsid w:val="79FC05FF"/>
    <w:rsid w:val="7A4F3F08"/>
    <w:rsid w:val="7B4056A4"/>
    <w:rsid w:val="7C7078CB"/>
    <w:rsid w:val="7C9C4B5C"/>
    <w:rsid w:val="7D940E5B"/>
    <w:rsid w:val="7DF033B2"/>
    <w:rsid w:val="7E32460A"/>
    <w:rsid w:val="7E851D4C"/>
    <w:rsid w:val="7EDC3936"/>
    <w:rsid w:val="7EF944E8"/>
    <w:rsid w:val="7EFB3DBC"/>
    <w:rsid w:val="7F170A85"/>
    <w:rsid w:val="7F3D4B93"/>
    <w:rsid w:val="7F63458E"/>
    <w:rsid w:val="7FAA7DF6"/>
    <w:rsid w:val="7FE26D2A"/>
    <w:rsid w:val="7FF57BA6"/>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nhideWhenUsed="0" w:uiPriority="39"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iPriority="99"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35" w:semiHidden="0" w:name="caption"/>
    <w:lsdException w:qFormat="1" w:unhideWhenUsed="0" w:uiPriority="99" w:semiHidden="0" w:name="table of figures"/>
    <w:lsdException w:uiPriority="99" w:name="envelope address"/>
    <w:lsdException w:uiPriority="99" w:name="envelope return"/>
    <w:lsdException w:qFormat="1" w:unhideWhenUsed="0" w:uiPriority="99"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99" w:semiHidden="0" w:name="List"/>
    <w:lsdException w:uiPriority="0" w:name="List Bullet"/>
    <w:lsdException w:qFormat="1" w:unhideWhenUsed="0" w:uiPriority="0" w:name="List Number"/>
    <w:lsdException w:uiPriority="0" w:name="List 2"/>
    <w:lsdException w:uiPriority="99" w:name="List 3"/>
    <w:lsdException w:unhideWhenUsed="0" w:uiPriority="99" w:name="List 4"/>
    <w:lsdException w:unhideWhenUsed="0" w:uiPriority="99" w:name="List 5"/>
    <w:lsdException w:uiPriority="99" w:name="List Bullet 2"/>
    <w:lsdException w:uiPriority="99" w:name="List Bullet 3"/>
    <w:lsdException w:uiPriority="99" w:name="List Bullet 4"/>
    <w:lsdException w:uiPriority="99" w:name="List Bullet 5"/>
    <w:lsdException w:uiPriority="0" w:name="List Number 2"/>
    <w:lsdException w:qFormat="1" w:uiPriority="99"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nhideWhenUsed="0" w:uiPriority="99" w:name="Salutation"/>
    <w:lsdException w:unhideWhenUsed="0" w:uiPriority="99" w:name="Date"/>
    <w:lsdException w:unhideWhenUsed="0"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qFormat="1" w:uiPriority="0" w:name="Body Text Indent 3"/>
    <w:lsdException w:uiPriority="0" w:name="Block Text"/>
    <w:lsdException w:qFormat="1" w:uiPriority="99" w:semiHidden="0" w:name="Hyperlink"/>
    <w:lsdException w:qFormat="1" w:unhideWhenUsed="0" w:uiPriority="0" w:semiHidden="0" w:name="FollowedHyperlink"/>
    <w:lsdException w:unhideWhenUsed="0" w:uiPriority="22" w:semiHidden="0" w:name="Strong"/>
    <w:lsdException w:qFormat="1" w:unhideWhenUsed="0" w:uiPriority="0" w:semiHidden="0" w:name="Emphasis"/>
    <w:lsdException w:qFormat="1" w:unhideWhenUsed="0" w:uiPriority="0"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qFormat="1"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16" w:lineRule="atLeast"/>
    </w:pPr>
    <w:rPr>
      <w:rFonts w:asciiTheme="minorHAnsi" w:hAnsiTheme="minorHAnsi" w:eastAsiaTheme="minorHAnsi" w:cstheme="minorBidi"/>
      <w:sz w:val="18"/>
      <w:szCs w:val="22"/>
      <w:lang w:val="en-GB" w:eastAsia="en-US" w:bidi="ar-SA"/>
    </w:rPr>
  </w:style>
  <w:style w:type="paragraph" w:styleId="2">
    <w:name w:val="heading 1"/>
    <w:next w:val="3"/>
    <w:link w:val="54"/>
    <w:qFormat/>
    <w:uiPriority w:val="0"/>
    <w:pPr>
      <w:keepNext/>
      <w:keepLines/>
      <w:numPr>
        <w:ilvl w:val="0"/>
        <w:numId w:val="1"/>
      </w:numPr>
      <w:spacing w:before="240" w:after="200" w:line="240" w:lineRule="atLeast"/>
      <w:outlineLvl w:val="0"/>
    </w:pPr>
    <w:rPr>
      <w:rFonts w:asciiTheme="majorHAnsi" w:hAnsiTheme="majorHAnsi" w:eastAsiaTheme="majorEastAsia" w:cstheme="majorBidi"/>
      <w:b/>
      <w:bCs/>
      <w:caps/>
      <w:color w:val="00558C"/>
      <w:sz w:val="28"/>
      <w:szCs w:val="24"/>
      <w:lang w:val="en-GB" w:eastAsia="en-US" w:bidi="ar-SA"/>
    </w:rPr>
  </w:style>
  <w:style w:type="paragraph" w:styleId="5">
    <w:name w:val="heading 2"/>
    <w:basedOn w:val="2"/>
    <w:next w:val="6"/>
    <w:link w:val="55"/>
    <w:qFormat/>
    <w:uiPriority w:val="0"/>
    <w:pPr>
      <w:numPr>
        <w:ilvl w:val="1"/>
      </w:numPr>
      <w:ind w:right="709"/>
      <w:outlineLvl w:val="1"/>
    </w:pPr>
    <w:rPr>
      <w:bCs w:val="0"/>
      <w:sz w:val="24"/>
    </w:rPr>
  </w:style>
  <w:style w:type="paragraph" w:styleId="7">
    <w:name w:val="heading 3"/>
    <w:basedOn w:val="5"/>
    <w:next w:val="4"/>
    <w:link w:val="56"/>
    <w:qFormat/>
    <w:uiPriority w:val="0"/>
    <w:pPr>
      <w:numPr>
        <w:ilvl w:val="2"/>
      </w:numPr>
      <w:spacing w:before="120" w:after="120"/>
      <w:ind w:right="851"/>
      <w:outlineLvl w:val="2"/>
    </w:pPr>
    <w:rPr>
      <w:bCs/>
      <w:caps w:val="0"/>
      <w:smallCaps/>
    </w:rPr>
  </w:style>
  <w:style w:type="paragraph" w:styleId="8">
    <w:name w:val="heading 4"/>
    <w:basedOn w:val="7"/>
    <w:next w:val="4"/>
    <w:link w:val="57"/>
    <w:qFormat/>
    <w:uiPriority w:val="0"/>
    <w:pPr>
      <w:numPr>
        <w:ilvl w:val="3"/>
      </w:numPr>
      <w:ind w:right="992"/>
      <w:outlineLvl w:val="3"/>
    </w:pPr>
    <w:rPr>
      <w:bCs w:val="0"/>
      <w:iCs/>
      <w:smallCaps w:val="0"/>
      <w:sz w:val="22"/>
    </w:rPr>
  </w:style>
  <w:style w:type="paragraph" w:styleId="9">
    <w:name w:val="heading 5"/>
    <w:basedOn w:val="8"/>
    <w:next w:val="1"/>
    <w:link w:val="58"/>
    <w:qFormat/>
    <w:uiPriority w:val="0"/>
    <w:pPr>
      <w:numPr>
        <w:ilvl w:val="4"/>
      </w:numPr>
      <w:spacing w:before="200"/>
      <w:ind w:left="1701" w:hanging="1701"/>
      <w:outlineLvl w:val="4"/>
    </w:pPr>
    <w:rPr>
      <w:b w:val="0"/>
    </w:rPr>
  </w:style>
  <w:style w:type="paragraph" w:styleId="10">
    <w:name w:val="heading 6"/>
    <w:basedOn w:val="1"/>
    <w:next w:val="1"/>
    <w:link w:val="59"/>
    <w:qFormat/>
    <w:uiPriority w:val="0"/>
    <w:pPr>
      <w:keepNext/>
      <w:keepLines/>
      <w:spacing w:before="200"/>
      <w:outlineLvl w:val="5"/>
    </w:pPr>
    <w:rPr>
      <w:rFonts w:asciiTheme="majorHAnsi" w:hAnsiTheme="majorHAnsi" w:eastAsiaTheme="majorEastAsia" w:cstheme="majorBidi"/>
      <w:i/>
      <w:iCs/>
      <w:color w:val="002B46" w:themeColor="accent1" w:themeShade="80"/>
    </w:rPr>
  </w:style>
  <w:style w:type="paragraph" w:styleId="11">
    <w:name w:val="heading 7"/>
    <w:basedOn w:val="1"/>
    <w:next w:val="1"/>
    <w:link w:val="60"/>
    <w:qFormat/>
    <w:uiPriority w:val="0"/>
    <w:pPr>
      <w:keepNext/>
      <w:keepLines/>
      <w:spacing w:before="20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61"/>
    <w:qFormat/>
    <w:uiPriority w:val="0"/>
    <w:pPr>
      <w:keepNext/>
      <w:keepLines/>
      <w:spacing w:before="200"/>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styleId="13">
    <w:name w:val="heading 9"/>
    <w:basedOn w:val="1"/>
    <w:next w:val="1"/>
    <w:link w:val="62"/>
    <w:qFormat/>
    <w:uiPriority w:val="0"/>
    <w:pPr>
      <w:keepNext/>
      <w:keepLines/>
      <w:spacing w:before="20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42">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customStyle="1" w:styleId="3">
    <w:name w:val="Heading 1 separation line"/>
    <w:basedOn w:val="1"/>
    <w:next w:val="4"/>
    <w:qFormat/>
    <w:uiPriority w:val="0"/>
    <w:pPr>
      <w:pBdr>
        <w:bottom w:val="single" w:color="00558C" w:themeColor="accent1" w:sz="8" w:space="1"/>
      </w:pBdr>
      <w:spacing w:after="120" w:line="90" w:lineRule="exact"/>
      <w:ind w:right="8789"/>
    </w:pPr>
    <w:rPr>
      <w:color w:val="000000" w:themeColor="text1"/>
      <w:sz w:val="22"/>
      <w14:textFill>
        <w14:solidFill>
          <w14:schemeClr w14:val="tx1"/>
        </w14:solidFill>
      </w14:textFill>
    </w:rPr>
  </w:style>
  <w:style w:type="paragraph" w:styleId="4">
    <w:name w:val="Body Text"/>
    <w:basedOn w:val="1"/>
    <w:link w:val="83"/>
    <w:unhideWhenUsed/>
    <w:qFormat/>
    <w:uiPriority w:val="0"/>
    <w:pPr>
      <w:spacing w:after="120"/>
      <w:jc w:val="both"/>
    </w:pPr>
    <w:rPr>
      <w:sz w:val="22"/>
    </w:rPr>
  </w:style>
  <w:style w:type="paragraph" w:customStyle="1" w:styleId="6">
    <w:name w:val="Heading 2 separation line"/>
    <w:basedOn w:val="1"/>
    <w:next w:val="4"/>
    <w:qFormat/>
    <w:uiPriority w:val="0"/>
    <w:pPr>
      <w:pBdr>
        <w:bottom w:val="single" w:color="575756" w:sz="4" w:space="1"/>
      </w:pBdr>
      <w:spacing w:after="60" w:line="110" w:lineRule="exact"/>
      <w:ind w:right="8787"/>
    </w:pPr>
    <w:rPr>
      <w:color w:val="000000" w:themeColor="text1"/>
      <w:sz w:val="22"/>
      <w14:textFill>
        <w14:solidFill>
          <w14:schemeClr w14:val="tx1"/>
        </w14:solidFill>
      </w14:textFill>
    </w:rPr>
  </w:style>
  <w:style w:type="paragraph" w:styleId="14">
    <w:name w:val="toc 7"/>
    <w:basedOn w:val="1"/>
    <w:next w:val="1"/>
    <w:qFormat/>
    <w:uiPriority w:val="0"/>
    <w:pPr>
      <w:spacing w:line="240" w:lineRule="auto"/>
      <w:ind w:left="1200"/>
    </w:pPr>
    <w:rPr>
      <w:rFonts w:ascii="Arial" w:hAnsi="Arial" w:eastAsia="Times New Roman" w:cs="Times New Roman"/>
      <w:sz w:val="20"/>
      <w:szCs w:val="20"/>
    </w:rPr>
  </w:style>
  <w:style w:type="paragraph" w:styleId="15">
    <w:name w:val="List Number"/>
    <w:basedOn w:val="1"/>
    <w:semiHidden/>
    <w:qFormat/>
    <w:uiPriority w:val="0"/>
    <w:pPr>
      <w:numPr>
        <w:ilvl w:val="0"/>
        <w:numId w:val="2"/>
      </w:numPr>
      <w:contextualSpacing/>
    </w:pPr>
  </w:style>
  <w:style w:type="paragraph" w:styleId="16">
    <w:name w:val="caption"/>
    <w:basedOn w:val="1"/>
    <w:next w:val="1"/>
    <w:qFormat/>
    <w:uiPriority w:val="35"/>
    <w:rPr>
      <w:b/>
      <w:bCs/>
      <w:i/>
      <w:color w:val="575756"/>
      <w:sz w:val="22"/>
      <w:u w:val="single"/>
    </w:rPr>
  </w:style>
  <w:style w:type="paragraph" w:styleId="17">
    <w:name w:val="Document Map"/>
    <w:basedOn w:val="1"/>
    <w:link w:val="103"/>
    <w:qFormat/>
    <w:uiPriority w:val="0"/>
    <w:pPr>
      <w:shd w:val="clear" w:color="auto" w:fill="000080"/>
      <w:spacing w:line="240" w:lineRule="auto"/>
    </w:pPr>
    <w:rPr>
      <w:rFonts w:ascii="Tahoma" w:hAnsi="Tahoma" w:eastAsia="Times New Roman" w:cs="Times New Roman"/>
      <w:sz w:val="20"/>
      <w:szCs w:val="24"/>
      <w:lang w:val="de-DE" w:eastAsia="de-DE"/>
    </w:rPr>
  </w:style>
  <w:style w:type="paragraph" w:styleId="18">
    <w:name w:val="annotation text"/>
    <w:basedOn w:val="1"/>
    <w:link w:val="86"/>
    <w:unhideWhenUsed/>
    <w:qFormat/>
    <w:uiPriority w:val="0"/>
    <w:pPr>
      <w:spacing w:line="240" w:lineRule="auto"/>
    </w:pPr>
    <w:rPr>
      <w:sz w:val="24"/>
      <w:szCs w:val="24"/>
    </w:rPr>
  </w:style>
  <w:style w:type="paragraph" w:styleId="19">
    <w:name w:val="List Number 3"/>
    <w:basedOn w:val="1"/>
    <w:unhideWhenUsed/>
    <w:qFormat/>
    <w:uiPriority w:val="99"/>
    <w:pPr>
      <w:contextualSpacing/>
    </w:pPr>
  </w:style>
  <w:style w:type="paragraph" w:styleId="20">
    <w:name w:val="toc 5"/>
    <w:basedOn w:val="1"/>
    <w:next w:val="1"/>
    <w:qFormat/>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21">
    <w:name w:val="toc 3"/>
    <w:basedOn w:val="1"/>
    <w:next w:val="1"/>
    <w:unhideWhenUsed/>
    <w:qFormat/>
    <w:uiPriority w:val="39"/>
    <w:pPr>
      <w:tabs>
        <w:tab w:val="right" w:leader="dot" w:pos="9781"/>
      </w:tabs>
      <w:spacing w:after="60"/>
      <w:ind w:left="1134" w:hanging="709"/>
    </w:pPr>
    <w:rPr>
      <w:color w:val="00558C"/>
    </w:rPr>
  </w:style>
  <w:style w:type="paragraph" w:styleId="22">
    <w:name w:val="toc 8"/>
    <w:basedOn w:val="1"/>
    <w:next w:val="1"/>
    <w:qFormat/>
    <w:uiPriority w:val="0"/>
    <w:pPr>
      <w:spacing w:line="240" w:lineRule="auto"/>
      <w:ind w:left="1440"/>
    </w:pPr>
    <w:rPr>
      <w:rFonts w:ascii="Arial" w:hAnsi="Arial" w:eastAsia="Times New Roman" w:cs="Times New Roman"/>
      <w:sz w:val="20"/>
      <w:szCs w:val="20"/>
    </w:rPr>
  </w:style>
  <w:style w:type="paragraph" w:styleId="23">
    <w:name w:val="Balloon Text"/>
    <w:basedOn w:val="1"/>
    <w:link w:val="52"/>
    <w:qFormat/>
    <w:uiPriority w:val="0"/>
    <w:pPr>
      <w:spacing w:line="240" w:lineRule="auto"/>
    </w:pPr>
    <w:rPr>
      <w:rFonts w:ascii="Tahoma" w:hAnsi="Tahoma" w:cs="Tahoma"/>
      <w:sz w:val="16"/>
      <w:szCs w:val="16"/>
    </w:rPr>
  </w:style>
  <w:style w:type="paragraph" w:styleId="24">
    <w:name w:val="footer"/>
    <w:link w:val="51"/>
    <w:qFormat/>
    <w:uiPriority w:val="0"/>
    <w:pPr>
      <w:spacing w:after="0" w:line="240" w:lineRule="exact"/>
    </w:pPr>
    <w:rPr>
      <w:rFonts w:asciiTheme="minorHAnsi" w:hAnsiTheme="minorHAnsi" w:eastAsiaTheme="minorHAnsi" w:cstheme="minorBidi"/>
      <w:sz w:val="20"/>
      <w:szCs w:val="22"/>
      <w:lang w:val="en-GB" w:eastAsia="en-US" w:bidi="ar-SA"/>
    </w:rPr>
  </w:style>
  <w:style w:type="paragraph" w:styleId="25">
    <w:name w:val="header"/>
    <w:link w:val="50"/>
    <w:qFormat/>
    <w:uiPriority w:val="0"/>
    <w:pPr>
      <w:spacing w:after="0" w:line="240" w:lineRule="exact"/>
    </w:pPr>
    <w:rPr>
      <w:rFonts w:asciiTheme="minorHAnsi" w:hAnsiTheme="minorHAnsi" w:eastAsiaTheme="minorHAnsi" w:cstheme="minorBidi"/>
      <w:sz w:val="20"/>
      <w:szCs w:val="22"/>
      <w:lang w:val="en-GB" w:eastAsia="en-US" w:bidi="ar-SA"/>
    </w:rPr>
  </w:style>
  <w:style w:type="paragraph" w:styleId="26">
    <w:name w:val="toc 1"/>
    <w:basedOn w:val="1"/>
    <w:next w:val="1"/>
    <w:qFormat/>
    <w:uiPriority w:val="39"/>
    <w:pPr>
      <w:tabs>
        <w:tab w:val="right" w:leader="dot" w:pos="9781"/>
      </w:tabs>
      <w:spacing w:after="40" w:line="300" w:lineRule="atLeast"/>
      <w:ind w:left="425" w:right="425" w:hanging="425"/>
    </w:pPr>
    <w:rPr>
      <w:b/>
      <w:caps/>
      <w:color w:val="00558C" w:themeColor="accent1"/>
      <w:sz w:val="22"/>
      <w14:textFill>
        <w14:solidFill>
          <w14:schemeClr w14:val="accent1"/>
        </w14:solidFill>
      </w14:textFill>
    </w:rPr>
  </w:style>
  <w:style w:type="paragraph" w:styleId="27">
    <w:name w:val="toc 4"/>
    <w:basedOn w:val="1"/>
    <w:next w:val="1"/>
    <w:unhideWhenUsed/>
    <w:qFormat/>
    <w:uiPriority w:val="39"/>
    <w:pPr>
      <w:tabs>
        <w:tab w:val="right" w:leader="dot" w:pos="9781"/>
        <w:tab w:val="right" w:leader="dot" w:pos="10195"/>
      </w:tabs>
      <w:ind w:left="1418" w:right="425" w:hanging="1418"/>
    </w:pPr>
    <w:rPr>
      <w:b/>
      <w:caps/>
      <w:color w:val="00558C"/>
      <w:sz w:val="22"/>
    </w:rPr>
  </w:style>
  <w:style w:type="paragraph" w:styleId="28">
    <w:name w:val="List"/>
    <w:basedOn w:val="1"/>
    <w:link w:val="146"/>
    <w:unhideWhenUsed/>
    <w:qFormat/>
    <w:uiPriority w:val="99"/>
    <w:pPr>
      <w:ind w:left="360" w:hanging="360"/>
      <w:contextualSpacing/>
    </w:pPr>
    <w:rPr>
      <w:sz w:val="22"/>
    </w:rPr>
  </w:style>
  <w:style w:type="paragraph" w:styleId="29">
    <w:name w:val="footnote text"/>
    <w:basedOn w:val="1"/>
    <w:link w:val="92"/>
    <w:unhideWhenUsed/>
    <w:qFormat/>
    <w:uiPriority w:val="99"/>
    <w:pPr>
      <w:tabs>
        <w:tab w:val="left" w:pos="425"/>
      </w:tabs>
      <w:spacing w:line="240" w:lineRule="auto"/>
      <w:ind w:left="425" w:hanging="425"/>
    </w:pPr>
    <w:rPr>
      <w:szCs w:val="24"/>
      <w:vertAlign w:val="superscript"/>
    </w:rPr>
  </w:style>
  <w:style w:type="paragraph" w:styleId="30">
    <w:name w:val="toc 6"/>
    <w:basedOn w:val="1"/>
    <w:next w:val="1"/>
    <w:qFormat/>
    <w:uiPriority w:val="0"/>
    <w:pPr>
      <w:spacing w:line="240" w:lineRule="auto"/>
      <w:ind w:left="960"/>
    </w:pPr>
    <w:rPr>
      <w:rFonts w:ascii="Arial" w:hAnsi="Arial" w:eastAsia="Times New Roman" w:cs="Times New Roman"/>
      <w:sz w:val="20"/>
      <w:szCs w:val="20"/>
    </w:rPr>
  </w:style>
  <w:style w:type="paragraph" w:styleId="31">
    <w:name w:val="Body Text Indent 3"/>
    <w:basedOn w:val="1"/>
    <w:link w:val="88"/>
    <w:semiHidden/>
    <w:unhideWhenUsed/>
    <w:qFormat/>
    <w:uiPriority w:val="0"/>
    <w:pPr>
      <w:spacing w:after="120"/>
      <w:ind w:left="360"/>
    </w:pPr>
    <w:rPr>
      <w:sz w:val="16"/>
      <w:szCs w:val="16"/>
    </w:rPr>
  </w:style>
  <w:style w:type="paragraph" w:styleId="32">
    <w:name w:val="table of figures"/>
    <w:basedOn w:val="1"/>
    <w:next w:val="1"/>
    <w:qFormat/>
    <w:uiPriority w:val="99"/>
    <w:pPr>
      <w:tabs>
        <w:tab w:val="right" w:leader="dot" w:pos="9781"/>
      </w:tabs>
      <w:spacing w:after="60"/>
      <w:ind w:left="1276" w:right="425" w:hanging="1276"/>
    </w:pPr>
    <w:rPr>
      <w:i/>
      <w:color w:val="00558C"/>
      <w:sz w:val="22"/>
    </w:rPr>
  </w:style>
  <w:style w:type="paragraph" w:styleId="33">
    <w:name w:val="toc 2"/>
    <w:basedOn w:val="1"/>
    <w:next w:val="1"/>
    <w:qFormat/>
    <w:uiPriority w:val="39"/>
    <w:pPr>
      <w:tabs>
        <w:tab w:val="right" w:leader="dot" w:pos="9781"/>
      </w:tabs>
      <w:spacing w:after="40" w:line="300" w:lineRule="atLeast"/>
      <w:ind w:left="709" w:right="425" w:hanging="709"/>
    </w:pPr>
    <w:rPr>
      <w:color w:val="00558C" w:themeColor="accent1"/>
      <w:sz w:val="22"/>
      <w14:textFill>
        <w14:solidFill>
          <w14:schemeClr w14:val="accent1"/>
        </w14:solidFill>
      </w14:textFill>
    </w:rPr>
  </w:style>
  <w:style w:type="paragraph" w:styleId="34">
    <w:name w:val="toc 9"/>
    <w:basedOn w:val="1"/>
    <w:next w:val="1"/>
    <w:qFormat/>
    <w:uiPriority w:val="0"/>
    <w:pPr>
      <w:spacing w:line="240" w:lineRule="auto"/>
      <w:ind w:left="1680"/>
    </w:pPr>
    <w:rPr>
      <w:rFonts w:ascii="Arial" w:hAnsi="Arial" w:eastAsia="Times New Roman" w:cs="Times New Roman"/>
      <w:sz w:val="20"/>
      <w:szCs w:val="20"/>
    </w:rPr>
  </w:style>
  <w:style w:type="paragraph" w:styleId="35">
    <w:name w:val="Normal (Web)"/>
    <w:basedOn w:val="1"/>
    <w:qFormat/>
    <w:uiPriority w:val="99"/>
    <w:pPr>
      <w:spacing w:line="240" w:lineRule="auto"/>
    </w:pPr>
    <w:rPr>
      <w:rFonts w:ascii="Arial" w:hAnsi="Arial" w:eastAsia="Times New Roman" w:cs="Times New Roman"/>
      <w:sz w:val="22"/>
      <w:szCs w:val="24"/>
    </w:rPr>
  </w:style>
  <w:style w:type="paragraph" w:styleId="36">
    <w:name w:val="index 1"/>
    <w:basedOn w:val="1"/>
    <w:next w:val="1"/>
    <w:semiHidden/>
    <w:unhideWhenUsed/>
    <w:qFormat/>
    <w:uiPriority w:val="0"/>
    <w:pPr>
      <w:spacing w:line="240" w:lineRule="auto"/>
      <w:ind w:left="180" w:hanging="180"/>
    </w:pPr>
  </w:style>
  <w:style w:type="paragraph" w:styleId="37">
    <w:name w:val="Title"/>
    <w:basedOn w:val="1"/>
    <w:link w:val="124"/>
    <w:qFormat/>
    <w:uiPriority w:val="0"/>
    <w:pPr>
      <w:spacing w:before="180" w:after="60" w:line="240" w:lineRule="auto"/>
      <w:jc w:val="center"/>
      <w:outlineLvl w:val="0"/>
    </w:pPr>
    <w:rPr>
      <w:rFonts w:ascii="Arial" w:hAnsi="Arial" w:eastAsia="Times New Roman" w:cs="Arial"/>
      <w:b/>
      <w:bCs/>
      <w:kern w:val="28"/>
      <w:sz w:val="32"/>
      <w:szCs w:val="32"/>
      <w:lang w:eastAsia="en-GB"/>
    </w:rPr>
  </w:style>
  <w:style w:type="paragraph" w:styleId="38">
    <w:name w:val="annotation subject"/>
    <w:basedOn w:val="18"/>
    <w:next w:val="18"/>
    <w:link w:val="87"/>
    <w:unhideWhenUsed/>
    <w:qFormat/>
    <w:uiPriority w:val="0"/>
    <w:rPr>
      <w:b/>
      <w:bCs/>
      <w:sz w:val="20"/>
      <w:szCs w:val="20"/>
    </w:rPr>
  </w:style>
  <w:style w:type="table" w:styleId="40">
    <w:name w:val="Table Grid"/>
    <w:basedOn w:val="39"/>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style>
  <w:style w:type="table" w:styleId="41">
    <w:name w:val="Medium Shading 1"/>
    <w:basedOn w:val="39"/>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575756" w:sz="8" w:space="0"/>
          <w:left w:val="single" w:color="575756" w:sz="8" w:space="0"/>
          <w:bottom w:val="single" w:color="575756" w:sz="8" w:space="0"/>
          <w:right w:val="single" w:color="575756" w:sz="8" w:space="0"/>
          <w:insideH w:val="nil"/>
          <w:insideV w:val="single" w:sz="8" w:space="0"/>
        </w:tcBorders>
        <w:shd w:val="clear" w:color="auto" w:fill="009FE3" w:themeFill="accent2"/>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tcPr>
    </w:tblStylePr>
    <w:tblStylePr w:type="band2Horz">
      <w:tblPr/>
      <w:tcPr>
        <w:tcBorders>
          <w:top w:val="single" w:color="575756" w:sz="8" w:space="0"/>
          <w:left w:val="single" w:color="575756" w:sz="8" w:space="0"/>
          <w:bottom w:val="single" w:color="575756" w:sz="8" w:space="0"/>
          <w:right w:val="single" w:color="575756" w:sz="8" w:space="0"/>
          <w:insideH w:val="nil"/>
          <w:insideV w:val="single" w:sz="8" w:space="0"/>
          <w:tl2br w:val="nil"/>
          <w:tr2bl w:val="nil"/>
        </w:tcBorders>
        <w:shd w:val="clear" w:color="auto" w:fill="C6EEFF" w:themeFill="accent2" w:themeFillTint="33"/>
      </w:tcPr>
    </w:tblStylePr>
  </w:style>
  <w:style w:type="character" w:styleId="43">
    <w:name w:val="page number"/>
    <w:qFormat/>
    <w:uiPriority w:val="0"/>
    <w:rPr>
      <w:rFonts w:asciiTheme="minorHAnsi" w:hAnsiTheme="minorHAnsi"/>
      <w:sz w:val="15"/>
    </w:rPr>
  </w:style>
  <w:style w:type="character" w:styleId="44">
    <w:name w:val="FollowedHyperlink"/>
    <w:qFormat/>
    <w:uiPriority w:val="0"/>
    <w:rPr>
      <w:color w:val="800080"/>
      <w:u w:val="single"/>
    </w:rPr>
  </w:style>
  <w:style w:type="character" w:styleId="45">
    <w:name w:val="Emphasis"/>
    <w:qFormat/>
    <w:uiPriority w:val="0"/>
    <w:rPr>
      <w:i/>
      <w:iCs/>
    </w:rPr>
  </w:style>
  <w:style w:type="character" w:styleId="46">
    <w:name w:val="Hyperlink"/>
    <w:basedOn w:val="42"/>
    <w:unhideWhenUsed/>
    <w:qFormat/>
    <w:uiPriority w:val="99"/>
    <w:rPr>
      <w:color w:val="00558C" w:themeColor="accent1"/>
      <w:u w:val="single"/>
      <w14:textFill>
        <w14:solidFill>
          <w14:schemeClr w14:val="accent1"/>
        </w14:solidFill>
      </w14:textFill>
    </w:rPr>
  </w:style>
  <w:style w:type="character" w:styleId="47">
    <w:name w:val="annotation reference"/>
    <w:basedOn w:val="42"/>
    <w:unhideWhenUsed/>
    <w:qFormat/>
    <w:uiPriority w:val="0"/>
    <w:rPr>
      <w:sz w:val="18"/>
      <w:szCs w:val="18"/>
      <w:lang w:val="en-GB"/>
    </w:rPr>
  </w:style>
  <w:style w:type="character" w:styleId="48">
    <w:name w:val="HTML Cite"/>
    <w:qFormat/>
    <w:uiPriority w:val="0"/>
    <w:rPr>
      <w:i/>
      <w:iCs/>
    </w:rPr>
  </w:style>
  <w:style w:type="character" w:styleId="49">
    <w:name w:val="footnote reference"/>
    <w:qFormat/>
    <w:uiPriority w:val="99"/>
    <w:rPr>
      <w:rFonts w:asciiTheme="minorHAnsi" w:hAnsiTheme="minorHAnsi"/>
      <w:sz w:val="20"/>
      <w:vertAlign w:val="superscript"/>
    </w:rPr>
  </w:style>
  <w:style w:type="character" w:customStyle="1" w:styleId="50">
    <w:name w:val="Header Char"/>
    <w:basedOn w:val="42"/>
    <w:link w:val="25"/>
    <w:qFormat/>
    <w:uiPriority w:val="0"/>
    <w:rPr>
      <w:sz w:val="20"/>
      <w:lang w:val="en-GB"/>
    </w:rPr>
  </w:style>
  <w:style w:type="character" w:customStyle="1" w:styleId="51">
    <w:name w:val="Footer Char"/>
    <w:basedOn w:val="42"/>
    <w:link w:val="24"/>
    <w:qFormat/>
    <w:uiPriority w:val="0"/>
    <w:rPr>
      <w:sz w:val="20"/>
      <w:lang w:val="en-GB"/>
    </w:rPr>
  </w:style>
  <w:style w:type="character" w:customStyle="1" w:styleId="52">
    <w:name w:val="Balloon Text Char"/>
    <w:basedOn w:val="42"/>
    <w:link w:val="23"/>
    <w:qFormat/>
    <w:uiPriority w:val="0"/>
    <w:rPr>
      <w:rFonts w:ascii="Tahoma" w:hAnsi="Tahoma" w:cs="Tahoma"/>
      <w:sz w:val="16"/>
      <w:szCs w:val="16"/>
      <w:lang w:val="en-US"/>
    </w:rPr>
  </w:style>
  <w:style w:type="paragraph" w:customStyle="1" w:styleId="53">
    <w:name w:val="Document type"/>
    <w:basedOn w:val="1"/>
    <w:qFormat/>
    <w:uiPriority w:val="0"/>
    <w:pPr>
      <w:spacing w:line="500" w:lineRule="exact"/>
      <w:ind w:left="907" w:right="907"/>
    </w:pPr>
    <w:rPr>
      <w:b/>
      <w:caps/>
      <w:color w:val="FFFFFF" w:themeColor="background1"/>
      <w:sz w:val="50"/>
      <w:szCs w:val="50"/>
      <w14:textFill>
        <w14:solidFill>
          <w14:schemeClr w14:val="bg1"/>
        </w14:solidFill>
      </w14:textFill>
    </w:rPr>
  </w:style>
  <w:style w:type="character" w:customStyle="1" w:styleId="54">
    <w:name w:val="Heading 1 Char"/>
    <w:basedOn w:val="42"/>
    <w:link w:val="2"/>
    <w:qFormat/>
    <w:uiPriority w:val="0"/>
    <w:rPr>
      <w:rFonts w:asciiTheme="majorHAnsi" w:hAnsiTheme="majorHAnsi" w:eastAsiaTheme="majorEastAsia" w:cstheme="majorBidi"/>
      <w:b/>
      <w:bCs/>
      <w:caps/>
      <w:color w:val="00558C"/>
      <w:sz w:val="28"/>
      <w:szCs w:val="24"/>
      <w:lang w:val="en-GB"/>
    </w:rPr>
  </w:style>
  <w:style w:type="character" w:customStyle="1" w:styleId="55">
    <w:name w:val="Heading 2 Char"/>
    <w:basedOn w:val="42"/>
    <w:link w:val="5"/>
    <w:qFormat/>
    <w:uiPriority w:val="0"/>
    <w:rPr>
      <w:rFonts w:asciiTheme="majorHAnsi" w:hAnsiTheme="majorHAnsi" w:eastAsiaTheme="majorEastAsia" w:cstheme="majorBidi"/>
      <w:b/>
      <w:caps/>
      <w:color w:val="00558C"/>
      <w:sz w:val="24"/>
      <w:szCs w:val="24"/>
      <w:lang w:val="en-GB"/>
    </w:rPr>
  </w:style>
  <w:style w:type="character" w:customStyle="1" w:styleId="56">
    <w:name w:val="Heading 3 Char"/>
    <w:basedOn w:val="42"/>
    <w:link w:val="7"/>
    <w:qFormat/>
    <w:uiPriority w:val="0"/>
    <w:rPr>
      <w:rFonts w:asciiTheme="majorHAnsi" w:hAnsiTheme="majorHAnsi" w:eastAsiaTheme="majorEastAsia" w:cstheme="majorBidi"/>
      <w:b/>
      <w:bCs/>
      <w:smallCaps/>
      <w:color w:val="00558C"/>
      <w:sz w:val="24"/>
      <w:szCs w:val="24"/>
      <w:lang w:val="en-GB"/>
    </w:rPr>
  </w:style>
  <w:style w:type="character" w:customStyle="1" w:styleId="57">
    <w:name w:val="Heading 4 Char"/>
    <w:basedOn w:val="42"/>
    <w:link w:val="8"/>
    <w:qFormat/>
    <w:uiPriority w:val="0"/>
    <w:rPr>
      <w:rFonts w:asciiTheme="majorHAnsi" w:hAnsiTheme="majorHAnsi" w:eastAsiaTheme="majorEastAsia" w:cstheme="majorBidi"/>
      <w:b/>
      <w:iCs/>
      <w:color w:val="00558C"/>
      <w:szCs w:val="24"/>
      <w:lang w:val="en-GB"/>
    </w:rPr>
  </w:style>
  <w:style w:type="character" w:customStyle="1" w:styleId="58">
    <w:name w:val="Heading 5 Char"/>
    <w:basedOn w:val="42"/>
    <w:link w:val="9"/>
    <w:qFormat/>
    <w:uiPriority w:val="0"/>
    <w:rPr>
      <w:rFonts w:asciiTheme="majorHAnsi" w:hAnsiTheme="majorHAnsi" w:eastAsiaTheme="majorEastAsia" w:cstheme="majorBidi"/>
      <w:iCs/>
      <w:color w:val="00558C"/>
      <w:szCs w:val="24"/>
      <w:lang w:val="en-GB"/>
    </w:rPr>
  </w:style>
  <w:style w:type="character" w:customStyle="1" w:styleId="59">
    <w:name w:val="Heading 6 Char"/>
    <w:basedOn w:val="42"/>
    <w:link w:val="10"/>
    <w:qFormat/>
    <w:uiPriority w:val="0"/>
    <w:rPr>
      <w:rFonts w:asciiTheme="majorHAnsi" w:hAnsiTheme="majorHAnsi" w:eastAsiaTheme="majorEastAsia" w:cstheme="majorBidi"/>
      <w:i/>
      <w:iCs/>
      <w:color w:val="002B46" w:themeColor="accent1" w:themeShade="80"/>
      <w:sz w:val="18"/>
      <w:lang w:val="en-GB"/>
    </w:rPr>
  </w:style>
  <w:style w:type="character" w:customStyle="1" w:styleId="60">
    <w:name w:val="Heading 7 Char"/>
    <w:basedOn w:val="42"/>
    <w:link w:val="11"/>
    <w:qFormat/>
    <w:uiPriority w:val="0"/>
    <w:rPr>
      <w:rFonts w:asciiTheme="majorHAnsi" w:hAnsiTheme="majorHAnsi" w:eastAsiaTheme="majorEastAsia" w:cstheme="majorBidi"/>
      <w:i/>
      <w:iCs/>
      <w:color w:val="404040" w:themeColor="text1" w:themeTint="BF"/>
      <w:sz w:val="18"/>
      <w:lang w:val="en-GB"/>
      <w14:textFill>
        <w14:solidFill>
          <w14:schemeClr w14:val="tx1">
            <w14:lumMod w14:val="75000"/>
            <w14:lumOff w14:val="25000"/>
          </w14:schemeClr>
        </w14:solidFill>
      </w14:textFill>
    </w:rPr>
  </w:style>
  <w:style w:type="character" w:customStyle="1" w:styleId="61">
    <w:name w:val="Heading 8 Char"/>
    <w:basedOn w:val="42"/>
    <w:link w:val="12"/>
    <w:qFormat/>
    <w:uiPriority w:val="0"/>
    <w:rPr>
      <w:rFonts w:asciiTheme="majorHAnsi" w:hAnsiTheme="majorHAnsi" w:eastAsiaTheme="majorEastAsia" w:cstheme="majorBidi"/>
      <w:color w:val="404040" w:themeColor="text1" w:themeTint="BF"/>
      <w:sz w:val="20"/>
      <w:szCs w:val="20"/>
      <w:lang w:val="en-GB"/>
      <w14:textFill>
        <w14:solidFill>
          <w14:schemeClr w14:val="tx1">
            <w14:lumMod w14:val="75000"/>
            <w14:lumOff w14:val="25000"/>
          </w14:schemeClr>
        </w14:solidFill>
      </w14:textFill>
    </w:rPr>
  </w:style>
  <w:style w:type="character" w:customStyle="1" w:styleId="62">
    <w:name w:val="Heading 9 Char"/>
    <w:basedOn w:val="42"/>
    <w:link w:val="13"/>
    <w:qFormat/>
    <w:uiPriority w:val="0"/>
    <w:rPr>
      <w:rFonts w:asciiTheme="majorHAnsi" w:hAnsiTheme="majorHAnsi" w:eastAsiaTheme="majorEastAsia" w:cstheme="majorBidi"/>
      <w:i/>
      <w:iCs/>
      <w:color w:val="404040" w:themeColor="text1" w:themeTint="BF"/>
      <w:sz w:val="20"/>
      <w:szCs w:val="20"/>
      <w:lang w:val="en-GB"/>
      <w14:textFill>
        <w14:solidFill>
          <w14:schemeClr w14:val="tx1">
            <w14:lumMod w14:val="75000"/>
            <w14:lumOff w14:val="25000"/>
          </w14:schemeClr>
        </w14:solidFill>
      </w14:textFill>
    </w:rPr>
  </w:style>
  <w:style w:type="paragraph" w:customStyle="1" w:styleId="63">
    <w:name w:val="Bullet 1"/>
    <w:basedOn w:val="1"/>
    <w:qFormat/>
    <w:uiPriority w:val="0"/>
    <w:pPr>
      <w:numPr>
        <w:ilvl w:val="0"/>
        <w:numId w:val="3"/>
      </w:numPr>
      <w:spacing w:after="120"/>
      <w:ind w:left="726" w:hanging="363"/>
    </w:pPr>
    <w:rPr>
      <w:rFonts w:asciiTheme="minorAscii" w:hAnsiTheme="minorAscii" w:eastAsiaTheme="minorEastAsia"/>
      <w:color w:val="000000" w:themeColor="text1"/>
      <w:sz w:val="22"/>
      <w14:textFill>
        <w14:solidFill>
          <w14:schemeClr w14:val="tx1"/>
        </w14:solidFill>
      </w14:textFill>
    </w:rPr>
  </w:style>
  <w:style w:type="paragraph" w:customStyle="1" w:styleId="64">
    <w:name w:val="Bullet 2"/>
    <w:basedOn w:val="1"/>
    <w:link w:val="73"/>
    <w:qFormat/>
    <w:uiPriority w:val="0"/>
    <w:pPr>
      <w:numPr>
        <w:ilvl w:val="0"/>
        <w:numId w:val="4"/>
      </w:numPr>
      <w:tabs>
        <w:tab w:val="left" w:pos="0"/>
      </w:tabs>
      <w:spacing w:after="120"/>
      <w:ind w:left="1088" w:hanging="362"/>
    </w:pPr>
    <w:rPr>
      <w:color w:val="000000" w:themeColor="text1"/>
      <w:sz w:val="22"/>
      <w14:textFill>
        <w14:solidFill>
          <w14:schemeClr w14:val="tx1"/>
        </w14:solidFill>
      </w14:textFill>
    </w:rPr>
  </w:style>
  <w:style w:type="paragraph" w:customStyle="1" w:styleId="65">
    <w:name w:val="Page Number1"/>
    <w:basedOn w:val="1"/>
    <w:qFormat/>
    <w:uiPriority w:val="0"/>
    <w:pPr>
      <w:spacing w:line="180" w:lineRule="exact"/>
      <w:jc w:val="right"/>
    </w:pPr>
    <w:rPr>
      <w:color w:val="00558C" w:themeColor="accent1"/>
      <w14:textFill>
        <w14:solidFill>
          <w14:schemeClr w14:val="accent1"/>
        </w14:solidFill>
      </w14:textFill>
    </w:rPr>
  </w:style>
  <w:style w:type="paragraph" w:customStyle="1" w:styleId="66">
    <w:name w:val="Edition number"/>
    <w:basedOn w:val="1"/>
    <w:qFormat/>
    <w:uiPriority w:val="0"/>
    <w:rPr>
      <w:b/>
      <w:color w:val="00558C" w:themeColor="accent1"/>
      <w:sz w:val="50"/>
      <w:szCs w:val="50"/>
      <w14:textFill>
        <w14:solidFill>
          <w14:schemeClr w14:val="accent1"/>
        </w14:solidFill>
      </w14:textFill>
    </w:rPr>
  </w:style>
  <w:style w:type="paragraph" w:customStyle="1" w:styleId="67">
    <w:name w:val="Edition number - footer"/>
    <w:basedOn w:val="24"/>
    <w:next w:val="68"/>
    <w:qFormat/>
    <w:uiPriority w:val="0"/>
    <w:pPr>
      <w:framePr w:hSpace="142" w:wrap="around" w:vAnchor="margin" w:hAnchor="margin" w:xAlign="center" w:yAlign="bottom"/>
      <w:spacing w:before="40" w:line="180" w:lineRule="exact"/>
    </w:pPr>
    <w:rPr>
      <w:b/>
      <w:color w:val="00558C" w:themeColor="accent1"/>
      <w:sz w:val="15"/>
      <w:szCs w:val="15"/>
      <w14:textFill>
        <w14:solidFill>
          <w14:schemeClr w14:val="accent1"/>
        </w14:solidFill>
      </w14:textFill>
    </w:rPr>
  </w:style>
  <w:style w:type="paragraph" w:styleId="68">
    <w:name w:val="No Spacing"/>
    <w:qFormat/>
    <w:uiPriority w:val="1"/>
    <w:pPr>
      <w:spacing w:after="0" w:line="240" w:lineRule="auto"/>
    </w:pPr>
    <w:rPr>
      <w:rFonts w:asciiTheme="minorHAnsi" w:hAnsiTheme="minorHAnsi" w:eastAsiaTheme="minorHAnsi" w:cstheme="minorBidi"/>
      <w:sz w:val="18"/>
      <w:szCs w:val="22"/>
      <w:lang w:val="en-GB" w:eastAsia="en-US" w:bidi="ar-SA"/>
    </w:rPr>
  </w:style>
  <w:style w:type="paragraph" w:customStyle="1" w:styleId="69">
    <w:name w:val="Contents"/>
    <w:basedOn w:val="25"/>
    <w:qFormat/>
    <w:uiPriority w:val="0"/>
    <w:pPr>
      <w:pBdr>
        <w:bottom w:val="single" w:color="00558C" w:themeColor="accent1" w:sz="8" w:space="12"/>
      </w:pBdr>
      <w:spacing w:before="100" w:line="560" w:lineRule="exact"/>
    </w:pPr>
    <w:rPr>
      <w:b/>
      <w:caps/>
      <w:color w:val="009FE3" w:themeColor="accent2"/>
      <w:sz w:val="56"/>
      <w:szCs w:val="56"/>
      <w14:textFill>
        <w14:solidFill>
          <w14:schemeClr w14:val="accent2"/>
        </w14:solidFill>
      </w14:textFill>
    </w:rPr>
  </w:style>
  <w:style w:type="paragraph" w:customStyle="1" w:styleId="70">
    <w:name w:val="Table text"/>
    <w:basedOn w:val="1"/>
    <w:qFormat/>
    <w:uiPriority w:val="0"/>
    <w:pPr>
      <w:spacing w:before="60" w:after="60"/>
      <w:ind w:left="113" w:right="113"/>
    </w:pPr>
    <w:rPr>
      <w:color w:val="000000" w:themeColor="text1"/>
      <w:sz w:val="20"/>
      <w14:textFill>
        <w14:solidFill>
          <w14:schemeClr w14:val="tx1"/>
        </w14:solidFill>
      </w14:textFill>
    </w:rPr>
  </w:style>
  <w:style w:type="paragraph" w:customStyle="1" w:styleId="71">
    <w:name w:val="Doicument revision table title"/>
    <w:basedOn w:val="70"/>
    <w:qFormat/>
    <w:uiPriority w:val="0"/>
    <w:rPr>
      <w:b/>
      <w:color w:val="00558C"/>
    </w:rPr>
  </w:style>
  <w:style w:type="paragraph" w:customStyle="1" w:styleId="72">
    <w:name w:val="List a text"/>
    <w:basedOn w:val="1"/>
    <w:qFormat/>
    <w:uiPriority w:val="0"/>
    <w:pPr>
      <w:spacing w:after="120"/>
      <w:ind w:left="1134"/>
    </w:pPr>
    <w:rPr>
      <w:sz w:val="22"/>
    </w:rPr>
  </w:style>
  <w:style w:type="character" w:customStyle="1" w:styleId="73">
    <w:name w:val="Bullet 2 Char"/>
    <w:basedOn w:val="42"/>
    <w:link w:val="64"/>
    <w:qFormat/>
    <w:uiPriority w:val="0"/>
    <w:rPr>
      <w:color w:val="000000" w:themeColor="text1"/>
      <w:lang w:val="en-GB"/>
      <w14:textFill>
        <w14:solidFill>
          <w14:schemeClr w14:val="tx1"/>
        </w14:solidFill>
      </w14:textFill>
    </w:rPr>
  </w:style>
  <w:style w:type="paragraph" w:customStyle="1" w:styleId="74">
    <w:name w:val="Appendix Head 2"/>
    <w:basedOn w:val="75"/>
    <w:next w:val="6"/>
    <w:qFormat/>
    <w:uiPriority w:val="0"/>
    <w:pPr>
      <w:numPr>
        <w:ilvl w:val="2"/>
      </w:numPr>
      <w:spacing w:after="120"/>
    </w:pPr>
    <w:rPr>
      <w:rFonts w:cs="Arial"/>
      <w:sz w:val="24"/>
      <w:lang w:eastAsia="en-GB"/>
    </w:rPr>
  </w:style>
  <w:style w:type="paragraph" w:customStyle="1" w:styleId="75">
    <w:name w:val="Appendix"/>
    <w:next w:val="4"/>
    <w:qFormat/>
    <w:uiPriority w:val="0"/>
    <w:pPr>
      <w:numPr>
        <w:ilvl w:val="0"/>
        <w:numId w:val="5"/>
      </w:numPr>
      <w:spacing w:before="120" w:after="240" w:line="240" w:lineRule="auto"/>
    </w:pPr>
    <w:rPr>
      <w:rFonts w:eastAsia="Calibri" w:cs="Calibri" w:asciiTheme="majorHAnsi" w:hAnsiTheme="majorHAnsi"/>
      <w:b/>
      <w:bCs/>
      <w:caps/>
      <w:color w:val="00558C"/>
      <w:sz w:val="28"/>
      <w:szCs w:val="28"/>
      <w:lang w:val="en-GB" w:eastAsia="en-US" w:bidi="ar-SA"/>
    </w:rPr>
  </w:style>
  <w:style w:type="paragraph" w:customStyle="1" w:styleId="76">
    <w:name w:val="Appendix Head 3"/>
    <w:basedOn w:val="1"/>
    <w:next w:val="4"/>
    <w:qFormat/>
    <w:uiPriority w:val="0"/>
    <w:pPr>
      <w:numPr>
        <w:ilvl w:val="3"/>
        <w:numId w:val="5"/>
      </w:numPr>
      <w:spacing w:before="120" w:after="120" w:line="240" w:lineRule="auto"/>
    </w:pPr>
    <w:rPr>
      <w:rFonts w:eastAsia="Calibri" w:cs="Arial"/>
      <w:b/>
      <w:smallCaps/>
      <w:color w:val="00558C"/>
      <w:sz w:val="24"/>
      <w:lang w:eastAsia="en-GB"/>
    </w:rPr>
  </w:style>
  <w:style w:type="paragraph" w:customStyle="1" w:styleId="77">
    <w:name w:val="Appendix Head 4"/>
    <w:basedOn w:val="76"/>
    <w:next w:val="4"/>
    <w:qFormat/>
    <w:uiPriority w:val="0"/>
    <w:pPr>
      <w:numPr>
        <w:ilvl w:val="4"/>
      </w:numPr>
    </w:pPr>
    <w:rPr>
      <w:smallCaps w:val="0"/>
      <w:sz w:val="22"/>
    </w:rPr>
  </w:style>
  <w:style w:type="paragraph" w:customStyle="1" w:styleId="78">
    <w:name w:val="Appendix Head 5"/>
    <w:basedOn w:val="77"/>
    <w:next w:val="4"/>
    <w:qFormat/>
    <w:uiPriority w:val="0"/>
    <w:pPr>
      <w:ind w:left="1701" w:hanging="1701"/>
    </w:pPr>
    <w:rPr>
      <w:b w:val="0"/>
    </w:rPr>
  </w:style>
  <w:style w:type="paragraph" w:customStyle="1" w:styleId="79">
    <w:name w:val="Annex"/>
    <w:next w:val="4"/>
    <w:link w:val="80"/>
    <w:qFormat/>
    <w:uiPriority w:val="0"/>
    <w:pPr>
      <w:numPr>
        <w:ilvl w:val="0"/>
        <w:numId w:val="6"/>
      </w:numPr>
      <w:spacing w:after="360" w:line="276" w:lineRule="auto"/>
    </w:pPr>
    <w:rPr>
      <w:rFonts w:asciiTheme="minorHAnsi" w:hAnsiTheme="minorHAnsi" w:eastAsiaTheme="minorHAnsi" w:cstheme="minorBidi"/>
      <w:b/>
      <w:caps/>
      <w:color w:val="00558C"/>
      <w:sz w:val="28"/>
      <w:szCs w:val="22"/>
      <w:lang w:val="en-GB" w:eastAsia="en-US" w:bidi="ar-SA"/>
    </w:rPr>
  </w:style>
  <w:style w:type="character" w:customStyle="1" w:styleId="80">
    <w:name w:val="Annex Char"/>
    <w:basedOn w:val="42"/>
    <w:link w:val="79"/>
    <w:qFormat/>
    <w:uiPriority w:val="0"/>
    <w:rPr>
      <w:b/>
      <w:caps/>
      <w:color w:val="00558C"/>
      <w:sz w:val="28"/>
      <w:lang w:val="en-GB"/>
    </w:rPr>
  </w:style>
  <w:style w:type="paragraph" w:customStyle="1" w:styleId="81">
    <w:name w:val="Annex Head 2"/>
    <w:basedOn w:val="79"/>
    <w:next w:val="3"/>
    <w:qFormat/>
    <w:uiPriority w:val="0"/>
    <w:pPr>
      <w:numPr>
        <w:ilvl w:val="1"/>
      </w:numPr>
      <w:spacing w:before="120" w:after="120" w:line="240" w:lineRule="auto"/>
    </w:pPr>
    <w:rPr>
      <w:rFonts w:eastAsia="Calibri" w:cs="Calibri"/>
      <w:bCs/>
      <w:sz w:val="24"/>
      <w:lang w:eastAsia="en-GB"/>
    </w:rPr>
  </w:style>
  <w:style w:type="paragraph" w:customStyle="1" w:styleId="82">
    <w:name w:val="Annex Head 3"/>
    <w:basedOn w:val="81"/>
    <w:next w:val="6"/>
    <w:qFormat/>
    <w:uiPriority w:val="0"/>
    <w:pPr>
      <w:numPr>
        <w:ilvl w:val="2"/>
      </w:numPr>
    </w:pPr>
    <w:rPr>
      <w:caps w:val="0"/>
      <w:smallCaps/>
    </w:rPr>
  </w:style>
  <w:style w:type="character" w:customStyle="1" w:styleId="83">
    <w:name w:val="Body Text Char"/>
    <w:basedOn w:val="42"/>
    <w:link w:val="4"/>
    <w:qFormat/>
    <w:uiPriority w:val="0"/>
    <w:rPr>
      <w:lang w:val="en-GB"/>
    </w:rPr>
  </w:style>
  <w:style w:type="paragraph" w:customStyle="1" w:styleId="84">
    <w:name w:val="Annex Head 4"/>
    <w:basedOn w:val="82"/>
    <w:next w:val="4"/>
    <w:qFormat/>
    <w:uiPriority w:val="0"/>
    <w:pPr>
      <w:numPr>
        <w:ilvl w:val="3"/>
      </w:numPr>
    </w:pPr>
    <w:rPr>
      <w:smallCaps w:val="0"/>
      <w:sz w:val="22"/>
    </w:rPr>
  </w:style>
  <w:style w:type="paragraph" w:customStyle="1" w:styleId="85">
    <w:name w:val="Annex Head 5"/>
    <w:basedOn w:val="1"/>
    <w:next w:val="4"/>
    <w:qFormat/>
    <w:uiPriority w:val="0"/>
    <w:pPr>
      <w:numPr>
        <w:ilvl w:val="4"/>
        <w:numId w:val="6"/>
      </w:numPr>
      <w:spacing w:before="120" w:after="120" w:line="240" w:lineRule="auto"/>
      <w:ind w:left="1701" w:hanging="1701"/>
    </w:pPr>
    <w:rPr>
      <w:rFonts w:eastAsia="Calibri" w:cs="Calibri"/>
      <w:color w:val="00558C"/>
      <w:sz w:val="22"/>
      <w:lang w:eastAsia="en-GB"/>
    </w:rPr>
  </w:style>
  <w:style w:type="character" w:customStyle="1" w:styleId="86">
    <w:name w:val="Comment Text Char"/>
    <w:basedOn w:val="42"/>
    <w:link w:val="18"/>
    <w:qFormat/>
    <w:uiPriority w:val="0"/>
    <w:rPr>
      <w:sz w:val="24"/>
      <w:szCs w:val="24"/>
      <w:lang w:val="en-GB"/>
    </w:rPr>
  </w:style>
  <w:style w:type="character" w:customStyle="1" w:styleId="87">
    <w:name w:val="Comment Subject Char"/>
    <w:basedOn w:val="86"/>
    <w:link w:val="38"/>
    <w:qFormat/>
    <w:uiPriority w:val="0"/>
    <w:rPr>
      <w:b/>
      <w:bCs/>
      <w:sz w:val="20"/>
      <w:szCs w:val="20"/>
      <w:lang w:val="en-US"/>
    </w:rPr>
  </w:style>
  <w:style w:type="character" w:customStyle="1" w:styleId="88">
    <w:name w:val="Body Text Indent 3 Char"/>
    <w:basedOn w:val="42"/>
    <w:link w:val="31"/>
    <w:semiHidden/>
    <w:qFormat/>
    <w:uiPriority w:val="0"/>
    <w:rPr>
      <w:sz w:val="16"/>
      <w:szCs w:val="16"/>
      <w:lang w:val="en-GB"/>
    </w:rPr>
  </w:style>
  <w:style w:type="paragraph" w:customStyle="1" w:styleId="89">
    <w:name w:val="Inset List"/>
    <w:basedOn w:val="1"/>
    <w:qFormat/>
    <w:uiPriority w:val="0"/>
    <w:pPr>
      <w:numPr>
        <w:ilvl w:val="0"/>
        <w:numId w:val="7"/>
      </w:numPr>
      <w:spacing w:after="120"/>
      <w:jc w:val="both"/>
    </w:pPr>
    <w:rPr>
      <w:sz w:val="22"/>
    </w:rPr>
  </w:style>
  <w:style w:type="paragraph" w:customStyle="1" w:styleId="90">
    <w:name w:val="List of Figures"/>
    <w:basedOn w:val="1"/>
    <w:next w:val="1"/>
    <w:qFormat/>
    <w:uiPriority w:val="0"/>
    <w:pPr>
      <w:spacing w:after="240" w:line="480" w:lineRule="atLeast"/>
    </w:pPr>
    <w:rPr>
      <w:b/>
      <w:color w:val="009FE3" w:themeColor="accent2"/>
      <w:sz w:val="40"/>
      <w:szCs w:val="40"/>
      <w14:textFill>
        <w14:solidFill>
          <w14:schemeClr w14:val="accent2"/>
        </w14:solidFill>
      </w14:textFill>
    </w:rPr>
  </w:style>
  <w:style w:type="paragraph" w:customStyle="1" w:styleId="91">
    <w:name w:val="Table caption"/>
    <w:basedOn w:val="16"/>
    <w:next w:val="4"/>
    <w:qFormat/>
    <w:uiPriority w:val="0"/>
    <w:pPr>
      <w:numPr>
        <w:ilvl w:val="0"/>
        <w:numId w:val="8"/>
      </w:numPr>
      <w:tabs>
        <w:tab w:val="left" w:pos="851"/>
      </w:tabs>
      <w:spacing w:before="240" w:after="240"/>
      <w:jc w:val="center"/>
    </w:pPr>
    <w:rPr>
      <w:b w:val="0"/>
      <w:u w:val="none"/>
    </w:rPr>
  </w:style>
  <w:style w:type="character" w:customStyle="1" w:styleId="92">
    <w:name w:val="Footnote Text Char"/>
    <w:basedOn w:val="42"/>
    <w:link w:val="29"/>
    <w:qFormat/>
    <w:uiPriority w:val="99"/>
    <w:rPr>
      <w:sz w:val="18"/>
      <w:szCs w:val="24"/>
      <w:vertAlign w:val="superscript"/>
      <w:lang w:val="en-GB"/>
    </w:rPr>
  </w:style>
  <w:style w:type="paragraph" w:customStyle="1" w:styleId="93">
    <w:name w:val="Footer edition no."/>
    <w:basedOn w:val="1"/>
    <w:qFormat/>
    <w:uiPriority w:val="0"/>
    <w:pPr>
      <w:tabs>
        <w:tab w:val="right" w:pos="10206"/>
      </w:tabs>
    </w:pPr>
    <w:rPr>
      <w:b/>
      <w:color w:val="00558C"/>
      <w:sz w:val="15"/>
    </w:rPr>
  </w:style>
  <w:style w:type="paragraph" w:customStyle="1" w:styleId="94">
    <w:name w:val="List a"/>
    <w:basedOn w:val="1"/>
    <w:qFormat/>
    <w:uiPriority w:val="0"/>
    <w:pPr>
      <w:numPr>
        <w:ilvl w:val="1"/>
        <w:numId w:val="9"/>
      </w:numPr>
      <w:spacing w:after="120" w:line="240" w:lineRule="auto"/>
      <w:jc w:val="both"/>
    </w:pPr>
    <w:rPr>
      <w:rFonts w:eastAsia="Times New Roman" w:cs="Times New Roman"/>
      <w:sz w:val="22"/>
      <w:szCs w:val="20"/>
      <w:lang w:eastAsia="en-GB"/>
    </w:rPr>
  </w:style>
  <w:style w:type="paragraph" w:customStyle="1" w:styleId="95">
    <w:name w:val="List i"/>
    <w:basedOn w:val="96"/>
    <w:qFormat/>
    <w:uiPriority w:val="0"/>
    <w:pPr>
      <w:numPr>
        <w:ilvl w:val="2"/>
        <w:numId w:val="9"/>
      </w:numPr>
      <w:ind w:left="1701" w:hanging="425"/>
    </w:pPr>
  </w:style>
  <w:style w:type="paragraph" w:customStyle="1" w:styleId="96">
    <w:name w:val="List i text"/>
    <w:basedOn w:val="1"/>
    <w:qFormat/>
    <w:uiPriority w:val="0"/>
    <w:pPr>
      <w:ind w:left="2268" w:hanging="567"/>
    </w:pPr>
    <w:rPr>
      <w:sz w:val="20"/>
    </w:rPr>
  </w:style>
  <w:style w:type="paragraph" w:customStyle="1" w:styleId="97">
    <w:name w:val="Bullet 1 text"/>
    <w:basedOn w:val="1"/>
    <w:qFormat/>
    <w:uiPriority w:val="0"/>
    <w:pPr>
      <w:suppressAutoHyphens/>
      <w:spacing w:after="120" w:line="240" w:lineRule="auto"/>
      <w:ind w:left="992"/>
      <w:jc w:val="both"/>
    </w:pPr>
    <w:rPr>
      <w:rFonts w:eastAsia="Times New Roman" w:cs="Times New Roman"/>
      <w:sz w:val="22"/>
      <w:szCs w:val="20"/>
      <w:lang w:eastAsia="en-GB"/>
    </w:rPr>
  </w:style>
  <w:style w:type="paragraph" w:customStyle="1" w:styleId="98">
    <w:name w:val="Bullet 2 text"/>
    <w:basedOn w:val="1"/>
    <w:qFormat/>
    <w:uiPriority w:val="0"/>
    <w:pPr>
      <w:suppressAutoHyphens/>
      <w:spacing w:after="120" w:line="240" w:lineRule="auto"/>
      <w:ind w:left="1701" w:hanging="425"/>
      <w:jc w:val="both"/>
    </w:pPr>
    <w:rPr>
      <w:rFonts w:eastAsia="Times New Roman" w:cs="Times New Roman"/>
      <w:sz w:val="22"/>
      <w:szCs w:val="20"/>
      <w:lang w:eastAsia="en-GB"/>
    </w:rPr>
  </w:style>
  <w:style w:type="paragraph" w:customStyle="1" w:styleId="99">
    <w:name w:val="Bullet 3"/>
    <w:basedOn w:val="1"/>
    <w:qFormat/>
    <w:uiPriority w:val="0"/>
    <w:pPr>
      <w:numPr>
        <w:ilvl w:val="0"/>
        <w:numId w:val="10"/>
      </w:numPr>
      <w:spacing w:after="120" w:line="240" w:lineRule="auto"/>
      <w:ind w:left="1701" w:hanging="425"/>
    </w:pPr>
    <w:rPr>
      <w:rFonts w:eastAsia="Times New Roman" w:cs="Times New Roman"/>
      <w:sz w:val="20"/>
      <w:szCs w:val="20"/>
      <w:lang w:eastAsia="en-GB"/>
    </w:rPr>
  </w:style>
  <w:style w:type="paragraph" w:customStyle="1" w:styleId="100">
    <w:name w:val="Bullet 3 text"/>
    <w:basedOn w:val="1"/>
    <w:qFormat/>
    <w:uiPriority w:val="0"/>
    <w:pPr>
      <w:suppressAutoHyphens/>
      <w:spacing w:after="120" w:line="240" w:lineRule="auto"/>
      <w:ind w:left="1701"/>
    </w:pPr>
    <w:rPr>
      <w:rFonts w:eastAsia="Times New Roman" w:cs="Times New Roman"/>
      <w:sz w:val="20"/>
      <w:szCs w:val="20"/>
      <w:lang w:eastAsia="en-GB"/>
    </w:rPr>
  </w:style>
  <w:style w:type="paragraph" w:customStyle="1" w:styleId="101">
    <w:name w:val="List 1"/>
    <w:basedOn w:val="1"/>
    <w:qFormat/>
    <w:uiPriority w:val="0"/>
    <w:pPr>
      <w:numPr>
        <w:ilvl w:val="0"/>
        <w:numId w:val="11"/>
      </w:numPr>
      <w:spacing w:after="120" w:line="240" w:lineRule="auto"/>
      <w:jc w:val="both"/>
    </w:pPr>
    <w:rPr>
      <w:rFonts w:eastAsia="Times New Roman" w:cs="Times New Roman"/>
      <w:sz w:val="22"/>
      <w:szCs w:val="20"/>
      <w:lang w:eastAsia="en-GB"/>
    </w:rPr>
  </w:style>
  <w:style w:type="paragraph" w:customStyle="1" w:styleId="102">
    <w:name w:val="List 1 text"/>
    <w:basedOn w:val="1"/>
    <w:qFormat/>
    <w:uiPriority w:val="0"/>
    <w:pPr>
      <w:spacing w:after="120" w:line="240" w:lineRule="auto"/>
      <w:ind w:left="567"/>
      <w:jc w:val="both"/>
    </w:pPr>
    <w:rPr>
      <w:rFonts w:eastAsia="Times New Roman" w:cs="Times New Roman"/>
      <w:sz w:val="22"/>
      <w:szCs w:val="20"/>
      <w:lang w:eastAsia="en-GB"/>
    </w:rPr>
  </w:style>
  <w:style w:type="character" w:customStyle="1" w:styleId="103">
    <w:name w:val="Document Map Char"/>
    <w:basedOn w:val="42"/>
    <w:link w:val="17"/>
    <w:qFormat/>
    <w:uiPriority w:val="0"/>
    <w:rPr>
      <w:rFonts w:ascii="Tahoma" w:hAnsi="Tahoma" w:eastAsia="Times New Roman" w:cs="Times New Roman"/>
      <w:sz w:val="20"/>
      <w:szCs w:val="24"/>
      <w:shd w:val="clear" w:color="auto" w:fill="000080"/>
      <w:lang w:val="de-DE" w:eastAsia="de-DE"/>
    </w:rPr>
  </w:style>
  <w:style w:type="paragraph" w:customStyle="1" w:styleId="104">
    <w:name w:val="Table of Tables"/>
    <w:basedOn w:val="32"/>
    <w:qFormat/>
    <w:uiPriority w:val="0"/>
    <w:pPr>
      <w:tabs>
        <w:tab w:val="left" w:pos="1134"/>
        <w:tab w:val="right" w:pos="9781"/>
      </w:tabs>
    </w:pPr>
  </w:style>
  <w:style w:type="paragraph" w:customStyle="1" w:styleId="105">
    <w:name w:val="Default"/>
    <w:qFormat/>
    <w:uiPriority w:val="0"/>
    <w:pPr>
      <w:autoSpaceDE w:val="0"/>
      <w:autoSpaceDN w:val="0"/>
      <w:adjustRightInd w:val="0"/>
      <w:spacing w:after="0" w:line="240" w:lineRule="auto"/>
    </w:pPr>
    <w:rPr>
      <w:rFonts w:ascii="Arial" w:hAnsi="Arial" w:eastAsia="Times New Roman" w:cs="Arial"/>
      <w:color w:val="000000"/>
      <w:sz w:val="24"/>
      <w:szCs w:val="24"/>
      <w:lang w:val="en-GB" w:eastAsia="en-GB" w:bidi="ar-SA"/>
    </w:rPr>
  </w:style>
  <w:style w:type="table" w:customStyle="1" w:styleId="106">
    <w:name w:val="Table Grid1"/>
    <w:basedOn w:val="39"/>
    <w:qFormat/>
    <w:uiPriority w:val="59"/>
    <w:pPr>
      <w:spacing w:after="0" w:line="240" w:lineRule="auto"/>
    </w:pPr>
    <w:rPr>
      <w:lang w:val="en-MY"/>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7">
    <w:name w:val="TOC Heading"/>
    <w:basedOn w:val="2"/>
    <w:next w:val="1"/>
    <w:unhideWhenUsed/>
    <w:qFormat/>
    <w:uiPriority w:val="39"/>
    <w:pPr>
      <w:numPr>
        <w:numId w:val="0"/>
      </w:numPr>
      <w:spacing w:before="480" w:line="276" w:lineRule="auto"/>
      <w:outlineLvl w:val="9"/>
    </w:pPr>
    <w:rPr>
      <w:caps w:val="0"/>
      <w:color w:val="004069" w:themeColor="accent1" w:themeShade="BF"/>
      <w:szCs w:val="28"/>
      <w:lang w:val="sv-SE"/>
    </w:rPr>
  </w:style>
  <w:style w:type="paragraph" w:customStyle="1" w:styleId="108">
    <w:name w:val="Table inset list"/>
    <w:basedOn w:val="89"/>
    <w:qFormat/>
    <w:uiPriority w:val="0"/>
    <w:pPr>
      <w:numPr>
        <w:numId w:val="12"/>
      </w:numPr>
      <w:spacing w:before="120"/>
      <w:contextualSpacing/>
    </w:pPr>
    <w:rPr>
      <w:sz w:val="20"/>
    </w:rPr>
  </w:style>
  <w:style w:type="paragraph" w:customStyle="1" w:styleId="109">
    <w:name w:val="Texte de saisie"/>
    <w:basedOn w:val="1"/>
    <w:link w:val="110"/>
    <w:qFormat/>
    <w:uiPriority w:val="0"/>
    <w:rPr>
      <w:color w:val="000000" w:themeColor="text1"/>
      <w:sz w:val="22"/>
      <w14:textFill>
        <w14:solidFill>
          <w14:schemeClr w14:val="tx1"/>
        </w14:solidFill>
      </w14:textFill>
    </w:rPr>
  </w:style>
  <w:style w:type="character" w:customStyle="1" w:styleId="110">
    <w:name w:val="Texte de saisie Car"/>
    <w:basedOn w:val="42"/>
    <w:link w:val="109"/>
    <w:qFormat/>
    <w:uiPriority w:val="0"/>
    <w:rPr>
      <w:color w:val="000000" w:themeColor="text1"/>
      <w:lang w:val="en-GB"/>
      <w14:textFill>
        <w14:solidFill>
          <w14:schemeClr w14:val="tx1"/>
        </w14:solidFill>
      </w14:textFill>
    </w:rPr>
  </w:style>
  <w:style w:type="paragraph" w:customStyle="1" w:styleId="111">
    <w:name w:val="Annex Table caption"/>
    <w:basedOn w:val="4"/>
    <w:qFormat/>
    <w:uiPriority w:val="0"/>
    <w:pPr>
      <w:numPr>
        <w:ilvl w:val="0"/>
        <w:numId w:val="13"/>
      </w:numPr>
      <w:jc w:val="center"/>
    </w:pPr>
    <w:rPr>
      <w:i/>
      <w:color w:val="00558C"/>
      <w:lang w:eastAsia="en-GB"/>
    </w:rPr>
  </w:style>
  <w:style w:type="paragraph" w:customStyle="1" w:styleId="112">
    <w:name w:val="Figure caption"/>
    <w:basedOn w:val="16"/>
    <w:next w:val="4"/>
    <w:qFormat/>
    <w:uiPriority w:val="0"/>
    <w:pPr>
      <w:numPr>
        <w:ilvl w:val="0"/>
        <w:numId w:val="14"/>
      </w:numPr>
      <w:spacing w:before="240" w:after="240"/>
      <w:jc w:val="center"/>
    </w:pPr>
    <w:rPr>
      <w:b w:val="0"/>
      <w:u w:val="none"/>
    </w:rPr>
  </w:style>
  <w:style w:type="paragraph" w:customStyle="1" w:styleId="113">
    <w:name w:val="Abbreviations"/>
    <w:basedOn w:val="1"/>
    <w:qFormat/>
    <w:uiPriority w:val="0"/>
    <w:pPr>
      <w:spacing w:after="60"/>
      <w:ind w:left="1418" w:hanging="1418"/>
    </w:pPr>
    <w:rPr>
      <w:sz w:val="22"/>
    </w:rPr>
  </w:style>
  <w:style w:type="paragraph" w:customStyle="1" w:styleId="114">
    <w:name w:val="Table heading"/>
    <w:basedOn w:val="1"/>
    <w:qFormat/>
    <w:uiPriority w:val="0"/>
    <w:pPr>
      <w:spacing w:before="60" w:after="60"/>
      <w:ind w:left="113" w:right="113"/>
      <w:jc w:val="center"/>
    </w:pPr>
    <w:rPr>
      <w:b/>
      <w:color w:val="00558C"/>
      <w:sz w:val="20"/>
      <w:lang w:val="en-US"/>
    </w:rPr>
  </w:style>
  <w:style w:type="paragraph" w:customStyle="1" w:styleId="115">
    <w:name w:val="Footer landscape"/>
    <w:basedOn w:val="1"/>
    <w:qFormat/>
    <w:uiPriority w:val="0"/>
    <w:pPr>
      <w:pBdr>
        <w:top w:val="single" w:color="auto" w:sz="4" w:space="1"/>
      </w:pBdr>
      <w:tabs>
        <w:tab w:val="right" w:pos="15309"/>
      </w:tabs>
      <w:adjustRightInd w:val="0"/>
    </w:pPr>
    <w:rPr>
      <w:b/>
      <w:color w:val="00558C"/>
      <w:sz w:val="15"/>
    </w:rPr>
  </w:style>
  <w:style w:type="paragraph" w:customStyle="1" w:styleId="116">
    <w:name w:val="Document number"/>
    <w:basedOn w:val="1"/>
    <w:next w:val="1"/>
    <w:qFormat/>
    <w:uiPriority w:val="0"/>
    <w:rPr>
      <w:caps/>
      <w:color w:val="00558C"/>
      <w:sz w:val="50"/>
    </w:rPr>
  </w:style>
  <w:style w:type="paragraph" w:customStyle="1" w:styleId="117">
    <w:name w:val="Document date"/>
    <w:basedOn w:val="1"/>
    <w:qFormat/>
    <w:uiPriority w:val="0"/>
    <w:rPr>
      <w:b/>
      <w:color w:val="00558C"/>
      <w:sz w:val="28"/>
    </w:rPr>
  </w:style>
  <w:style w:type="paragraph" w:customStyle="1" w:styleId="118">
    <w:name w:val="Footer portrait"/>
    <w:basedOn w:val="1"/>
    <w:qFormat/>
    <w:uiPriority w:val="0"/>
    <w:pPr>
      <w:pBdr>
        <w:top w:val="single" w:color="auto" w:sz="4" w:space="1"/>
      </w:pBdr>
      <w:tabs>
        <w:tab w:val="right" w:pos="10206"/>
      </w:tabs>
    </w:pPr>
    <w:rPr>
      <w:b/>
      <w:color w:val="00558C"/>
      <w:sz w:val="15"/>
      <w:lang w:val="en-US"/>
    </w:rPr>
  </w:style>
  <w:style w:type="paragraph" w:customStyle="1" w:styleId="119">
    <w:name w:val="Document name"/>
    <w:basedOn w:val="53"/>
    <w:qFormat/>
    <w:uiPriority w:val="0"/>
    <w:pPr>
      <w:ind w:left="0" w:right="0"/>
    </w:pPr>
    <w:rPr>
      <w:b w:val="0"/>
      <w:color w:val="00558C"/>
    </w:rPr>
  </w:style>
  <w:style w:type="character" w:styleId="120">
    <w:name w:val="Placeholder Text"/>
    <w:basedOn w:val="42"/>
    <w:semiHidden/>
    <w:qFormat/>
    <w:uiPriority w:val="99"/>
    <w:rPr>
      <w:color w:val="808080"/>
    </w:rPr>
  </w:style>
  <w:style w:type="paragraph" w:customStyle="1" w:styleId="121">
    <w:name w:val="Style1"/>
    <w:basedOn w:val="114"/>
    <w:qFormat/>
    <w:uiPriority w:val="0"/>
  </w:style>
  <w:style w:type="paragraph" w:customStyle="1" w:styleId="122">
    <w:name w:val="Style2"/>
    <w:basedOn w:val="21"/>
    <w:qFormat/>
    <w:uiPriority w:val="0"/>
    <w:pPr>
      <w:tabs>
        <w:tab w:val="left" w:pos="1985"/>
        <w:tab w:val="right" w:pos="10195"/>
      </w:tabs>
    </w:pPr>
    <w:rPr>
      <w:rFonts w:eastAsiaTheme="minorEastAsia"/>
      <w:sz w:val="24"/>
      <w:szCs w:val="24"/>
      <w:lang w:val="en-US"/>
    </w:rPr>
  </w:style>
  <w:style w:type="paragraph" w:customStyle="1" w:styleId="123">
    <w:name w:val="Heading separation line - landscape"/>
    <w:basedOn w:val="3"/>
    <w:qFormat/>
    <w:uiPriority w:val="0"/>
    <w:pPr>
      <w:ind w:right="14317"/>
    </w:pPr>
  </w:style>
  <w:style w:type="character" w:customStyle="1" w:styleId="124">
    <w:name w:val="Title Char"/>
    <w:basedOn w:val="42"/>
    <w:link w:val="37"/>
    <w:qFormat/>
    <w:uiPriority w:val="0"/>
    <w:rPr>
      <w:rFonts w:ascii="Arial" w:hAnsi="Arial" w:eastAsia="Times New Roman" w:cs="Arial"/>
      <w:b/>
      <w:bCs/>
      <w:kern w:val="28"/>
      <w:sz w:val="32"/>
      <w:szCs w:val="32"/>
      <w:lang w:val="en-GB" w:eastAsia="en-GB"/>
    </w:rPr>
  </w:style>
  <w:style w:type="paragraph" w:customStyle="1" w:styleId="125">
    <w:name w:val="Revision"/>
    <w:hidden/>
    <w:semiHidden/>
    <w:qFormat/>
    <w:uiPriority w:val="99"/>
    <w:pPr>
      <w:spacing w:after="0" w:line="240" w:lineRule="auto"/>
    </w:pPr>
    <w:rPr>
      <w:rFonts w:asciiTheme="minorHAnsi" w:hAnsiTheme="minorHAnsi" w:eastAsiaTheme="minorHAnsi" w:cstheme="minorBidi"/>
      <w:sz w:val="18"/>
      <w:szCs w:val="22"/>
      <w:lang w:val="en-GB" w:eastAsia="en-US" w:bidi="ar-SA"/>
    </w:rPr>
  </w:style>
  <w:style w:type="paragraph" w:customStyle="1" w:styleId="126">
    <w:name w:val="Reference text"/>
    <w:basedOn w:val="1"/>
    <w:qFormat/>
    <w:uiPriority w:val="0"/>
    <w:pPr>
      <w:tabs>
        <w:tab w:val="left" w:pos="567"/>
      </w:tabs>
      <w:spacing w:after="120" w:line="240" w:lineRule="auto"/>
      <w:ind w:left="1134" w:hanging="567"/>
    </w:pPr>
    <w:rPr>
      <w:rFonts w:ascii="Calibri" w:hAnsi="Calibri" w:eastAsia="Times New Roman" w:cs="Arial"/>
      <w:sz w:val="22"/>
      <w:szCs w:val="20"/>
      <w:lang w:eastAsia="en-GB"/>
    </w:rPr>
  </w:style>
  <w:style w:type="paragraph" w:customStyle="1" w:styleId="127">
    <w:name w:val="preface 6"/>
    <w:basedOn w:val="10"/>
    <w:qFormat/>
    <w:uiPriority w:val="0"/>
    <w:pPr>
      <w:keepNext w:val="0"/>
      <w:suppressLineNumbers/>
      <w:tabs>
        <w:tab w:val="left" w:pos="1151"/>
      </w:tabs>
      <w:spacing w:before="120" w:line="240" w:lineRule="auto"/>
      <w:ind w:left="1151" w:hanging="431"/>
      <w:jc w:val="both"/>
    </w:pPr>
    <w:rPr>
      <w:rFonts w:ascii="Times New Roman" w:hAnsi="Times New Roman" w:eastAsia="Times New Roman" w:cs="Times New Roman"/>
      <w:iCs w:val="0"/>
      <w:color w:val="auto"/>
      <w:sz w:val="24"/>
      <w:szCs w:val="20"/>
      <w:lang w:eastAsia="en-AU"/>
    </w:rPr>
  </w:style>
  <w:style w:type="paragraph" w:customStyle="1" w:styleId="128">
    <w:name w:val="MRN"/>
    <w:basedOn w:val="1"/>
    <w:link w:val="129"/>
    <w:qFormat/>
    <w:uiPriority w:val="0"/>
    <w:rPr>
      <w:b/>
      <w:color w:val="00558C"/>
      <w:sz w:val="28"/>
    </w:rPr>
  </w:style>
  <w:style w:type="character" w:customStyle="1" w:styleId="129">
    <w:name w:val="MRN Char"/>
    <w:basedOn w:val="42"/>
    <w:link w:val="128"/>
    <w:qFormat/>
    <w:uiPriority w:val="0"/>
    <w:rPr>
      <w:b/>
      <w:color w:val="00558C"/>
      <w:sz w:val="28"/>
      <w:lang w:val="en-GB"/>
    </w:rPr>
  </w:style>
  <w:style w:type="paragraph" w:customStyle="1" w:styleId="130">
    <w:name w:val="Revokes"/>
    <w:basedOn w:val="117"/>
    <w:link w:val="131"/>
    <w:qFormat/>
    <w:uiPriority w:val="0"/>
    <w:rPr>
      <w:i/>
    </w:rPr>
  </w:style>
  <w:style w:type="character" w:customStyle="1" w:styleId="131">
    <w:name w:val="Revokes Char"/>
    <w:basedOn w:val="42"/>
    <w:link w:val="130"/>
    <w:qFormat/>
    <w:uiPriority w:val="0"/>
    <w:rPr>
      <w:b/>
      <w:i/>
      <w:color w:val="00558C"/>
      <w:sz w:val="28"/>
      <w:lang w:val="en-GB"/>
    </w:rPr>
  </w:style>
  <w:style w:type="paragraph" w:customStyle="1" w:styleId="132">
    <w:name w:val="Reference"/>
    <w:basedOn w:val="1"/>
    <w:qFormat/>
    <w:uiPriority w:val="0"/>
    <w:pPr>
      <w:numPr>
        <w:ilvl w:val="0"/>
        <w:numId w:val="15"/>
      </w:numPr>
      <w:spacing w:before="120" w:after="60" w:line="240" w:lineRule="auto"/>
      <w:jc w:val="both"/>
    </w:pPr>
    <w:rPr>
      <w:rFonts w:eastAsia="Times New Roman" w:cs="Times New Roman"/>
      <w:sz w:val="22"/>
      <w:szCs w:val="20"/>
    </w:rPr>
  </w:style>
  <w:style w:type="paragraph" w:customStyle="1" w:styleId="133">
    <w:name w:val="Equation"/>
    <w:basedOn w:val="4"/>
    <w:next w:val="4"/>
    <w:link w:val="134"/>
    <w:qFormat/>
    <w:uiPriority w:val="0"/>
    <w:pPr>
      <w:numPr>
        <w:ilvl w:val="0"/>
        <w:numId w:val="16"/>
      </w:numPr>
      <w:spacing w:before="60"/>
      <w:jc w:val="right"/>
    </w:pPr>
  </w:style>
  <w:style w:type="character" w:customStyle="1" w:styleId="134">
    <w:name w:val="Equation Char"/>
    <w:basedOn w:val="83"/>
    <w:link w:val="133"/>
    <w:qFormat/>
    <w:uiPriority w:val="0"/>
    <w:rPr>
      <w:lang w:val="en-GB"/>
    </w:rPr>
  </w:style>
  <w:style w:type="paragraph" w:customStyle="1" w:styleId="135">
    <w:name w:val="Further reading"/>
    <w:basedOn w:val="4"/>
    <w:link w:val="136"/>
    <w:qFormat/>
    <w:uiPriority w:val="0"/>
    <w:pPr>
      <w:numPr>
        <w:ilvl w:val="0"/>
        <w:numId w:val="17"/>
      </w:numPr>
      <w:spacing w:before="60"/>
    </w:pPr>
  </w:style>
  <w:style w:type="character" w:customStyle="1" w:styleId="136">
    <w:name w:val="Further reading Char"/>
    <w:basedOn w:val="83"/>
    <w:link w:val="135"/>
    <w:qFormat/>
    <w:uiPriority w:val="0"/>
    <w:rPr>
      <w:lang w:val="en-GB"/>
    </w:rPr>
  </w:style>
  <w:style w:type="paragraph" w:customStyle="1" w:styleId="137">
    <w:name w:val="Document revision table title"/>
    <w:basedOn w:val="1"/>
    <w:qFormat/>
    <w:uiPriority w:val="0"/>
    <w:pPr>
      <w:spacing w:before="60" w:after="60"/>
      <w:ind w:left="113" w:right="113"/>
    </w:pPr>
    <w:rPr>
      <w:b/>
      <w:color w:val="00558C"/>
      <w:sz w:val="20"/>
    </w:rPr>
  </w:style>
  <w:style w:type="paragraph" w:customStyle="1" w:styleId="138">
    <w:name w:val="Annex Figure Caption"/>
    <w:basedOn w:val="4"/>
    <w:link w:val="139"/>
    <w:qFormat/>
    <w:uiPriority w:val="0"/>
    <w:pPr>
      <w:numPr>
        <w:ilvl w:val="0"/>
        <w:numId w:val="18"/>
      </w:numPr>
      <w:jc w:val="center"/>
    </w:pPr>
    <w:rPr>
      <w:i/>
      <w:color w:val="00558C"/>
      <w:lang w:eastAsia="en-GB"/>
    </w:rPr>
  </w:style>
  <w:style w:type="character" w:customStyle="1" w:styleId="139">
    <w:name w:val="Annex Figure Caption Char"/>
    <w:basedOn w:val="83"/>
    <w:link w:val="138"/>
    <w:qFormat/>
    <w:uiPriority w:val="0"/>
    <w:rPr>
      <w:i/>
      <w:color w:val="00558C"/>
      <w:lang w:val="en-GB" w:eastAsia="en-GB"/>
    </w:rPr>
  </w:style>
  <w:style w:type="paragraph" w:customStyle="1" w:styleId="140">
    <w:name w:val="Appendix Head 1"/>
    <w:basedOn w:val="1"/>
    <w:next w:val="3"/>
    <w:qFormat/>
    <w:uiPriority w:val="0"/>
    <w:pPr>
      <w:numPr>
        <w:ilvl w:val="1"/>
        <w:numId w:val="5"/>
      </w:numPr>
      <w:spacing w:before="120" w:after="120" w:line="240" w:lineRule="auto"/>
    </w:pPr>
    <w:rPr>
      <w:rFonts w:eastAsia="Calibri" w:cs="Arial"/>
      <w:b/>
      <w:caps/>
      <w:color w:val="00558C"/>
      <w:sz w:val="28"/>
      <w:lang w:eastAsia="en-GB"/>
    </w:rPr>
  </w:style>
  <w:style w:type="paragraph" w:customStyle="1" w:styleId="141">
    <w:name w:val="Emphasis Paragraph"/>
    <w:basedOn w:val="4"/>
    <w:next w:val="4"/>
    <w:link w:val="142"/>
    <w:qFormat/>
    <w:uiPriority w:val="0"/>
    <w:pPr>
      <w:ind w:left="425" w:right="709"/>
    </w:pPr>
    <w:rPr>
      <w:i/>
    </w:rPr>
  </w:style>
  <w:style w:type="character" w:customStyle="1" w:styleId="142">
    <w:name w:val="Emphasis Paragraph Char"/>
    <w:basedOn w:val="83"/>
    <w:link w:val="141"/>
    <w:qFormat/>
    <w:uiPriority w:val="0"/>
    <w:rPr>
      <w:i/>
      <w:lang w:val="en-GB"/>
    </w:rPr>
  </w:style>
  <w:style w:type="paragraph" w:customStyle="1" w:styleId="143">
    <w:name w:val="Quotation paragraph"/>
    <w:basedOn w:val="4"/>
    <w:link w:val="144"/>
    <w:qFormat/>
    <w:uiPriority w:val="0"/>
    <w:pPr>
      <w:suppressAutoHyphens/>
      <w:ind w:left="567" w:right="707"/>
    </w:pPr>
  </w:style>
  <w:style w:type="character" w:customStyle="1" w:styleId="144">
    <w:name w:val="Quotation paragraph Char"/>
    <w:basedOn w:val="83"/>
    <w:link w:val="143"/>
    <w:qFormat/>
    <w:uiPriority w:val="0"/>
    <w:rPr>
      <w:lang w:val="en-GB"/>
    </w:rPr>
  </w:style>
  <w:style w:type="paragraph" w:customStyle="1" w:styleId="145">
    <w:name w:val="Equation caption"/>
    <w:basedOn w:val="1"/>
    <w:next w:val="4"/>
    <w:qFormat/>
    <w:uiPriority w:val="0"/>
    <w:pPr>
      <w:keepNext/>
      <w:spacing w:after="120" w:line="240" w:lineRule="auto"/>
      <w:ind w:left="1418" w:hanging="1418"/>
    </w:pPr>
    <w:rPr>
      <w:rFonts w:eastAsia="Times New Roman" w:cs="Times New Roman"/>
      <w:b/>
      <w:i/>
      <w:sz w:val="22"/>
      <w:szCs w:val="24"/>
      <w:u w:val="single"/>
    </w:rPr>
  </w:style>
  <w:style w:type="character" w:customStyle="1" w:styleId="146">
    <w:name w:val="列表 Char"/>
    <w:link w:val="28"/>
    <w:qFormat/>
    <w:uiPriority w:val="99"/>
    <w:rPr>
      <w:sz w:val="22"/>
    </w:rPr>
  </w:style>
</w:styles>
</file>

<file path=word/_rels/document.xml.rels><?xml version="1.0" encoding="UTF-8" standalone="yes"?>
<Relationships xmlns="http://schemas.openxmlformats.org/package/2006/relationships"><Relationship Id="rId39" Type="http://schemas.openxmlformats.org/officeDocument/2006/relationships/image" Target="media/image16.wmf"/><Relationship Id="rId26" Type="http://schemas.openxmlformats.org/officeDocument/2006/relationships/theme" Target="theme/theme1.xml"/><Relationship Id="rId18" Type="http://schemas.openxmlformats.org/officeDocument/2006/relationships/header" Target="header8.xml"/><Relationship Id="rId13" Type="http://schemas.openxmlformats.org/officeDocument/2006/relationships/header" Target="header4.xml"/><Relationship Id="rId42" Type="http://schemas.openxmlformats.org/officeDocument/2006/relationships/numbering" Target="numbering.xml"/><Relationship Id="rId34" Type="http://schemas.openxmlformats.org/officeDocument/2006/relationships/image" Target="media/image11.png"/><Relationship Id="rId21" Type="http://schemas.openxmlformats.org/officeDocument/2006/relationships/header" Target="header10.xml"/><Relationship Id="rId47" Type="http://schemas.openxmlformats.org/officeDocument/2006/relationships/customXml" Target="../customXml/item4.xml"/><Relationship Id="rId7" Type="http://schemas.openxmlformats.org/officeDocument/2006/relationships/header" Target="header1.xml"/><Relationship Id="rId29"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footer" Target="footer4.xml"/><Relationship Id="rId6" Type="http://schemas.openxmlformats.org/officeDocument/2006/relationships/endnotes" Target="endnotes.xml"/><Relationship Id="rId40" Type="http://schemas.openxmlformats.org/officeDocument/2006/relationships/image" Target="media/image17.wmf"/><Relationship Id="rId37" Type="http://schemas.openxmlformats.org/officeDocument/2006/relationships/image" Target="media/image14.png"/><Relationship Id="rId32" Type="http://schemas.openxmlformats.org/officeDocument/2006/relationships/image" Target="media/image10.jpeg"/><Relationship Id="rId24" Type="http://schemas.openxmlformats.org/officeDocument/2006/relationships/footer" Target="footer6.xml"/><Relationship Id="rId11" Type="http://schemas.openxmlformats.org/officeDocument/2006/relationships/footer" Target="footer2.xml"/><Relationship Id="rId1" Type="http://schemas.openxmlformats.org/officeDocument/2006/relationships/styles" Target="styles.xml"/><Relationship Id="rId45" Type="http://schemas.openxmlformats.org/officeDocument/2006/relationships/customXml" Target="../customXml/item2.xml"/><Relationship Id="rId5" Type="http://schemas.openxmlformats.org/officeDocument/2006/relationships/footnotes" Target="footnotes.xml"/><Relationship Id="rId36" Type="http://schemas.openxmlformats.org/officeDocument/2006/relationships/image" Target="media/image13.png"/><Relationship Id="rId28" Type="http://schemas.openxmlformats.org/officeDocument/2006/relationships/image" Target="media/image6.png"/><Relationship Id="rId23" Type="http://schemas.openxmlformats.org/officeDocument/2006/relationships/header" Target="header12.xml"/><Relationship Id="rId15" Type="http://schemas.openxmlformats.org/officeDocument/2006/relationships/header" Target="header6.xml"/><Relationship Id="rId44" Type="http://schemas.microsoft.com/office/2011/relationships/people" Target="people.xml"/><Relationship Id="rId31" Type="http://schemas.openxmlformats.org/officeDocument/2006/relationships/image" Target="media/image9.png"/><Relationship Id="rId19" Type="http://schemas.openxmlformats.org/officeDocument/2006/relationships/header" Target="header9.xml"/><Relationship Id="rId10" Type="http://schemas.openxmlformats.org/officeDocument/2006/relationships/footer" Target="footer1.xml"/><Relationship Id="rId9" Type="http://schemas.openxmlformats.org/officeDocument/2006/relationships/header" Target="header3.xml"/><Relationship Id="rId43" Type="http://schemas.openxmlformats.org/officeDocument/2006/relationships/fontTable" Target="fontTable.xml"/><Relationship Id="rId4" Type="http://schemas.microsoft.com/office/2011/relationships/commentsExtended" Target="commentsExtended.xml"/><Relationship Id="rId35" Type="http://schemas.openxmlformats.org/officeDocument/2006/relationships/image" Target="media/image12.png"/><Relationship Id="rId30" Type="http://schemas.openxmlformats.org/officeDocument/2006/relationships/image" Target="media/image8.png"/><Relationship Id="rId27" Type="http://schemas.openxmlformats.org/officeDocument/2006/relationships/image" Target="media/image5.jpeg"/><Relationship Id="rId22" Type="http://schemas.openxmlformats.org/officeDocument/2006/relationships/header" Target="header11.xml"/><Relationship Id="rId14" Type="http://schemas.openxmlformats.org/officeDocument/2006/relationships/header" Target="header5.xml"/><Relationship Id="rId8" Type="http://schemas.openxmlformats.org/officeDocument/2006/relationships/header" Target="header2.xml"/><Relationship Id="rId3" Type="http://schemas.openxmlformats.org/officeDocument/2006/relationships/comments" Target="comments.xml"/><Relationship Id="rId38" Type="http://schemas.openxmlformats.org/officeDocument/2006/relationships/image" Target="media/image15.png"/><Relationship Id="rId33" Type="http://schemas.openxmlformats.org/officeDocument/2006/relationships/oleObject" Target="embeddings/oleObject1.bin"/><Relationship Id="rId25" Type="http://schemas.openxmlformats.org/officeDocument/2006/relationships/footer" Target="footer7.xml"/><Relationship Id="rId17" Type="http://schemas.openxmlformats.org/officeDocument/2006/relationships/header" Target="header7.xml"/><Relationship Id="rId12" Type="http://schemas.openxmlformats.org/officeDocument/2006/relationships/footer" Target="footer3.xml"/><Relationship Id="rId46" Type="http://schemas.openxmlformats.org/officeDocument/2006/relationships/customXml" Target="../customXml/item3.xml"/><Relationship Id="rId41" Type="http://schemas.openxmlformats.org/officeDocument/2006/relationships/customXml" Target="../customXml/item1.xml"/><Relationship Id="rId20"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8"/>
    <customShpInfo spid="_x0000_s4099"/>
    <customShpInfo spid="_x0000_s4100"/>
    <customShpInfo spid="_x0000_s4097"/>
    <customShpInfo spid="_x0000_s1026" textRotate="1"/>
    <customShpInfo spid="_x0000_s4103"/>
    <customShpInfo spid="_x0000_s4104"/>
    <customShpInfo spid="_x0000_s4105"/>
    <customShpInfo spid="_x0000_s4101"/>
    <customShpInfo spid="_x0000_s4102"/>
    <customShpInfo spid="_x0000_s4107"/>
    <customShpInfo spid="_x0000_s4108"/>
    <customShpInfo spid="_x0000_s4109"/>
    <customShpInfo spid="_x0000_s4106"/>
    <customShpInfo spid="_x0000_s4112"/>
    <customShpInfo spid="_x0000_s4113"/>
    <customShpInfo spid="_x0000_s4114"/>
    <customShpInfo spid="_x0000_s4110"/>
    <customShpInfo spid="_x0000_s411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AEED48-B5CC-4E65-8813-F7607371002D}"/>
</file>

<file path=customXml/itemProps3.xml><?xml version="1.0" encoding="utf-8"?>
<ds:datastoreItem xmlns:ds="http://schemas.openxmlformats.org/officeDocument/2006/customXml" ds:itemID="{3D34B785-8A34-4BF8-8D2A-753D17BE6B42}"/>
</file>

<file path=customXml/itemProps4.xml><?xml version="1.0" encoding="utf-8"?>
<ds:datastoreItem xmlns:ds="http://schemas.openxmlformats.org/officeDocument/2006/customXml" ds:itemID="{007EBD6D-4332-4886-A849-F4B41AD98079}"/>
</file>

<file path=docProps/app.xml><?xml version="1.0" encoding="utf-8"?>
<Properties xmlns="http://schemas.openxmlformats.org/officeDocument/2006/extended-properties" xmlns:vt="http://schemas.openxmlformats.org/officeDocument/2006/docPropsVTypes">
  <Template>Gxxxx Template for IALA Guidelines Ed 2.1 August 2021.dotm</Template>
  <Manager>IALA</Manager>
  <Company>IALA</Company>
  <Pages>26</Pages>
  <Words>37</Words>
  <Characters>197</Characters>
  <Lines>80</Lines>
  <Paragraphs>22</Paragraphs>
  <TotalTime>406</TotalTime>
  <ScaleCrop>false</ScaleCrop>
  <LinksUpToDate>false</LinksUpToDate>
  <CharactersWithSpaces>228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lastModifiedBy>Lingyan Wang</cp:lastModifiedBy>
  <cp:revision>131</cp:revision>
  <cp:lastPrinted>2020-11-25T08:30:00Z</cp:lastPrinted>
  <dcterms:created xsi:type="dcterms:W3CDTF">2021-09-03T13:56:00Z</dcterms:created>
  <dcterms:modified xsi:type="dcterms:W3CDTF">2025-03-17T02:06:52Z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KSOProductBuildVer">
    <vt:lpwstr>2052-12.1.0.20305</vt:lpwstr>
  </property>
  <property fmtid="{D5CDD505-2E9C-101B-9397-08002B2CF9AE}" pid="5" name="ICV">
    <vt:lpwstr>AD4A55EC311D4EDBAF2F706BD8341961_12</vt:lpwstr>
  </property>
  <property fmtid="{D5CDD505-2E9C-101B-9397-08002B2CF9AE}" pid="6" name="KSOTemplateDocerSaveRecord">
    <vt:lpwstr>eyJoZGlkIjoiYWY1YTg4YWM5YzQ2MzM0MzkzMzMxMjc0M2EzZGI3NDUifQ==</vt:lpwstr>
  </property>
</Properties>
</file>